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E5C3B" w14:textId="38D027BE" w:rsidR="00F42E8A" w:rsidRPr="001A4E83" w:rsidRDefault="00DA3E53" w:rsidP="00DA3E53">
      <w:pPr>
        <w:pStyle w:val="Zanag2"/>
        <w:rPr>
          <w:sz w:val="22"/>
          <w:szCs w:val="22"/>
        </w:rPr>
      </w:pPr>
      <w:r w:rsidRPr="001A4E83">
        <w:rPr>
          <w:sz w:val="22"/>
          <w:szCs w:val="22"/>
        </w:rPr>
        <w:t xml:space="preserve">UMOWA NA WYKONANIE PRAC KOMPLEKSOWYCH - DOKUMENTACJI PROJEKTOWEJ </w:t>
      </w:r>
      <w:r w:rsidRPr="001A4E83">
        <w:rPr>
          <w:sz w:val="22"/>
          <w:szCs w:val="22"/>
        </w:rPr>
        <w:br/>
        <w:t xml:space="preserve">I ROBÓT BUDOWLANYCH </w:t>
      </w:r>
      <w:r w:rsidR="00D420A9">
        <w:rPr>
          <w:sz w:val="22"/>
          <w:szCs w:val="22"/>
        </w:rPr>
        <w:t>ELEKTROENERGETYCZNYCH</w:t>
      </w:r>
    </w:p>
    <w:p w14:paraId="7E660C64" w14:textId="0510F674" w:rsidR="001E2670" w:rsidRPr="001A4E83"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1A4E83" w:rsidRDefault="00312334" w:rsidP="00B614E3">
      <w:pPr>
        <w:autoSpaceDE w:val="0"/>
        <w:autoSpaceDN w:val="0"/>
        <w:spacing w:line="260" w:lineRule="exact"/>
        <w:contextualSpacing/>
        <w:jc w:val="left"/>
        <w:rPr>
          <w:rFonts w:ascii="Arial" w:hAnsi="Arial"/>
          <w:sz w:val="18"/>
        </w:rPr>
      </w:pPr>
    </w:p>
    <w:p w14:paraId="3FD9CAE0" w14:textId="3630A92F" w:rsidR="00831688" w:rsidRPr="001A4E83" w:rsidRDefault="00831688" w:rsidP="001E2670">
      <w:pPr>
        <w:autoSpaceDE w:val="0"/>
        <w:autoSpaceDN w:val="0"/>
        <w:spacing w:line="260" w:lineRule="exact"/>
        <w:contextualSpacing/>
        <w:jc w:val="left"/>
        <w:rPr>
          <w:rFonts w:ascii="Arial" w:hAnsi="Arial" w:cs="Arial"/>
          <w:sz w:val="18"/>
          <w:szCs w:val="18"/>
        </w:rPr>
      </w:pPr>
    </w:p>
    <w:p w14:paraId="03D7377C" w14:textId="3AC10B78" w:rsidR="00831688" w:rsidRPr="001A4E83" w:rsidRDefault="00122C37" w:rsidP="00122C37">
      <w:pPr>
        <w:tabs>
          <w:tab w:val="left" w:pos="1913"/>
        </w:tabs>
        <w:autoSpaceDE w:val="0"/>
        <w:autoSpaceDN w:val="0"/>
        <w:spacing w:line="260" w:lineRule="exact"/>
        <w:contextualSpacing/>
        <w:jc w:val="left"/>
        <w:rPr>
          <w:rFonts w:ascii="Arial" w:hAnsi="Arial" w:cs="Arial"/>
          <w:sz w:val="18"/>
          <w:szCs w:val="18"/>
        </w:rPr>
      </w:pPr>
      <w:r>
        <w:rPr>
          <w:rFonts w:ascii="Arial" w:hAnsi="Arial" w:cs="Arial"/>
          <w:sz w:val="18"/>
          <w:szCs w:val="18"/>
        </w:rPr>
        <w:tab/>
      </w: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DA3E53" w:rsidRPr="001A4E83" w14:paraId="368965F6" w14:textId="77777777" w:rsidTr="00117C86">
        <w:trPr>
          <w:trHeight w:val="170"/>
        </w:trPr>
        <w:tc>
          <w:tcPr>
            <w:tcW w:w="1980" w:type="dxa"/>
            <w:tcBorders>
              <w:top w:val="nil"/>
              <w:left w:val="nil"/>
              <w:bottom w:val="nil"/>
            </w:tcBorders>
            <w:vAlign w:val="center"/>
          </w:tcPr>
          <w:p w14:paraId="25572EAD" w14:textId="77777777" w:rsidR="00312334" w:rsidRPr="001A4E83" w:rsidRDefault="00312334" w:rsidP="00B1779E">
            <w:pPr>
              <w:tabs>
                <w:tab w:val="left" w:pos="1620"/>
                <w:tab w:val="center" w:pos="4678"/>
              </w:tabs>
              <w:spacing w:after="120"/>
              <w:jc w:val="center"/>
              <w:rPr>
                <w:rFonts w:ascii="Arial" w:hAnsi="Arial" w:cs="Arial"/>
                <w:b/>
              </w:rPr>
            </w:pPr>
            <w:r w:rsidRPr="001A4E83">
              <w:rPr>
                <w:rFonts w:ascii="Arial" w:hAnsi="Arial" w:cs="Arial"/>
                <w:b/>
              </w:rPr>
              <w:t>UMOWA NR</w:t>
            </w:r>
          </w:p>
        </w:tc>
        <w:tc>
          <w:tcPr>
            <w:tcW w:w="2977" w:type="dxa"/>
            <w:vAlign w:val="center"/>
          </w:tcPr>
          <w:p w14:paraId="1CA66550" w14:textId="13FAD4E2" w:rsidR="00312334" w:rsidRPr="001A4E83" w:rsidRDefault="00117C86" w:rsidP="00117C86">
            <w:pPr>
              <w:tabs>
                <w:tab w:val="left" w:pos="1620"/>
                <w:tab w:val="center" w:pos="4678"/>
              </w:tabs>
              <w:jc w:val="center"/>
              <w:rPr>
                <w:rFonts w:ascii="Arial" w:hAnsi="Arial" w:cs="Arial"/>
                <w:b/>
              </w:rPr>
            </w:pPr>
            <w:r w:rsidRPr="001A4E83">
              <w:rPr>
                <w:rFonts w:ascii="Arial" w:hAnsi="Arial" w:cs="Arial"/>
                <w:b/>
              </w:rPr>
              <w:t>………………….</w:t>
            </w:r>
          </w:p>
        </w:tc>
      </w:tr>
    </w:tbl>
    <w:p w14:paraId="5019552C" w14:textId="77777777" w:rsidR="00312334" w:rsidRPr="001A4E83" w:rsidRDefault="00312334" w:rsidP="00312334">
      <w:pPr>
        <w:tabs>
          <w:tab w:val="left" w:pos="1620"/>
        </w:tabs>
        <w:spacing w:before="360"/>
        <w:ind w:right="-2"/>
        <w:jc w:val="center"/>
        <w:rPr>
          <w:rFonts w:ascii="Arial" w:hAnsi="Arial" w:cs="Arial"/>
          <w:b/>
          <w:sz w:val="22"/>
          <w:szCs w:val="22"/>
        </w:rPr>
      </w:pPr>
      <w:r w:rsidRPr="001A4E83">
        <w:rPr>
          <w:rFonts w:ascii="Arial" w:hAnsi="Arial" w:cs="Arial"/>
          <w:b/>
          <w:sz w:val="22"/>
          <w:szCs w:val="22"/>
        </w:rPr>
        <w:t xml:space="preserve"> </w:t>
      </w:r>
    </w:p>
    <w:p w14:paraId="76E56BC6" w14:textId="77777777" w:rsidR="00312334" w:rsidRPr="001A4E83"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DA3E53" w:rsidRPr="001A4E83" w14:paraId="67C159A7" w14:textId="77777777" w:rsidTr="00117C86">
        <w:trPr>
          <w:trHeight w:val="397"/>
        </w:trPr>
        <w:tc>
          <w:tcPr>
            <w:tcW w:w="1785" w:type="dxa"/>
            <w:tcBorders>
              <w:right w:val="single" w:sz="4" w:space="0" w:color="auto"/>
            </w:tcBorders>
          </w:tcPr>
          <w:p w14:paraId="5A646F42" w14:textId="05C4ACAB" w:rsidR="00312334" w:rsidRPr="001A4E83" w:rsidRDefault="00312334" w:rsidP="00B1779E">
            <w:pPr>
              <w:pStyle w:val="Tekstpodstawowy"/>
              <w:spacing w:line="260" w:lineRule="exact"/>
              <w:contextualSpacing/>
              <w:jc w:val="left"/>
              <w:rPr>
                <w:rFonts w:cs="Arial"/>
                <w:b w:val="0"/>
                <w:i w:val="0"/>
                <w:color w:val="auto"/>
                <w:sz w:val="19"/>
                <w:szCs w:val="19"/>
              </w:rPr>
            </w:pPr>
            <w:r w:rsidRPr="001A4E83">
              <w:rPr>
                <w:rFonts w:cs="Arial"/>
                <w:b w:val="0"/>
                <w:i w:val="0"/>
                <w:color w:val="auto"/>
                <w:sz w:val="19"/>
                <w:szCs w:val="19"/>
              </w:rPr>
              <w:t>Zawarta</w:t>
            </w:r>
            <w:r w:rsidR="00A92DA6" w:rsidRPr="001A4E83">
              <w:rPr>
                <w:rFonts w:cs="Arial"/>
                <w:b w:val="0"/>
                <w:i w:val="0"/>
                <w:color w:val="auto"/>
                <w:sz w:val="19"/>
                <w:szCs w:val="19"/>
              </w:rPr>
              <w:t xml:space="preserve"> w </w:t>
            </w:r>
            <w:r w:rsidRPr="001A4E83">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2458" w:type="dxa"/>
            <w:tcBorders>
              <w:left w:val="single" w:sz="4" w:space="0" w:color="auto"/>
            </w:tcBorders>
          </w:tcPr>
          <w:p w14:paraId="6737EE64"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pomiędzy:</w:t>
            </w:r>
          </w:p>
        </w:tc>
      </w:tr>
    </w:tbl>
    <w:p w14:paraId="7F994803" w14:textId="7915CE82" w:rsidR="00312334" w:rsidRPr="001A4E83" w:rsidRDefault="00312334" w:rsidP="00312334">
      <w:pPr>
        <w:pStyle w:val="IIIPodstawowy"/>
        <w:spacing w:line="240" w:lineRule="exact"/>
        <w:contextualSpacing w:val="0"/>
        <w:rPr>
          <w:rFonts w:cs="Arial"/>
          <w:bCs w:val="0"/>
          <w:sz w:val="19"/>
          <w:szCs w:val="19"/>
        </w:rPr>
      </w:pPr>
      <w:r w:rsidRPr="001A4E83">
        <w:rPr>
          <w:rFonts w:cs="Arial"/>
          <w:b/>
          <w:sz w:val="19"/>
          <w:szCs w:val="19"/>
        </w:rPr>
        <w:t>PGE Dystrybucja Spółka Akcyjna</w:t>
      </w:r>
      <w:r w:rsidR="00A92DA6" w:rsidRPr="001A4E83">
        <w:rPr>
          <w:rFonts w:cs="Arial"/>
          <w:b/>
          <w:sz w:val="19"/>
          <w:szCs w:val="19"/>
        </w:rPr>
        <w:t xml:space="preserve"> z </w:t>
      </w:r>
      <w:r w:rsidRPr="001A4E83">
        <w:rPr>
          <w:rFonts w:cs="Arial"/>
          <w:b/>
          <w:sz w:val="19"/>
          <w:szCs w:val="19"/>
        </w:rPr>
        <w:t>siedzibą</w:t>
      </w:r>
      <w:r w:rsidR="00A92DA6" w:rsidRPr="001A4E83">
        <w:rPr>
          <w:rFonts w:cs="Arial"/>
          <w:b/>
          <w:sz w:val="19"/>
          <w:szCs w:val="19"/>
        </w:rPr>
        <w:t xml:space="preserve"> w </w:t>
      </w:r>
      <w:r w:rsidRPr="001A4E83">
        <w:rPr>
          <w:rFonts w:cs="Arial"/>
          <w:b/>
          <w:sz w:val="19"/>
          <w:szCs w:val="19"/>
        </w:rPr>
        <w:t>Lublinie</w:t>
      </w:r>
      <w:r w:rsidRPr="001A4E83">
        <w:rPr>
          <w:rFonts w:cs="Arial"/>
          <w:sz w:val="19"/>
          <w:szCs w:val="19"/>
        </w:rPr>
        <w:t>: 20-340 Lublin, ulica Garbarska 21A, wpisaną</w:t>
      </w:r>
      <w:r w:rsidR="00A92DA6" w:rsidRPr="001A4E83">
        <w:rPr>
          <w:rFonts w:cs="Arial"/>
          <w:sz w:val="19"/>
          <w:szCs w:val="19"/>
        </w:rPr>
        <w:t xml:space="preserve"> do </w:t>
      </w:r>
      <w:r w:rsidR="00433791" w:rsidRPr="001A4E83">
        <w:rPr>
          <w:rFonts w:cs="Arial"/>
          <w:sz w:val="19"/>
          <w:szCs w:val="19"/>
        </w:rPr>
        <w:t xml:space="preserve">Rejestru Przedsiębiorców Krajowego Rejestru Sądowego, </w:t>
      </w:r>
      <w:r w:rsidRPr="001A4E83">
        <w:rPr>
          <w:rFonts w:cs="Arial"/>
          <w:sz w:val="19"/>
          <w:szCs w:val="19"/>
        </w:rPr>
        <w:t>prowadzonego przez Sąd Rejonowy Lublin-Wschód</w:t>
      </w:r>
      <w:r w:rsidR="00A92DA6" w:rsidRPr="001A4E83">
        <w:rPr>
          <w:rFonts w:cs="Arial"/>
          <w:sz w:val="19"/>
          <w:szCs w:val="19"/>
        </w:rPr>
        <w:t xml:space="preserve"> w </w:t>
      </w:r>
      <w:r w:rsidRPr="001A4E83">
        <w:rPr>
          <w:rFonts w:cs="Arial"/>
          <w:sz w:val="19"/>
          <w:szCs w:val="19"/>
        </w:rPr>
        <w:t>Lublinie</w:t>
      </w:r>
      <w:r w:rsidR="00A92DA6" w:rsidRPr="001A4E83">
        <w:rPr>
          <w:rFonts w:cs="Arial"/>
          <w:sz w:val="19"/>
          <w:szCs w:val="19"/>
        </w:rPr>
        <w:t xml:space="preserve"> z </w:t>
      </w:r>
      <w:r w:rsidRPr="001A4E83">
        <w:rPr>
          <w:rFonts w:cs="Arial"/>
          <w:sz w:val="19"/>
          <w:szCs w:val="19"/>
        </w:rPr>
        <w:t>siedzibą</w:t>
      </w:r>
      <w:r w:rsidR="00A92DA6" w:rsidRPr="001A4E83">
        <w:rPr>
          <w:rFonts w:cs="Arial"/>
          <w:sz w:val="19"/>
          <w:szCs w:val="19"/>
        </w:rPr>
        <w:t xml:space="preserve"> w </w:t>
      </w:r>
      <w:r w:rsidRPr="001A4E83">
        <w:rPr>
          <w:rFonts w:cs="Arial"/>
          <w:sz w:val="19"/>
          <w:szCs w:val="19"/>
        </w:rPr>
        <w:t>Świdniku, VI Wydział Gospodarczy</w:t>
      </w:r>
      <w:r w:rsidR="00A92DA6" w:rsidRPr="001A4E83">
        <w:rPr>
          <w:rFonts w:cs="Arial"/>
          <w:sz w:val="19"/>
          <w:szCs w:val="19"/>
        </w:rPr>
        <w:t xml:space="preserve"> </w:t>
      </w:r>
      <w:r w:rsidR="00433791" w:rsidRPr="001A4E83">
        <w:rPr>
          <w:rFonts w:cs="Arial"/>
          <w:sz w:val="19"/>
          <w:szCs w:val="19"/>
        </w:rPr>
        <w:t xml:space="preserve">Krajowego Rejestru Sądowego, </w:t>
      </w:r>
      <w:r w:rsidR="00A92DA6" w:rsidRPr="001A4E83">
        <w:rPr>
          <w:rFonts w:cs="Arial"/>
          <w:sz w:val="19"/>
          <w:szCs w:val="19"/>
        </w:rPr>
        <w:t>pod </w:t>
      </w:r>
      <w:r w:rsidRPr="001A4E83">
        <w:rPr>
          <w:rFonts w:cs="Arial"/>
          <w:sz w:val="19"/>
          <w:szCs w:val="19"/>
        </w:rPr>
        <w:t xml:space="preserve">nr KRS: 0000343124, NIP: 9462593855, REGON: 060552840, kapitał </w:t>
      </w:r>
      <w:r w:rsidR="00AC1325" w:rsidRPr="001A4E83">
        <w:rPr>
          <w:rFonts w:cs="Arial"/>
          <w:sz w:val="19"/>
          <w:szCs w:val="19"/>
        </w:rPr>
        <w:t xml:space="preserve"> </w:t>
      </w:r>
      <w:r w:rsidRPr="001A4E83">
        <w:rPr>
          <w:rFonts w:cs="Arial"/>
          <w:sz w:val="19"/>
          <w:szCs w:val="19"/>
        </w:rPr>
        <w:t>zakładowy: 9 729 424 160,00 zł</w:t>
      </w:r>
      <w:r w:rsidR="00A92DA6" w:rsidRPr="001A4E83">
        <w:rPr>
          <w:rFonts w:cs="Arial"/>
          <w:sz w:val="19"/>
          <w:szCs w:val="19"/>
        </w:rPr>
        <w:t xml:space="preserve"> w </w:t>
      </w:r>
      <w:r w:rsidRPr="001A4E83">
        <w:rPr>
          <w:rFonts w:cs="Arial"/>
          <w:sz w:val="19"/>
          <w:szCs w:val="19"/>
        </w:rPr>
        <w:t>całości opłacony,</w:t>
      </w:r>
      <w:r w:rsidR="00090ED6">
        <w:rPr>
          <w:rFonts w:cs="Arial"/>
          <w:sz w:val="19"/>
          <w:szCs w:val="19"/>
        </w:rPr>
        <w:t xml:space="preserve"> </w:t>
      </w:r>
      <w:r w:rsidR="00090ED6" w:rsidRPr="00090ED6">
        <w:rPr>
          <w:rFonts w:cs="Arial"/>
          <w:sz w:val="19"/>
          <w:szCs w:val="19"/>
        </w:rPr>
        <w:t xml:space="preserve">w imieniu której działa </w:t>
      </w:r>
      <w:r w:rsidR="00090ED6" w:rsidRPr="00090ED6">
        <w:rPr>
          <w:rFonts w:cs="Arial"/>
          <w:b/>
          <w:sz w:val="19"/>
          <w:szCs w:val="19"/>
        </w:rPr>
        <w:t>PGE Dystrybucja Spółka Akcyjna – Oddział</w:t>
      </w:r>
      <w:r w:rsidR="00A92DA6" w:rsidRPr="001A4E83">
        <w:rPr>
          <w:rFonts w:cs="Arial"/>
          <w:sz w:val="19"/>
          <w:szCs w:val="19"/>
        </w:rPr>
        <w:t xml:space="preserve"> </w:t>
      </w:r>
      <w:r w:rsidR="00090ED6" w:rsidRPr="005B065B">
        <w:rPr>
          <w:rFonts w:cs="Arial"/>
          <w:b/>
          <w:sz w:val="19"/>
          <w:szCs w:val="19"/>
          <w:bdr w:val="single" w:sz="4" w:space="0" w:color="auto"/>
        </w:rPr>
        <w:t>………..…………………</w:t>
      </w:r>
      <w:r w:rsidR="00090ED6">
        <w:rPr>
          <w:rFonts w:cs="Arial"/>
          <w:sz w:val="19"/>
          <w:szCs w:val="19"/>
        </w:rPr>
        <w:t xml:space="preserve"> z </w:t>
      </w:r>
      <w:r w:rsidR="00090ED6" w:rsidRPr="005B065B">
        <w:rPr>
          <w:rFonts w:cs="Arial"/>
          <w:sz w:val="19"/>
          <w:szCs w:val="19"/>
        </w:rPr>
        <w:t>siedzibą</w:t>
      </w:r>
      <w:r w:rsidR="00090ED6">
        <w:rPr>
          <w:rFonts w:cs="Arial"/>
          <w:sz w:val="19"/>
          <w:szCs w:val="19"/>
        </w:rPr>
        <w:t xml:space="preserve"> w </w:t>
      </w:r>
      <w:r w:rsidR="00090ED6" w:rsidRPr="005B065B">
        <w:rPr>
          <w:rFonts w:cs="Arial"/>
          <w:sz w:val="19"/>
          <w:szCs w:val="19"/>
          <w:bdr w:val="single" w:sz="4" w:space="0" w:color="auto"/>
        </w:rPr>
        <w:t>……………………</w:t>
      </w:r>
      <w:r w:rsidR="00090ED6" w:rsidRPr="005B065B">
        <w:rPr>
          <w:rFonts w:cs="Arial"/>
          <w:sz w:val="19"/>
          <w:szCs w:val="19"/>
        </w:rPr>
        <w:t xml:space="preserve">, ul. </w:t>
      </w:r>
      <w:r w:rsidR="00090ED6" w:rsidRPr="005B065B">
        <w:rPr>
          <w:rFonts w:cs="Arial"/>
          <w:sz w:val="19"/>
          <w:szCs w:val="19"/>
          <w:bdr w:val="single" w:sz="4" w:space="0" w:color="auto"/>
        </w:rPr>
        <w:t>……………………..……</w:t>
      </w:r>
      <w:r w:rsidR="00122C37">
        <w:rPr>
          <w:rFonts w:cs="Arial"/>
          <w:sz w:val="19"/>
          <w:szCs w:val="19"/>
        </w:rPr>
        <w:t xml:space="preserve"> </w:t>
      </w:r>
      <w:r w:rsidRPr="001A4E83">
        <w:rPr>
          <w:rFonts w:cs="Arial"/>
          <w:sz w:val="19"/>
          <w:szCs w:val="19"/>
        </w:rPr>
        <w:t xml:space="preserve">zwaną dalej </w:t>
      </w:r>
      <w:r w:rsidRPr="001A4E83">
        <w:rPr>
          <w:rFonts w:cs="Arial"/>
          <w:b/>
          <w:sz w:val="19"/>
          <w:szCs w:val="19"/>
        </w:rPr>
        <w:t>„Zamawiającym”</w:t>
      </w:r>
      <w:r w:rsidRPr="001A4E83">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1A4E83" w14:paraId="7D8EB502" w14:textId="77777777" w:rsidTr="00B614E3">
        <w:trPr>
          <w:trHeight w:val="592"/>
        </w:trPr>
        <w:tc>
          <w:tcPr>
            <w:tcW w:w="10046" w:type="dxa"/>
            <w:vAlign w:val="center"/>
          </w:tcPr>
          <w:p w14:paraId="366C8DF5" w14:textId="01E74248" w:rsidR="00312334" w:rsidRPr="001A4E83" w:rsidRDefault="00767145" w:rsidP="00E20984">
            <w:pPr>
              <w:spacing w:before="120" w:after="240" w:line="260" w:lineRule="exact"/>
              <w:contextualSpacing/>
              <w:jc w:val="left"/>
              <w:rPr>
                <w:rFonts w:ascii="Arial" w:hAnsi="Arial" w:cs="Arial"/>
                <w:snapToGrid w:val="0"/>
                <w:sz w:val="19"/>
                <w:szCs w:val="19"/>
              </w:rPr>
            </w:pPr>
            <w:r w:rsidRPr="001A4E83">
              <w:rPr>
                <w:rFonts w:ascii="Arial" w:hAnsi="Arial" w:cs="Arial"/>
                <w:snapToGrid w:val="0"/>
                <w:sz w:val="19"/>
                <w:szCs w:val="19"/>
              </w:rPr>
              <w:t>……………………………………</w:t>
            </w:r>
          </w:p>
        </w:tc>
      </w:tr>
    </w:tbl>
    <w:p w14:paraId="66C31917"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r w:rsidRPr="001A4E83">
        <w:rPr>
          <w:rFonts w:ascii="Arial" w:hAnsi="Arial" w:cs="Arial"/>
          <w:spacing w:val="-15"/>
          <w:sz w:val="19"/>
          <w:szCs w:val="19"/>
        </w:rPr>
        <w:t>a</w:t>
      </w:r>
    </w:p>
    <w:p w14:paraId="3FD0D473" w14:textId="77777777" w:rsidR="00312334" w:rsidRPr="001A4E83" w:rsidRDefault="00312334" w:rsidP="00312334">
      <w:pPr>
        <w:autoSpaceDE w:val="0"/>
        <w:autoSpaceDN w:val="0"/>
        <w:spacing w:line="260" w:lineRule="exact"/>
        <w:contextualSpacing/>
        <w:jc w:val="center"/>
        <w:rPr>
          <w:rFonts w:ascii="Arial" w:hAnsi="Arial" w:cs="Arial"/>
          <w:i/>
          <w:sz w:val="19"/>
          <w:szCs w:val="19"/>
          <w:vertAlign w:val="subscript"/>
        </w:rPr>
      </w:pPr>
      <w:r w:rsidRPr="001A4E83">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DA3E53" w:rsidRPr="001A4E83" w14:paraId="608AC9FB" w14:textId="77777777" w:rsidTr="00C17F5D">
        <w:trPr>
          <w:trHeight w:val="1298"/>
        </w:trPr>
        <w:tc>
          <w:tcPr>
            <w:tcW w:w="10052" w:type="dxa"/>
            <w:gridSpan w:val="3"/>
          </w:tcPr>
          <w:p w14:paraId="49731F76" w14:textId="464F9F9F" w:rsidR="00312334" w:rsidRPr="001A4E83" w:rsidRDefault="00767145" w:rsidP="00E20984">
            <w:pPr>
              <w:autoSpaceDE w:val="0"/>
              <w:autoSpaceDN w:val="0"/>
              <w:spacing w:before="240" w:line="240" w:lineRule="auto"/>
              <w:jc w:val="left"/>
              <w:rPr>
                <w:rFonts w:ascii="Arial" w:hAnsi="Arial" w:cs="Arial"/>
                <w:i/>
                <w:sz w:val="19"/>
                <w:szCs w:val="19"/>
              </w:rPr>
            </w:pPr>
            <w:r w:rsidRPr="001A4E83">
              <w:rPr>
                <w:rFonts w:ascii="Arial" w:hAnsi="Arial" w:cs="Arial"/>
                <w:i/>
                <w:sz w:val="19"/>
                <w:szCs w:val="19"/>
              </w:rPr>
              <w:t>……………………………………</w:t>
            </w:r>
          </w:p>
        </w:tc>
      </w:tr>
      <w:tr w:rsidR="00C17F5D" w:rsidRPr="001A4E83" w14:paraId="096AB61A" w14:textId="77777777" w:rsidTr="008B3CEE">
        <w:trPr>
          <w:gridAfter w:val="1"/>
          <w:wAfter w:w="4812" w:type="dxa"/>
          <w:trHeight w:val="418"/>
        </w:trPr>
        <w:tc>
          <w:tcPr>
            <w:tcW w:w="2405" w:type="dxa"/>
            <w:vAlign w:val="center"/>
          </w:tcPr>
          <w:p w14:paraId="0A171EED" w14:textId="77777777" w:rsidR="00C17F5D" w:rsidRPr="001A4E83" w:rsidRDefault="00C17F5D" w:rsidP="008B3CEE">
            <w:pPr>
              <w:autoSpaceDE w:val="0"/>
              <w:autoSpaceDN w:val="0"/>
              <w:spacing w:line="260" w:lineRule="exact"/>
              <w:contextualSpacing/>
              <w:jc w:val="left"/>
              <w:rPr>
                <w:rFonts w:ascii="Arial" w:hAnsi="Arial" w:cs="Arial"/>
                <w:i/>
                <w:sz w:val="19"/>
                <w:szCs w:val="19"/>
              </w:rPr>
            </w:pPr>
            <w:r w:rsidRPr="001A4E83">
              <w:rPr>
                <w:rFonts w:ascii="Arial" w:hAnsi="Arial" w:cs="Arial"/>
                <w:sz w:val="19"/>
                <w:szCs w:val="19"/>
              </w:rPr>
              <w:t>Numer NIP Wykonawcy</w:t>
            </w:r>
            <w:r w:rsidRPr="001A4E83">
              <w:rPr>
                <w:rFonts w:ascii="Arial" w:hAnsi="Arial" w:cs="Arial"/>
                <w:i/>
                <w:sz w:val="19"/>
                <w:szCs w:val="19"/>
              </w:rPr>
              <w:t xml:space="preserve">: </w:t>
            </w:r>
          </w:p>
        </w:tc>
        <w:tc>
          <w:tcPr>
            <w:tcW w:w="2835" w:type="dxa"/>
            <w:vAlign w:val="center"/>
          </w:tcPr>
          <w:p w14:paraId="4FA1B35C" w14:textId="7892CE20" w:rsidR="00C17F5D" w:rsidRPr="001A4E83" w:rsidRDefault="00767145" w:rsidP="008B3CEE">
            <w:pPr>
              <w:autoSpaceDE w:val="0"/>
              <w:autoSpaceDN w:val="0"/>
              <w:spacing w:line="260" w:lineRule="exact"/>
              <w:contextualSpacing/>
              <w:jc w:val="center"/>
              <w:rPr>
                <w:rFonts w:ascii="Arial" w:hAnsi="Arial" w:cs="Arial"/>
                <w:sz w:val="19"/>
                <w:szCs w:val="19"/>
              </w:rPr>
            </w:pPr>
            <w:r w:rsidRPr="001A4E83">
              <w:rPr>
                <w:rFonts w:ascii="Arial" w:hAnsi="Arial" w:cs="Arial"/>
                <w:sz w:val="19"/>
                <w:szCs w:val="19"/>
              </w:rPr>
              <w:t>…………….</w:t>
            </w:r>
          </w:p>
        </w:tc>
      </w:tr>
    </w:tbl>
    <w:p w14:paraId="47739366" w14:textId="77777777" w:rsidR="00312334" w:rsidRPr="001A4E83"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1A4E83" w:rsidRDefault="00312334" w:rsidP="00312334">
      <w:pPr>
        <w:autoSpaceDE w:val="0"/>
        <w:autoSpaceDN w:val="0"/>
        <w:spacing w:before="240" w:line="260" w:lineRule="exact"/>
        <w:contextualSpacing/>
        <w:rPr>
          <w:rFonts w:ascii="Arial" w:hAnsi="Arial" w:cs="Arial"/>
          <w:sz w:val="19"/>
          <w:szCs w:val="19"/>
        </w:rPr>
      </w:pPr>
      <w:r w:rsidRPr="001A4E83">
        <w:rPr>
          <w:rFonts w:ascii="Arial" w:hAnsi="Arial" w:cs="Arial"/>
          <w:sz w:val="19"/>
          <w:szCs w:val="19"/>
        </w:rPr>
        <w:t>reprezentowaną/</w:t>
      </w:r>
      <w:proofErr w:type="spellStart"/>
      <w:r w:rsidRPr="001A4E83">
        <w:rPr>
          <w:rFonts w:ascii="Arial" w:hAnsi="Arial" w:cs="Arial"/>
          <w:sz w:val="19"/>
          <w:szCs w:val="19"/>
        </w:rPr>
        <w:t>ym</w:t>
      </w:r>
      <w:proofErr w:type="spellEnd"/>
      <w:r w:rsidRPr="001A4E83">
        <w:rPr>
          <w:rFonts w:ascii="Arial" w:hAnsi="Arial" w:cs="Arial"/>
          <w:sz w:val="19"/>
          <w:szCs w:val="19"/>
        </w:rPr>
        <w:t xml:space="preserve"> przez:</w:t>
      </w:r>
    </w:p>
    <w:p w14:paraId="3E5C6979" w14:textId="77777777" w:rsidR="00312334" w:rsidRPr="001A4E83"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DA3E53" w:rsidRPr="001A4E83" w14:paraId="144974BA" w14:textId="77777777" w:rsidTr="00B614E3">
        <w:trPr>
          <w:trHeight w:val="470"/>
        </w:trPr>
        <w:tc>
          <w:tcPr>
            <w:tcW w:w="10060" w:type="dxa"/>
            <w:vAlign w:val="center"/>
          </w:tcPr>
          <w:p w14:paraId="7A4716FA" w14:textId="79B5935F" w:rsidR="00312334" w:rsidRPr="001A4E83" w:rsidRDefault="00767145" w:rsidP="00117C86">
            <w:pPr>
              <w:autoSpaceDE w:val="0"/>
              <w:autoSpaceDN w:val="0"/>
              <w:spacing w:line="260" w:lineRule="exact"/>
              <w:contextualSpacing/>
              <w:jc w:val="left"/>
              <w:rPr>
                <w:rFonts w:ascii="Arial" w:hAnsi="Arial" w:cs="Arial"/>
                <w:sz w:val="19"/>
                <w:szCs w:val="19"/>
              </w:rPr>
            </w:pPr>
            <w:r w:rsidRPr="001A4E83">
              <w:rPr>
                <w:rFonts w:ascii="Arial" w:hAnsi="Arial" w:cs="Arial"/>
                <w:sz w:val="19"/>
                <w:szCs w:val="19"/>
              </w:rPr>
              <w:t>……………………………………</w:t>
            </w:r>
          </w:p>
        </w:tc>
      </w:tr>
    </w:tbl>
    <w:p w14:paraId="610FB971" w14:textId="5A46ECCF" w:rsidR="00312334" w:rsidRPr="001A4E83" w:rsidRDefault="00312334" w:rsidP="00312334">
      <w:pPr>
        <w:autoSpaceDE w:val="0"/>
        <w:autoSpaceDN w:val="0"/>
        <w:spacing w:before="240" w:after="120" w:line="260" w:lineRule="exact"/>
        <w:jc w:val="left"/>
        <w:rPr>
          <w:rFonts w:ascii="Arial" w:hAnsi="Arial" w:cs="Arial"/>
          <w:sz w:val="19"/>
          <w:szCs w:val="19"/>
        </w:rPr>
      </w:pPr>
      <w:r w:rsidRPr="001A4E83">
        <w:rPr>
          <w:rFonts w:ascii="Arial" w:hAnsi="Arial" w:cs="Arial"/>
          <w:sz w:val="19"/>
          <w:szCs w:val="19"/>
        </w:rPr>
        <w:t xml:space="preserve">zwaną/zwanym/zwanymi dalej </w:t>
      </w:r>
      <w:r w:rsidRPr="001A4E83">
        <w:rPr>
          <w:rFonts w:ascii="Arial" w:hAnsi="Arial" w:cs="Arial"/>
          <w:b/>
          <w:sz w:val="19"/>
          <w:szCs w:val="19"/>
        </w:rPr>
        <w:t>„Wykonawcą”</w:t>
      </w:r>
      <w:r w:rsidRPr="001A4E83">
        <w:rPr>
          <w:rFonts w:ascii="Arial" w:hAnsi="Arial" w:cs="Arial"/>
          <w:sz w:val="19"/>
          <w:szCs w:val="19"/>
        </w:rPr>
        <w:t>,</w:t>
      </w:r>
    </w:p>
    <w:p w14:paraId="334A14E5" w14:textId="236935C6" w:rsidR="00312334" w:rsidRPr="001A4E83" w:rsidRDefault="00312334" w:rsidP="00312334">
      <w:pPr>
        <w:autoSpaceDE w:val="0"/>
        <w:autoSpaceDN w:val="0"/>
        <w:spacing w:after="240" w:line="260" w:lineRule="exact"/>
        <w:jc w:val="left"/>
        <w:rPr>
          <w:rFonts w:ascii="Arial" w:hAnsi="Arial" w:cs="Arial"/>
          <w:sz w:val="19"/>
          <w:szCs w:val="19"/>
        </w:rPr>
      </w:pPr>
      <w:r w:rsidRPr="001A4E83">
        <w:rPr>
          <w:rFonts w:ascii="Arial" w:hAnsi="Arial" w:cs="Arial"/>
          <w:sz w:val="19"/>
          <w:szCs w:val="19"/>
        </w:rPr>
        <w:t xml:space="preserve">zwanymi także dalej </w:t>
      </w:r>
      <w:r w:rsidRPr="001A4E83">
        <w:rPr>
          <w:rFonts w:ascii="Arial" w:hAnsi="Arial" w:cs="Arial"/>
          <w:b/>
          <w:sz w:val="19"/>
          <w:szCs w:val="19"/>
        </w:rPr>
        <w:t>„Stroną”</w:t>
      </w:r>
      <w:r w:rsidRPr="001A4E83">
        <w:rPr>
          <w:rFonts w:ascii="Arial" w:hAnsi="Arial" w:cs="Arial"/>
          <w:sz w:val="19"/>
          <w:szCs w:val="19"/>
        </w:rPr>
        <w:t xml:space="preserve">, a łącznie </w:t>
      </w:r>
      <w:r w:rsidRPr="001A4E83">
        <w:rPr>
          <w:rFonts w:ascii="Arial" w:hAnsi="Arial" w:cs="Arial"/>
          <w:b/>
          <w:sz w:val="19"/>
          <w:szCs w:val="19"/>
        </w:rPr>
        <w:t>„Stronami”</w:t>
      </w:r>
      <w:r w:rsidRPr="001A4E83">
        <w:rPr>
          <w:rFonts w:ascii="Arial" w:hAnsi="Arial" w:cs="Arial"/>
          <w:sz w:val="19"/>
          <w:szCs w:val="19"/>
        </w:rPr>
        <w:t>.</w:t>
      </w:r>
    </w:p>
    <w:p w14:paraId="3C105DCC" w14:textId="0436E2E9" w:rsidR="00312334" w:rsidRPr="001A4E83" w:rsidRDefault="00312334" w:rsidP="00312334">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Strony wskazują następujące adresy</w:t>
      </w:r>
      <w:r w:rsidR="00A92DA6" w:rsidRPr="001A4E83">
        <w:rPr>
          <w:rFonts w:ascii="Arial" w:hAnsi="Arial" w:cs="Arial"/>
          <w:snapToGrid w:val="0"/>
          <w:sz w:val="19"/>
          <w:szCs w:val="19"/>
        </w:rPr>
        <w:t xml:space="preserve"> do </w:t>
      </w:r>
      <w:r w:rsidRPr="001A4E83">
        <w:rPr>
          <w:rFonts w:ascii="Arial" w:hAnsi="Arial" w:cs="Arial"/>
          <w:snapToGrid w:val="0"/>
          <w:sz w:val="19"/>
          <w:szCs w:val="19"/>
        </w:rPr>
        <w:t>korespondencji:</w:t>
      </w:r>
    </w:p>
    <w:p w14:paraId="5AEB3552" w14:textId="77777777" w:rsidR="00312334" w:rsidRPr="001A4E83"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DA3E53" w:rsidRPr="001A4E83" w14:paraId="5E27BC80" w14:textId="77777777" w:rsidTr="00B1779E">
        <w:tc>
          <w:tcPr>
            <w:tcW w:w="6941" w:type="dxa"/>
          </w:tcPr>
          <w:p w14:paraId="0C697F4E"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 xml:space="preserve">Zamawiający: </w:t>
            </w:r>
          </w:p>
          <w:p w14:paraId="2A1F29D7" w14:textId="77777777" w:rsidR="008B3CEE" w:rsidRPr="001A4E83"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1A4E83" w:rsidRDefault="008B3CEE" w:rsidP="00B1779E">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w:t>
            </w:r>
          </w:p>
        </w:tc>
        <w:tc>
          <w:tcPr>
            <w:tcW w:w="3255" w:type="dxa"/>
          </w:tcPr>
          <w:p w14:paraId="76E9AD5B" w14:textId="77777777" w:rsidR="00312334" w:rsidRPr="001A4E83" w:rsidRDefault="00312334" w:rsidP="00B1779E">
            <w:pPr>
              <w:spacing w:before="240" w:after="240" w:line="260" w:lineRule="exact"/>
              <w:rPr>
                <w:rFonts w:ascii="Arial" w:hAnsi="Arial" w:cs="Arial"/>
                <w:bCs/>
                <w:sz w:val="19"/>
                <w:szCs w:val="19"/>
              </w:rPr>
            </w:pPr>
            <w:r w:rsidRPr="001A4E83">
              <w:rPr>
                <w:rFonts w:ascii="Arial" w:hAnsi="Arial" w:cs="Arial"/>
                <w:bCs/>
                <w:sz w:val="19"/>
                <w:szCs w:val="19"/>
              </w:rPr>
              <w:t>Tel. …………….………........</w:t>
            </w:r>
          </w:p>
          <w:p w14:paraId="7DAC82ED" w14:textId="77777777" w:rsidR="00312334" w:rsidRPr="001A4E83" w:rsidRDefault="00312334" w:rsidP="00B1779E">
            <w:pPr>
              <w:spacing w:before="240" w:after="240" w:line="260" w:lineRule="exact"/>
              <w:contextualSpacing/>
              <w:rPr>
                <w:rFonts w:ascii="Arial" w:hAnsi="Arial" w:cs="Arial"/>
                <w:snapToGrid w:val="0"/>
                <w:sz w:val="19"/>
                <w:szCs w:val="19"/>
              </w:rPr>
            </w:pPr>
          </w:p>
        </w:tc>
      </w:tr>
      <w:tr w:rsidR="00312334" w:rsidRPr="001A4E83" w14:paraId="440916B9" w14:textId="77777777" w:rsidTr="00B1779E">
        <w:tc>
          <w:tcPr>
            <w:tcW w:w="6941" w:type="dxa"/>
          </w:tcPr>
          <w:p w14:paraId="357764D3"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Wykonawca:</w:t>
            </w:r>
          </w:p>
          <w:p w14:paraId="4063C2D3" w14:textId="77777777" w:rsidR="00312334" w:rsidRPr="001A4E83" w:rsidRDefault="00312334" w:rsidP="00B1779E">
            <w:pPr>
              <w:spacing w:before="240" w:after="240" w:line="260" w:lineRule="exact"/>
              <w:contextualSpacing/>
              <w:rPr>
                <w:rFonts w:ascii="Arial" w:hAnsi="Arial" w:cs="Arial"/>
                <w:bCs/>
                <w:sz w:val="19"/>
                <w:szCs w:val="19"/>
              </w:rPr>
            </w:pPr>
          </w:p>
          <w:p w14:paraId="4E360021" w14:textId="54D51B0B" w:rsidR="00312334" w:rsidRPr="001A4E83" w:rsidRDefault="008B3CEE"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t>
            </w:r>
          </w:p>
          <w:p w14:paraId="08AFC5E9" w14:textId="77777777" w:rsidR="00312334" w:rsidRPr="001A4E83"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1A4E83" w:rsidRDefault="00312334" w:rsidP="00B1779E">
            <w:pPr>
              <w:spacing w:before="240" w:after="240" w:line="260" w:lineRule="exact"/>
              <w:contextualSpacing/>
              <w:jc w:val="left"/>
              <w:rPr>
                <w:rFonts w:ascii="Arial" w:hAnsi="Arial" w:cs="Arial"/>
                <w:bCs/>
                <w:sz w:val="19"/>
                <w:szCs w:val="19"/>
              </w:rPr>
            </w:pPr>
            <w:r w:rsidRPr="001A4E83">
              <w:rPr>
                <w:rFonts w:ascii="Arial" w:hAnsi="Arial" w:cs="Arial"/>
                <w:bCs/>
                <w:sz w:val="19"/>
                <w:szCs w:val="19"/>
              </w:rPr>
              <w:t>Tel. …………….……………</w:t>
            </w:r>
          </w:p>
          <w:p w14:paraId="20C86CF7" w14:textId="77777777" w:rsidR="00312334" w:rsidRPr="001A4E83"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Pr="001A4E83" w:rsidRDefault="00312334" w:rsidP="00312334">
      <w:pPr>
        <w:pStyle w:val="IIIPodstawowy"/>
        <w:spacing w:line="260" w:lineRule="exact"/>
        <w:rPr>
          <w:rFonts w:cs="Arial"/>
          <w:sz w:val="19"/>
          <w:szCs w:val="19"/>
        </w:rPr>
      </w:pPr>
    </w:p>
    <w:p w14:paraId="51C84975" w14:textId="77777777" w:rsidR="00831688" w:rsidRPr="001A4E83" w:rsidRDefault="00831688" w:rsidP="00312334">
      <w:pPr>
        <w:pStyle w:val="IIIPodstawowy"/>
        <w:spacing w:line="260" w:lineRule="exact"/>
        <w:rPr>
          <w:rFonts w:cs="Arial"/>
          <w:sz w:val="19"/>
          <w:szCs w:val="19"/>
        </w:rPr>
      </w:pPr>
    </w:p>
    <w:p w14:paraId="0854B2AA" w14:textId="5AF94CE9" w:rsidR="00312334" w:rsidRPr="001A4E83" w:rsidRDefault="00312334" w:rsidP="00767145">
      <w:pPr>
        <w:pStyle w:val="IIIPodstawowy"/>
        <w:spacing w:before="240" w:line="360" w:lineRule="auto"/>
        <w:rPr>
          <w:rFonts w:cs="Arial"/>
          <w:sz w:val="19"/>
          <w:szCs w:val="19"/>
        </w:rPr>
      </w:pPr>
      <w:r w:rsidRPr="001A4E83">
        <w:rPr>
          <w:rFonts w:cs="Arial"/>
          <w:sz w:val="19"/>
          <w:szCs w:val="19"/>
        </w:rPr>
        <w:t>Umowa zawarta</w:t>
      </w:r>
      <w:r w:rsidR="00A92DA6" w:rsidRPr="001A4E83">
        <w:rPr>
          <w:rFonts w:cs="Arial"/>
          <w:sz w:val="19"/>
          <w:szCs w:val="19"/>
        </w:rPr>
        <w:t xml:space="preserve"> w </w:t>
      </w:r>
      <w:r w:rsidRPr="001A4E83">
        <w:rPr>
          <w:rFonts w:cs="Arial"/>
          <w:sz w:val="19"/>
          <w:szCs w:val="19"/>
        </w:rPr>
        <w:t xml:space="preserve">wyniku postępowania zakupowego nr </w:t>
      </w:r>
      <w:r w:rsidRPr="001A4E83">
        <w:rPr>
          <w:rFonts w:cs="Arial"/>
          <w:sz w:val="19"/>
          <w:szCs w:val="19"/>
          <w:bdr w:val="single" w:sz="4" w:space="0" w:color="auto"/>
        </w:rPr>
        <w:t>……………………</w:t>
      </w:r>
      <w:r w:rsidR="00117C86" w:rsidRPr="001A4E83">
        <w:rPr>
          <w:rFonts w:cs="Arial"/>
          <w:sz w:val="19"/>
          <w:szCs w:val="19"/>
          <w:bdr w:val="single" w:sz="4" w:space="0" w:color="auto"/>
        </w:rPr>
        <w:t>……..</w:t>
      </w:r>
      <w:r w:rsidRPr="001A4E83">
        <w:rPr>
          <w:rFonts w:cs="Arial"/>
          <w:sz w:val="19"/>
          <w:szCs w:val="19"/>
        </w:rPr>
        <w:t xml:space="preserve"> prowadzonego przez Zamawiającego </w:t>
      </w:r>
      <w:r w:rsidR="00A92DA6" w:rsidRPr="001A4E83">
        <w:rPr>
          <w:rFonts w:cs="Arial"/>
          <w:sz w:val="19"/>
          <w:szCs w:val="19"/>
        </w:rPr>
        <w:t xml:space="preserve"> na </w:t>
      </w:r>
      <w:r w:rsidRPr="001A4E83">
        <w:rPr>
          <w:rFonts w:cs="Arial"/>
          <w:sz w:val="19"/>
          <w:szCs w:val="19"/>
        </w:rPr>
        <w:t>podstawie Procedury Zakupów</w:t>
      </w:r>
      <w:r w:rsidR="00A92DA6" w:rsidRPr="001A4E83">
        <w:rPr>
          <w:rFonts w:cs="Arial"/>
          <w:sz w:val="19"/>
          <w:szCs w:val="19"/>
        </w:rPr>
        <w:t xml:space="preserve"> </w:t>
      </w:r>
      <w:r w:rsidR="00090ED6">
        <w:rPr>
          <w:rFonts w:cs="Arial"/>
          <w:sz w:val="19"/>
          <w:szCs w:val="19"/>
        </w:rPr>
        <w:t xml:space="preserve">PGE Dystrybucja S.A. </w:t>
      </w:r>
      <w:r w:rsidR="00A92DA6" w:rsidRPr="001A4E83">
        <w:rPr>
          <w:rFonts w:cs="Arial"/>
          <w:sz w:val="19"/>
          <w:szCs w:val="19"/>
        </w:rPr>
        <w:t>w </w:t>
      </w:r>
      <w:r w:rsidRPr="001A4E83">
        <w:rPr>
          <w:rFonts w:cs="Arial"/>
          <w:sz w:val="19"/>
          <w:szCs w:val="19"/>
        </w:rPr>
        <w:t xml:space="preserve">trybie </w:t>
      </w:r>
      <w:r w:rsidRPr="001A4E83">
        <w:rPr>
          <w:rFonts w:cs="Arial"/>
          <w:sz w:val="19"/>
          <w:szCs w:val="19"/>
          <w:bdr w:val="single" w:sz="4" w:space="0" w:color="auto"/>
        </w:rPr>
        <w:t>…………………………</w:t>
      </w:r>
      <w:r w:rsidR="00A92DA6" w:rsidRPr="001A4E83">
        <w:rPr>
          <w:rFonts w:cs="Arial"/>
          <w:sz w:val="19"/>
          <w:szCs w:val="19"/>
        </w:rPr>
        <w:t xml:space="preserve"> </w:t>
      </w:r>
      <w:r w:rsidR="00D420A9">
        <w:rPr>
          <w:rFonts w:cs="Arial"/>
          <w:sz w:val="19"/>
          <w:szCs w:val="19"/>
        </w:rPr>
        <w:t>(</w:t>
      </w:r>
      <w:r w:rsidR="00484AB3">
        <w:rPr>
          <w:rFonts w:cs="Arial"/>
          <w:sz w:val="19"/>
          <w:szCs w:val="19"/>
        </w:rPr>
        <w:t>„</w:t>
      </w:r>
      <w:r w:rsidR="00484AB3">
        <w:rPr>
          <w:rFonts w:cs="Arial"/>
          <w:b/>
          <w:sz w:val="19"/>
          <w:szCs w:val="19"/>
        </w:rPr>
        <w:t>Postępowanie</w:t>
      </w:r>
      <w:r w:rsidR="00484AB3">
        <w:rPr>
          <w:rFonts w:cs="Arial"/>
          <w:sz w:val="19"/>
          <w:szCs w:val="19"/>
        </w:rPr>
        <w:t>”)</w:t>
      </w:r>
      <w:r w:rsidR="00484AB3">
        <w:rPr>
          <w:rFonts w:cs="Arial"/>
          <w:b/>
          <w:sz w:val="19"/>
          <w:szCs w:val="19"/>
        </w:rPr>
        <w:t xml:space="preserve"> </w:t>
      </w:r>
      <w:r w:rsidR="00A92DA6" w:rsidRPr="001A4E83">
        <w:rPr>
          <w:rFonts w:cs="Arial"/>
          <w:sz w:val="19"/>
          <w:szCs w:val="19"/>
        </w:rPr>
        <w:t>na </w:t>
      </w:r>
      <w:r w:rsidR="00090ED6">
        <w:rPr>
          <w:rFonts w:cs="Arial"/>
          <w:sz w:val="19"/>
          <w:szCs w:val="19"/>
        </w:rPr>
        <w:t xml:space="preserve">realizację </w:t>
      </w:r>
      <w:r w:rsidR="002811F0" w:rsidRPr="001A4E83">
        <w:rPr>
          <w:rFonts w:cs="Arial"/>
          <w:sz w:val="19"/>
          <w:szCs w:val="19"/>
        </w:rPr>
        <w:t>dokumentacji projektowej i robót budowlanych</w:t>
      </w:r>
      <w:r w:rsidR="001C4CAF">
        <w:rPr>
          <w:rFonts w:cs="Arial"/>
          <w:sz w:val="19"/>
          <w:szCs w:val="19"/>
        </w:rPr>
        <w:t xml:space="preserve"> elektroenergetycznych</w:t>
      </w:r>
      <w:r w:rsidR="003E60B2">
        <w:rPr>
          <w:rFonts w:cs="Arial"/>
          <w:sz w:val="19"/>
          <w:szCs w:val="19"/>
        </w:rPr>
        <w:t xml:space="preserve"> </w:t>
      </w:r>
      <w:r w:rsidR="00A92DA6" w:rsidRPr="001A4E83">
        <w:rPr>
          <w:rFonts w:cs="Arial"/>
          <w:sz w:val="19"/>
          <w:szCs w:val="19"/>
        </w:rPr>
        <w:t>o </w:t>
      </w:r>
      <w:r w:rsidR="00484AB3">
        <w:rPr>
          <w:rFonts w:cs="Arial"/>
          <w:sz w:val="19"/>
          <w:szCs w:val="19"/>
        </w:rPr>
        <w:t>następującej treści</w:t>
      </w:r>
      <w:r w:rsidRPr="001A4E83">
        <w:rPr>
          <w:rFonts w:cs="Arial"/>
          <w:sz w:val="19"/>
          <w:szCs w:val="19"/>
        </w:rPr>
        <w:t xml:space="preserve"> („</w:t>
      </w:r>
      <w:r w:rsidRPr="001A4E83">
        <w:rPr>
          <w:rFonts w:cs="Arial"/>
          <w:b/>
          <w:sz w:val="19"/>
          <w:szCs w:val="19"/>
        </w:rPr>
        <w:t>Umow</w:t>
      </w:r>
      <w:r w:rsidR="001C4CAF">
        <w:rPr>
          <w:rFonts w:cs="Arial"/>
          <w:b/>
          <w:sz w:val="19"/>
          <w:szCs w:val="19"/>
        </w:rPr>
        <w:t>a</w:t>
      </w:r>
      <w:r w:rsidRPr="001A4E83">
        <w:rPr>
          <w:rFonts w:cs="Arial"/>
          <w:sz w:val="19"/>
          <w:szCs w:val="19"/>
        </w:rPr>
        <w:t>”):</w:t>
      </w:r>
    </w:p>
    <w:p w14:paraId="7A58B3F7" w14:textId="37FCFAE6"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1A4E83" w:rsidRDefault="00C46AF5" w:rsidP="00B614E3">
      <w:pPr>
        <w:pStyle w:val="IIUstp"/>
        <w:numPr>
          <w:ilvl w:val="0"/>
          <w:numId w:val="0"/>
        </w:numPr>
        <w:spacing w:before="480"/>
        <w:ind w:left="-142"/>
        <w:contextualSpacing w:val="0"/>
        <w:jc w:val="center"/>
        <w:rPr>
          <w:b/>
          <w:sz w:val="19"/>
        </w:rPr>
      </w:pPr>
      <w:bookmarkStart w:id="0" w:name="_Ref333653103"/>
      <w:r w:rsidRPr="001A4E83">
        <w:rPr>
          <w:b/>
          <w:sz w:val="19"/>
        </w:rPr>
        <w:t>§</w:t>
      </w:r>
      <w:r w:rsidR="00BA57AD" w:rsidRPr="001A4E83">
        <w:rPr>
          <w:b/>
          <w:sz w:val="19"/>
        </w:rPr>
        <w:t xml:space="preserve"> </w:t>
      </w:r>
      <w:r w:rsidRPr="001A4E83">
        <w:rPr>
          <w:b/>
          <w:sz w:val="19"/>
        </w:rPr>
        <w:t>1</w:t>
      </w:r>
      <w:r w:rsidR="0093043D" w:rsidRPr="001A4E83">
        <w:rPr>
          <w:b/>
          <w:sz w:val="19"/>
          <w:szCs w:val="19"/>
        </w:rPr>
        <w:t xml:space="preserve"> PRZEDMIOT UMOWY </w:t>
      </w:r>
    </w:p>
    <w:bookmarkEnd w:id="0"/>
    <w:p w14:paraId="3CF1F27E" w14:textId="32CC2480" w:rsidR="002811F0" w:rsidRPr="001A4E83" w:rsidRDefault="00F42E8A" w:rsidP="00090ED6">
      <w:pPr>
        <w:pStyle w:val="IIIPodstawowy"/>
        <w:numPr>
          <w:ilvl w:val="0"/>
          <w:numId w:val="6"/>
        </w:numPr>
        <w:spacing w:after="0"/>
        <w:rPr>
          <w:rFonts w:cs="Arial"/>
          <w:sz w:val="19"/>
          <w:szCs w:val="19"/>
        </w:rPr>
      </w:pPr>
      <w:r w:rsidRPr="001A4E83">
        <w:rPr>
          <w:rFonts w:cs="Arial"/>
          <w:sz w:val="19"/>
          <w:szCs w:val="19"/>
        </w:rPr>
        <w:t>Zamawiający powierza, a Wykonawca zobowiązuje się</w:t>
      </w:r>
      <w:r w:rsidR="00A92DA6" w:rsidRPr="001A4E83">
        <w:rPr>
          <w:rFonts w:cs="Arial"/>
          <w:sz w:val="19"/>
          <w:szCs w:val="19"/>
        </w:rPr>
        <w:t xml:space="preserve"> do</w:t>
      </w:r>
      <w:r w:rsidR="002811F0" w:rsidRPr="001A4E83">
        <w:rPr>
          <w:rFonts w:cs="Arial"/>
          <w:sz w:val="19"/>
          <w:szCs w:val="19"/>
        </w:rPr>
        <w:t>:</w:t>
      </w:r>
    </w:p>
    <w:p w14:paraId="5F98360D" w14:textId="77777777" w:rsidR="002811F0" w:rsidRDefault="002811F0" w:rsidP="00B614E3">
      <w:pPr>
        <w:pStyle w:val="IIIPodstawowy"/>
        <w:spacing w:after="0"/>
        <w:rPr>
          <w:rFonts w:cs="Arial"/>
          <w:color w:val="FF0000"/>
          <w:sz w:val="19"/>
          <w:szCs w:val="19"/>
        </w:rPr>
      </w:pPr>
    </w:p>
    <w:p w14:paraId="5B634B2A" w14:textId="70F92C17" w:rsidR="002811F0" w:rsidRDefault="00090ED6" w:rsidP="00090ED6">
      <w:pPr>
        <w:pStyle w:val="IIUstp"/>
        <w:numPr>
          <w:ilvl w:val="0"/>
          <w:numId w:val="0"/>
        </w:numPr>
        <w:spacing w:after="0"/>
        <w:contextualSpacing w:val="0"/>
        <w:rPr>
          <w:sz w:val="18"/>
          <w:szCs w:val="18"/>
        </w:rPr>
      </w:pPr>
      <w:r>
        <w:rPr>
          <w:sz w:val="18"/>
          <w:szCs w:val="18"/>
        </w:rPr>
        <w:t xml:space="preserve">1) </w:t>
      </w:r>
      <w:r w:rsidR="002811F0" w:rsidRPr="005A70AA">
        <w:rPr>
          <w:sz w:val="18"/>
          <w:szCs w:val="18"/>
        </w:rPr>
        <w:t>Terminowego wykonania dokumentacji projektowej niezbędnej do realizacji robót budowlanych oraz wykonania na jej podstawie robót budowlanych</w:t>
      </w:r>
      <w:r w:rsidR="001C4CAF">
        <w:rPr>
          <w:sz w:val="18"/>
          <w:szCs w:val="18"/>
        </w:rPr>
        <w:t xml:space="preserve"> elektroenergetycznych</w:t>
      </w:r>
      <w:r w:rsidR="00D420A9">
        <w:rPr>
          <w:sz w:val="18"/>
          <w:szCs w:val="18"/>
        </w:rPr>
        <w:t>,</w:t>
      </w:r>
      <w:r w:rsidR="002811F0" w:rsidRPr="005A70AA">
        <w:rPr>
          <w:sz w:val="18"/>
          <w:szCs w:val="18"/>
        </w:rPr>
        <w:t xml:space="preserve"> dla zadania:</w:t>
      </w:r>
    </w:p>
    <w:p w14:paraId="6E017953" w14:textId="433C9289" w:rsidR="002811F0" w:rsidRPr="001A4E83" w:rsidRDefault="00D420A9" w:rsidP="002811F0">
      <w:pPr>
        <w:pStyle w:val="IParagraf"/>
        <w:numPr>
          <w:ilvl w:val="0"/>
          <w:numId w:val="0"/>
        </w:numPr>
        <w:spacing w:before="0"/>
        <w:ind w:left="357"/>
        <w:contextualSpacing w:val="0"/>
        <w:rPr>
          <w:b w:val="0"/>
          <w:i/>
          <w:color w:val="4F81BD" w:themeColor="accent1"/>
          <w:sz w:val="20"/>
          <w:vertAlign w:val="subscript"/>
        </w:rPr>
      </w:pPr>
      <w:r>
        <w:rPr>
          <w:b w:val="0"/>
          <w:i/>
          <w:color w:val="4F81BD" w:themeColor="accent1"/>
          <w:sz w:val="20"/>
          <w:vertAlign w:val="subscript"/>
        </w:rPr>
        <w:t>nazwa zadania zgodna z O</w:t>
      </w:r>
      <w:r w:rsidR="002811F0" w:rsidRPr="001A4E83">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811F0" w:rsidRPr="00DA3E53" w14:paraId="737B6826" w14:textId="77777777" w:rsidTr="002811F0">
        <w:trPr>
          <w:trHeight w:val="596"/>
        </w:trPr>
        <w:tc>
          <w:tcPr>
            <w:tcW w:w="9917" w:type="dxa"/>
            <w:vAlign w:val="center"/>
          </w:tcPr>
          <w:p w14:paraId="49985180" w14:textId="77777777" w:rsidR="002811F0" w:rsidRPr="00DA3E53" w:rsidRDefault="002811F0" w:rsidP="002811F0">
            <w:pPr>
              <w:pStyle w:val="IIIPodstawowy"/>
              <w:spacing w:before="0" w:after="0"/>
              <w:jc w:val="center"/>
              <w:rPr>
                <w:rFonts w:cs="Arial"/>
                <w:color w:val="FF0000"/>
                <w:sz w:val="19"/>
                <w:szCs w:val="19"/>
              </w:rPr>
            </w:pPr>
            <w:r w:rsidRPr="00DA3E53">
              <w:rPr>
                <w:rFonts w:cs="Arial"/>
                <w:color w:val="FF0000"/>
                <w:sz w:val="19"/>
                <w:szCs w:val="19"/>
              </w:rPr>
              <w:t>……………………………</w:t>
            </w:r>
          </w:p>
        </w:tc>
      </w:tr>
    </w:tbl>
    <w:p w14:paraId="322215E9" w14:textId="2DB454AE" w:rsidR="002811F0" w:rsidRPr="001C4CAF" w:rsidRDefault="00484AB3" w:rsidP="00547CC3">
      <w:pPr>
        <w:pStyle w:val="IIUstp"/>
        <w:numPr>
          <w:ilvl w:val="0"/>
          <w:numId w:val="0"/>
        </w:numPr>
        <w:spacing w:after="0" w:line="240" w:lineRule="exact"/>
        <w:ind w:left="142"/>
        <w:rPr>
          <w:sz w:val="19"/>
          <w:szCs w:val="19"/>
        </w:rPr>
      </w:pPr>
      <w:r>
        <w:rPr>
          <w:sz w:val="18"/>
          <w:szCs w:val="18"/>
        </w:rPr>
        <w:t>–</w:t>
      </w:r>
      <w:r w:rsidR="002811F0">
        <w:rPr>
          <w:sz w:val="18"/>
          <w:szCs w:val="18"/>
        </w:rPr>
        <w:t xml:space="preserve"> </w:t>
      </w:r>
      <w:r w:rsidR="002811F0" w:rsidRPr="00EE6DC6">
        <w:rPr>
          <w:sz w:val="18"/>
          <w:szCs w:val="18"/>
        </w:rPr>
        <w:t xml:space="preserve">zgodnie z warunkami i wymaganiami Umowy, w </w:t>
      </w:r>
      <w:r>
        <w:rPr>
          <w:sz w:val="18"/>
          <w:szCs w:val="18"/>
        </w:rPr>
        <w:t xml:space="preserve">tym w </w:t>
      </w:r>
      <w:r w:rsidR="002811F0" w:rsidRPr="00EE6DC6">
        <w:rPr>
          <w:sz w:val="18"/>
          <w:szCs w:val="18"/>
        </w:rPr>
        <w:t xml:space="preserve">szczególności z treścią </w:t>
      </w:r>
      <w:r w:rsidR="002811F0">
        <w:rPr>
          <w:sz w:val="18"/>
          <w:szCs w:val="18"/>
        </w:rPr>
        <w:t>O</w:t>
      </w:r>
      <w:r w:rsidR="002811F0" w:rsidRPr="00EE6DC6">
        <w:rPr>
          <w:sz w:val="18"/>
          <w:szCs w:val="18"/>
        </w:rPr>
        <w:t>ferty Wykonawcy (</w:t>
      </w:r>
      <w:r w:rsidR="00090ED6" w:rsidRPr="001C4CAF">
        <w:rPr>
          <w:b/>
          <w:sz w:val="18"/>
          <w:szCs w:val="18"/>
        </w:rPr>
        <w:t xml:space="preserve">Załącznik </w:t>
      </w:r>
      <w:r w:rsidR="002811F0" w:rsidRPr="001C4CAF">
        <w:rPr>
          <w:b/>
          <w:sz w:val="18"/>
          <w:szCs w:val="18"/>
        </w:rPr>
        <w:t>nr 1</w:t>
      </w:r>
      <w:r w:rsidR="002811F0" w:rsidRPr="00F514EA">
        <w:rPr>
          <w:sz w:val="18"/>
          <w:szCs w:val="18"/>
        </w:rPr>
        <w:t xml:space="preserve"> do </w:t>
      </w:r>
      <w:r w:rsidR="002811F0">
        <w:rPr>
          <w:sz w:val="18"/>
          <w:szCs w:val="18"/>
        </w:rPr>
        <w:t>U</w:t>
      </w:r>
      <w:r w:rsidR="002811F0" w:rsidRPr="00F514EA">
        <w:rPr>
          <w:sz w:val="18"/>
          <w:szCs w:val="18"/>
        </w:rPr>
        <w:t>mowy</w:t>
      </w:r>
      <w:r w:rsidR="002811F0" w:rsidRPr="00EE6DC6">
        <w:rPr>
          <w:sz w:val="18"/>
          <w:szCs w:val="18"/>
        </w:rPr>
        <w:t xml:space="preserve">), </w:t>
      </w:r>
      <w:r w:rsidR="002811F0">
        <w:rPr>
          <w:sz w:val="18"/>
          <w:szCs w:val="18"/>
        </w:rPr>
        <w:t>H</w:t>
      </w:r>
      <w:r w:rsidR="002811F0" w:rsidRPr="00EE6DC6">
        <w:rPr>
          <w:sz w:val="18"/>
          <w:szCs w:val="18"/>
        </w:rPr>
        <w:t>armonogramem rzeczowo-finansowym (</w:t>
      </w:r>
      <w:r w:rsidR="00090ED6" w:rsidRPr="001C4CAF">
        <w:rPr>
          <w:b/>
          <w:sz w:val="18"/>
          <w:szCs w:val="18"/>
        </w:rPr>
        <w:t xml:space="preserve">Załącznik </w:t>
      </w:r>
      <w:r w:rsidR="002811F0" w:rsidRPr="001C4CAF">
        <w:rPr>
          <w:b/>
          <w:sz w:val="18"/>
          <w:szCs w:val="18"/>
        </w:rPr>
        <w:t>nr 2</w:t>
      </w:r>
      <w:r w:rsidR="002811F0" w:rsidRPr="00EE6DC6">
        <w:rPr>
          <w:sz w:val="18"/>
          <w:szCs w:val="18"/>
        </w:rPr>
        <w:t xml:space="preserve"> do </w:t>
      </w:r>
      <w:r w:rsidR="00090ED6">
        <w:rPr>
          <w:sz w:val="18"/>
          <w:szCs w:val="18"/>
        </w:rPr>
        <w:t>U</w:t>
      </w:r>
      <w:r w:rsidR="00090ED6" w:rsidRPr="00EE6DC6">
        <w:rPr>
          <w:sz w:val="18"/>
          <w:szCs w:val="18"/>
        </w:rPr>
        <w:t>mowy</w:t>
      </w:r>
      <w:r>
        <w:rPr>
          <w:sz w:val="18"/>
          <w:szCs w:val="18"/>
        </w:rPr>
        <w:t>)</w:t>
      </w:r>
      <w:r w:rsidR="002811F0">
        <w:rPr>
          <w:sz w:val="18"/>
          <w:szCs w:val="18"/>
        </w:rPr>
        <w:t xml:space="preserve"> </w:t>
      </w:r>
      <w:r w:rsidR="002811F0" w:rsidRPr="00EE6DC6">
        <w:rPr>
          <w:sz w:val="18"/>
          <w:szCs w:val="18"/>
        </w:rPr>
        <w:t xml:space="preserve">oraz treścią </w:t>
      </w:r>
      <w:r w:rsidR="00090ED6">
        <w:rPr>
          <w:sz w:val="18"/>
          <w:szCs w:val="18"/>
        </w:rPr>
        <w:t>O</w:t>
      </w:r>
      <w:r w:rsidR="00090ED6" w:rsidRPr="00EE6DC6">
        <w:rPr>
          <w:sz w:val="18"/>
          <w:szCs w:val="18"/>
        </w:rPr>
        <w:t xml:space="preserve">pisu </w:t>
      </w:r>
      <w:r>
        <w:rPr>
          <w:sz w:val="18"/>
          <w:szCs w:val="18"/>
        </w:rPr>
        <w:t>P</w:t>
      </w:r>
      <w:r w:rsidR="002811F0" w:rsidRPr="00EE6DC6">
        <w:rPr>
          <w:sz w:val="18"/>
          <w:szCs w:val="18"/>
        </w:rPr>
        <w:t xml:space="preserve">rzedmiotu </w:t>
      </w:r>
      <w:r>
        <w:rPr>
          <w:sz w:val="18"/>
          <w:szCs w:val="18"/>
        </w:rPr>
        <w:t>Z</w:t>
      </w:r>
      <w:r w:rsidR="002811F0" w:rsidRPr="00EE6DC6">
        <w:rPr>
          <w:sz w:val="18"/>
          <w:szCs w:val="18"/>
        </w:rPr>
        <w:t xml:space="preserve">amówienia </w:t>
      </w:r>
      <w:r w:rsidR="00127D28">
        <w:rPr>
          <w:sz w:val="18"/>
          <w:szCs w:val="18"/>
        </w:rPr>
        <w:t>(</w:t>
      </w:r>
      <w:r w:rsidR="00122C37">
        <w:rPr>
          <w:sz w:val="18"/>
          <w:szCs w:val="18"/>
        </w:rPr>
        <w:t>„</w:t>
      </w:r>
      <w:r w:rsidR="002811F0">
        <w:rPr>
          <w:sz w:val="18"/>
          <w:szCs w:val="18"/>
        </w:rPr>
        <w:t>OPZ</w:t>
      </w:r>
      <w:r w:rsidR="00122C37">
        <w:rPr>
          <w:sz w:val="18"/>
          <w:szCs w:val="18"/>
        </w:rPr>
        <w:t>”</w:t>
      </w:r>
      <w:r w:rsidR="00127D28">
        <w:rPr>
          <w:sz w:val="18"/>
          <w:szCs w:val="18"/>
        </w:rPr>
        <w:t xml:space="preserve">, </w:t>
      </w:r>
      <w:r w:rsidR="00090ED6" w:rsidRPr="001C4CAF">
        <w:rPr>
          <w:b/>
          <w:sz w:val="18"/>
          <w:szCs w:val="18"/>
        </w:rPr>
        <w:t xml:space="preserve">Załącznik </w:t>
      </w:r>
      <w:r w:rsidR="002811F0" w:rsidRPr="001C4CAF">
        <w:rPr>
          <w:b/>
          <w:sz w:val="18"/>
          <w:szCs w:val="18"/>
        </w:rPr>
        <w:t>nr 4</w:t>
      </w:r>
      <w:r w:rsidR="002811F0" w:rsidRPr="00EE6DC6">
        <w:rPr>
          <w:sz w:val="18"/>
          <w:szCs w:val="18"/>
        </w:rPr>
        <w:t xml:space="preserve"> do </w:t>
      </w:r>
      <w:r w:rsidR="002811F0">
        <w:rPr>
          <w:sz w:val="18"/>
          <w:szCs w:val="18"/>
        </w:rPr>
        <w:t>Umowy</w:t>
      </w:r>
      <w:r w:rsidR="002811F0" w:rsidRPr="00EE6DC6">
        <w:rPr>
          <w:sz w:val="18"/>
          <w:szCs w:val="18"/>
        </w:rPr>
        <w:t>)</w:t>
      </w:r>
      <w:r w:rsidR="002811F0">
        <w:rPr>
          <w:sz w:val="18"/>
          <w:szCs w:val="18"/>
        </w:rPr>
        <w:t>.</w:t>
      </w:r>
    </w:p>
    <w:p w14:paraId="362AA32C" w14:textId="1586C086" w:rsidR="002811F0" w:rsidRPr="001F6CC5" w:rsidRDefault="00090ED6" w:rsidP="00090ED6">
      <w:pPr>
        <w:pStyle w:val="IIUstp"/>
        <w:numPr>
          <w:ilvl w:val="0"/>
          <w:numId w:val="0"/>
        </w:numPr>
        <w:spacing w:after="0"/>
        <w:contextualSpacing w:val="0"/>
        <w:rPr>
          <w:sz w:val="18"/>
          <w:szCs w:val="18"/>
        </w:rPr>
      </w:pPr>
      <w:r>
        <w:rPr>
          <w:sz w:val="18"/>
          <w:szCs w:val="18"/>
        </w:rPr>
        <w:t xml:space="preserve">2) </w:t>
      </w:r>
      <w:r w:rsidR="002811F0" w:rsidRPr="001F6CC5">
        <w:rPr>
          <w:sz w:val="18"/>
          <w:szCs w:val="18"/>
        </w:rPr>
        <w:t xml:space="preserve">Uzyskania na rzecz Zamawiającego </w:t>
      </w:r>
      <w:r w:rsidR="002811F0">
        <w:rPr>
          <w:sz w:val="18"/>
          <w:szCs w:val="18"/>
        </w:rPr>
        <w:t xml:space="preserve">wszystkich </w:t>
      </w:r>
      <w:r w:rsidR="002811F0" w:rsidRPr="001F6CC5">
        <w:rPr>
          <w:sz w:val="18"/>
          <w:szCs w:val="18"/>
        </w:rPr>
        <w:t>niezbędnych praw i tytułów do dysponowania nieruchomościami na cele budowlane</w:t>
      </w:r>
      <w:r>
        <w:rPr>
          <w:sz w:val="18"/>
          <w:szCs w:val="18"/>
        </w:rPr>
        <w:t>,</w:t>
      </w:r>
      <w:r w:rsidR="002811F0" w:rsidRPr="001F6CC5">
        <w:rPr>
          <w:sz w:val="18"/>
          <w:szCs w:val="18"/>
        </w:rPr>
        <w:t xml:space="preserve"> koniecznych dla realizacji robót </w:t>
      </w:r>
      <w:r w:rsidR="002811F0">
        <w:rPr>
          <w:sz w:val="18"/>
          <w:szCs w:val="18"/>
        </w:rPr>
        <w:t xml:space="preserve">budowlanych </w:t>
      </w:r>
      <w:r w:rsidR="002811F0" w:rsidRPr="001F6CC5">
        <w:rPr>
          <w:sz w:val="18"/>
          <w:szCs w:val="18"/>
        </w:rPr>
        <w:t>w zakresie objętym dokumentacją projektową</w:t>
      </w:r>
      <w:r w:rsidR="00484AB3">
        <w:rPr>
          <w:sz w:val="18"/>
          <w:szCs w:val="18"/>
        </w:rPr>
        <w:t>,</w:t>
      </w:r>
      <w:r w:rsidR="002811F0" w:rsidRPr="001F6CC5">
        <w:rPr>
          <w:sz w:val="18"/>
          <w:szCs w:val="18"/>
        </w:rPr>
        <w:t xml:space="preserve"> </w:t>
      </w:r>
      <w:r w:rsidR="002811F0">
        <w:rPr>
          <w:sz w:val="18"/>
          <w:szCs w:val="18"/>
        </w:rPr>
        <w:t xml:space="preserve">określoną w </w:t>
      </w:r>
      <w:r>
        <w:rPr>
          <w:sz w:val="18"/>
          <w:szCs w:val="18"/>
        </w:rPr>
        <w:t>pkt</w:t>
      </w:r>
      <w:r w:rsidR="002811F0">
        <w:rPr>
          <w:sz w:val="18"/>
          <w:szCs w:val="18"/>
        </w:rPr>
        <w:t xml:space="preserve"> 1</w:t>
      </w:r>
      <w:r>
        <w:rPr>
          <w:sz w:val="18"/>
          <w:szCs w:val="18"/>
        </w:rPr>
        <w:t>)</w:t>
      </w:r>
      <w:r w:rsidR="002811F0">
        <w:rPr>
          <w:sz w:val="18"/>
          <w:szCs w:val="18"/>
        </w:rPr>
        <w:t xml:space="preserve"> powyżej</w:t>
      </w:r>
      <w:r>
        <w:rPr>
          <w:sz w:val="18"/>
          <w:szCs w:val="18"/>
        </w:rPr>
        <w:t>,</w:t>
      </w:r>
      <w:r w:rsidR="002811F0">
        <w:rPr>
          <w:sz w:val="18"/>
          <w:szCs w:val="18"/>
        </w:rPr>
        <w:t xml:space="preserve"> </w:t>
      </w:r>
      <w:r w:rsidR="002811F0" w:rsidRPr="00635504">
        <w:rPr>
          <w:sz w:val="18"/>
          <w:szCs w:val="18"/>
        </w:rPr>
        <w:t>w formie wskazanej w OPZ i dalszych postanowieniach Umowy</w:t>
      </w:r>
      <w:r w:rsidR="002811F0" w:rsidRPr="001F6CC5">
        <w:rPr>
          <w:sz w:val="18"/>
          <w:szCs w:val="18"/>
        </w:rPr>
        <w:t>.</w:t>
      </w:r>
    </w:p>
    <w:p w14:paraId="1CC290D9" w14:textId="2022CE1C" w:rsidR="002811F0" w:rsidRPr="001F6CC5" w:rsidRDefault="00090ED6" w:rsidP="00090ED6">
      <w:pPr>
        <w:pStyle w:val="IIUstp"/>
        <w:numPr>
          <w:ilvl w:val="0"/>
          <w:numId w:val="0"/>
        </w:numPr>
        <w:spacing w:after="0"/>
        <w:contextualSpacing w:val="0"/>
        <w:rPr>
          <w:sz w:val="18"/>
          <w:szCs w:val="18"/>
        </w:rPr>
      </w:pPr>
      <w:r>
        <w:rPr>
          <w:sz w:val="18"/>
          <w:szCs w:val="18"/>
        </w:rPr>
        <w:t xml:space="preserve">3) </w:t>
      </w:r>
      <w:r w:rsidR="002811F0" w:rsidRPr="001F6CC5">
        <w:rPr>
          <w:sz w:val="18"/>
          <w:szCs w:val="18"/>
        </w:rPr>
        <w:t>Uzyskania na rzecz Zamawiającego wymaganych ostatecznych decyzji administracyjnych</w:t>
      </w:r>
      <w:r w:rsidR="002811F0">
        <w:rPr>
          <w:sz w:val="18"/>
          <w:szCs w:val="18"/>
        </w:rPr>
        <w:t>,</w:t>
      </w:r>
      <w:r w:rsidR="002811F0" w:rsidRPr="001F6CC5">
        <w:rPr>
          <w:sz w:val="18"/>
          <w:szCs w:val="18"/>
        </w:rPr>
        <w:t xml:space="preserve"> </w:t>
      </w:r>
      <w:r w:rsidR="002811F0">
        <w:rPr>
          <w:sz w:val="18"/>
          <w:szCs w:val="18"/>
        </w:rPr>
        <w:t xml:space="preserve">postanowień, </w:t>
      </w:r>
      <w:r w:rsidR="002811F0" w:rsidRPr="001F6CC5">
        <w:rPr>
          <w:sz w:val="18"/>
          <w:szCs w:val="18"/>
        </w:rPr>
        <w:t>opinii</w:t>
      </w:r>
      <w:r w:rsidR="002811F0">
        <w:rPr>
          <w:sz w:val="18"/>
          <w:szCs w:val="18"/>
        </w:rPr>
        <w:t xml:space="preserve"> umożliwiających realizację obiektów lub robót budowlanych</w:t>
      </w:r>
      <w:r w:rsidR="002811F0" w:rsidRPr="001F6CC5">
        <w:rPr>
          <w:sz w:val="18"/>
          <w:szCs w:val="18"/>
        </w:rPr>
        <w:t xml:space="preserve"> objęt</w:t>
      </w:r>
      <w:r w:rsidR="002811F0">
        <w:rPr>
          <w:sz w:val="18"/>
          <w:szCs w:val="18"/>
        </w:rPr>
        <w:t>ych</w:t>
      </w:r>
      <w:r w:rsidR="002811F0" w:rsidRPr="001F6CC5">
        <w:rPr>
          <w:sz w:val="18"/>
          <w:szCs w:val="18"/>
        </w:rPr>
        <w:t xml:space="preserve"> dokumentacją projektową</w:t>
      </w:r>
      <w:r w:rsidR="002811F0">
        <w:rPr>
          <w:sz w:val="18"/>
          <w:szCs w:val="18"/>
        </w:rPr>
        <w:t xml:space="preserve"> wchodzącą w skład przedmiotu </w:t>
      </w:r>
      <w:r>
        <w:rPr>
          <w:sz w:val="18"/>
          <w:szCs w:val="18"/>
        </w:rPr>
        <w:t>Umowy</w:t>
      </w:r>
      <w:r w:rsidR="002811F0" w:rsidRPr="001F6CC5">
        <w:rPr>
          <w:sz w:val="18"/>
          <w:szCs w:val="18"/>
        </w:rPr>
        <w:t xml:space="preserve">, w tym pozwolenia na budowę lub </w:t>
      </w:r>
      <w:r w:rsidR="002811F0">
        <w:rPr>
          <w:sz w:val="18"/>
          <w:szCs w:val="18"/>
        </w:rPr>
        <w:t>zapewnienie</w:t>
      </w:r>
      <w:r w:rsidR="002811F0" w:rsidRPr="001F6CC5">
        <w:rPr>
          <w:sz w:val="18"/>
          <w:szCs w:val="18"/>
        </w:rPr>
        <w:t xml:space="preserve"> przyjęcia przez uprawniony organ zgłoszenia zamiaru wykonania robót budowlanych</w:t>
      </w:r>
      <w:r w:rsidR="002811F0">
        <w:rPr>
          <w:sz w:val="18"/>
          <w:szCs w:val="18"/>
        </w:rPr>
        <w:t xml:space="preserve">, a także dokonania </w:t>
      </w:r>
      <w:r w:rsidR="002811F0" w:rsidRPr="001F6CC5">
        <w:rPr>
          <w:sz w:val="18"/>
          <w:szCs w:val="18"/>
        </w:rPr>
        <w:t>niezbędnych uzgodnień</w:t>
      </w:r>
      <w:r w:rsidR="002811F0">
        <w:rPr>
          <w:sz w:val="18"/>
          <w:szCs w:val="18"/>
        </w:rPr>
        <w:t xml:space="preserve"> dokumentacji projektowej, wykonania i uzgodnienia opracowań lub </w:t>
      </w:r>
      <w:r w:rsidR="002811F0" w:rsidRPr="001F6CC5">
        <w:rPr>
          <w:sz w:val="18"/>
          <w:szCs w:val="18"/>
        </w:rPr>
        <w:t>raportów</w:t>
      </w:r>
      <w:r w:rsidR="002811F0">
        <w:rPr>
          <w:sz w:val="18"/>
          <w:szCs w:val="18"/>
        </w:rPr>
        <w:t xml:space="preserve"> specjalistycznych – jeżeli są wymagane</w:t>
      </w:r>
      <w:r w:rsidR="002811F0" w:rsidRPr="001F6CC5">
        <w:rPr>
          <w:sz w:val="18"/>
          <w:szCs w:val="18"/>
        </w:rPr>
        <w:t>.</w:t>
      </w:r>
    </w:p>
    <w:p w14:paraId="6F3BA1B5" w14:textId="4B2BA58E" w:rsidR="002811F0" w:rsidRDefault="00090ED6" w:rsidP="00090ED6">
      <w:pPr>
        <w:pStyle w:val="IIUstp"/>
        <w:numPr>
          <w:ilvl w:val="0"/>
          <w:numId w:val="0"/>
        </w:numPr>
        <w:spacing w:after="0"/>
        <w:contextualSpacing w:val="0"/>
        <w:rPr>
          <w:sz w:val="18"/>
          <w:szCs w:val="18"/>
        </w:rPr>
      </w:pPr>
      <w:r>
        <w:rPr>
          <w:sz w:val="18"/>
          <w:szCs w:val="18"/>
        </w:rPr>
        <w:t xml:space="preserve">4) </w:t>
      </w:r>
      <w:r w:rsidR="002811F0" w:rsidRPr="001F6CC5">
        <w:rPr>
          <w:sz w:val="18"/>
          <w:szCs w:val="18"/>
        </w:rPr>
        <w:t xml:space="preserve">Pełnienia nadzoru autorskiego dla zadania określonego w </w:t>
      </w:r>
      <w:r>
        <w:rPr>
          <w:sz w:val="18"/>
          <w:szCs w:val="18"/>
        </w:rPr>
        <w:t xml:space="preserve">pkt </w:t>
      </w:r>
      <w:r w:rsidR="002811F0" w:rsidRPr="001F6CC5">
        <w:rPr>
          <w:sz w:val="18"/>
          <w:szCs w:val="18"/>
        </w:rPr>
        <w:t>1</w:t>
      </w:r>
      <w:r>
        <w:rPr>
          <w:sz w:val="18"/>
          <w:szCs w:val="18"/>
        </w:rPr>
        <w:t>)</w:t>
      </w:r>
      <w:r w:rsidR="00484AB3">
        <w:rPr>
          <w:sz w:val="18"/>
          <w:szCs w:val="18"/>
        </w:rPr>
        <w:t xml:space="preserve"> powyżej,</w:t>
      </w:r>
      <w:r w:rsidR="002811F0" w:rsidRPr="001F6CC5">
        <w:rPr>
          <w:sz w:val="18"/>
          <w:szCs w:val="18"/>
        </w:rPr>
        <w:t xml:space="preserve"> w trakcie trwania budowy i odbiorów robót w wymiarze wymaganym przez </w:t>
      </w:r>
      <w:r w:rsidR="00122C37">
        <w:rPr>
          <w:sz w:val="18"/>
          <w:szCs w:val="18"/>
        </w:rPr>
        <w:t>Zamawiającego</w:t>
      </w:r>
      <w:r w:rsidR="002811F0" w:rsidRPr="001F6CC5">
        <w:rPr>
          <w:sz w:val="18"/>
          <w:szCs w:val="18"/>
        </w:rPr>
        <w:t xml:space="preserve">. </w:t>
      </w:r>
    </w:p>
    <w:p w14:paraId="5DB78487" w14:textId="00617A37" w:rsidR="002811F0" w:rsidRDefault="00090ED6" w:rsidP="00090ED6">
      <w:pPr>
        <w:pStyle w:val="IIUstp"/>
        <w:numPr>
          <w:ilvl w:val="0"/>
          <w:numId w:val="0"/>
        </w:numPr>
        <w:spacing w:after="0"/>
        <w:contextualSpacing w:val="0"/>
        <w:rPr>
          <w:bCs/>
          <w:sz w:val="18"/>
          <w:szCs w:val="18"/>
        </w:rPr>
      </w:pPr>
      <w:r>
        <w:rPr>
          <w:sz w:val="18"/>
          <w:szCs w:val="18"/>
        </w:rPr>
        <w:t xml:space="preserve">5) </w:t>
      </w:r>
      <w:r w:rsidR="002811F0" w:rsidRPr="009D078A">
        <w:rPr>
          <w:sz w:val="18"/>
          <w:szCs w:val="18"/>
        </w:rPr>
        <w:t xml:space="preserve">Realizacji robót budowlanych </w:t>
      </w:r>
      <w:r w:rsidR="0072305D">
        <w:rPr>
          <w:sz w:val="18"/>
          <w:szCs w:val="18"/>
        </w:rPr>
        <w:t>elektroenergetycznych</w:t>
      </w:r>
      <w:r w:rsidR="002811F0" w:rsidRPr="009D078A">
        <w:rPr>
          <w:sz w:val="18"/>
          <w:szCs w:val="18"/>
        </w:rPr>
        <w:t xml:space="preserve"> </w:t>
      </w:r>
      <w:r w:rsidR="002811F0" w:rsidRPr="009D078A">
        <w:rPr>
          <w:bCs/>
          <w:sz w:val="18"/>
          <w:szCs w:val="18"/>
        </w:rPr>
        <w:t xml:space="preserve">na podstawie powyżej określonej dokumentacji projektowej oraz zgodnie z wszelkimi postanowieniami </w:t>
      </w:r>
      <w:r w:rsidR="002811F0">
        <w:rPr>
          <w:bCs/>
          <w:sz w:val="18"/>
          <w:szCs w:val="18"/>
        </w:rPr>
        <w:t>Umowy</w:t>
      </w:r>
      <w:r w:rsidR="002811F0" w:rsidRPr="009D078A">
        <w:rPr>
          <w:bCs/>
          <w:sz w:val="18"/>
          <w:szCs w:val="18"/>
        </w:rPr>
        <w:t xml:space="preserve">, treścią </w:t>
      </w:r>
      <w:r>
        <w:rPr>
          <w:bCs/>
          <w:sz w:val="18"/>
          <w:szCs w:val="18"/>
        </w:rPr>
        <w:t>O</w:t>
      </w:r>
      <w:r w:rsidRPr="009D078A">
        <w:rPr>
          <w:bCs/>
          <w:sz w:val="18"/>
          <w:szCs w:val="18"/>
        </w:rPr>
        <w:t xml:space="preserve">ferty </w:t>
      </w:r>
      <w:r w:rsidR="002811F0" w:rsidRPr="009D078A">
        <w:rPr>
          <w:bCs/>
          <w:sz w:val="18"/>
          <w:szCs w:val="18"/>
        </w:rPr>
        <w:t>Wykonawcy (</w:t>
      </w:r>
      <w:r w:rsidRPr="0072305D">
        <w:rPr>
          <w:b/>
          <w:bCs/>
          <w:sz w:val="18"/>
          <w:szCs w:val="18"/>
        </w:rPr>
        <w:t xml:space="preserve">Załącznik </w:t>
      </w:r>
      <w:r w:rsidR="002811F0" w:rsidRPr="0072305D">
        <w:rPr>
          <w:b/>
          <w:bCs/>
          <w:sz w:val="18"/>
          <w:szCs w:val="18"/>
        </w:rPr>
        <w:t>nr 1</w:t>
      </w:r>
      <w:r w:rsidR="002811F0" w:rsidRPr="00F514EA">
        <w:rPr>
          <w:bCs/>
          <w:sz w:val="18"/>
          <w:szCs w:val="18"/>
        </w:rPr>
        <w:t xml:space="preserve"> do </w:t>
      </w:r>
      <w:r w:rsidR="002811F0">
        <w:rPr>
          <w:bCs/>
          <w:sz w:val="18"/>
          <w:szCs w:val="18"/>
        </w:rPr>
        <w:t>Umowy</w:t>
      </w:r>
      <w:r w:rsidR="002811F0" w:rsidRPr="009D078A">
        <w:rPr>
          <w:bCs/>
          <w:sz w:val="18"/>
          <w:szCs w:val="18"/>
        </w:rPr>
        <w:t xml:space="preserve">), </w:t>
      </w:r>
      <w:r>
        <w:rPr>
          <w:bCs/>
          <w:sz w:val="18"/>
          <w:szCs w:val="18"/>
        </w:rPr>
        <w:t>H</w:t>
      </w:r>
      <w:r w:rsidRPr="009D078A">
        <w:rPr>
          <w:bCs/>
          <w:sz w:val="18"/>
          <w:szCs w:val="18"/>
        </w:rPr>
        <w:t xml:space="preserve">armonogramem </w:t>
      </w:r>
      <w:r w:rsidR="002811F0" w:rsidRPr="009D078A">
        <w:rPr>
          <w:bCs/>
          <w:sz w:val="18"/>
          <w:szCs w:val="18"/>
        </w:rPr>
        <w:t>rzeczowo</w:t>
      </w:r>
      <w:r w:rsidR="002811F0" w:rsidRPr="009D078A">
        <w:rPr>
          <w:bCs/>
          <w:sz w:val="18"/>
          <w:szCs w:val="18"/>
        </w:rPr>
        <w:noBreakHyphen/>
        <w:t>finansowym (</w:t>
      </w:r>
      <w:r w:rsidRPr="0072305D">
        <w:rPr>
          <w:b/>
          <w:bCs/>
          <w:sz w:val="18"/>
          <w:szCs w:val="18"/>
        </w:rPr>
        <w:t xml:space="preserve">Załącznik </w:t>
      </w:r>
      <w:r w:rsidR="002811F0" w:rsidRPr="0072305D">
        <w:rPr>
          <w:b/>
          <w:bCs/>
          <w:sz w:val="18"/>
          <w:szCs w:val="18"/>
        </w:rPr>
        <w:t>nr 2</w:t>
      </w:r>
      <w:r w:rsidR="002811F0" w:rsidRPr="009D078A">
        <w:rPr>
          <w:bCs/>
          <w:sz w:val="18"/>
          <w:szCs w:val="18"/>
        </w:rPr>
        <w:t xml:space="preserve"> do </w:t>
      </w:r>
      <w:r w:rsidR="002811F0">
        <w:rPr>
          <w:bCs/>
          <w:sz w:val="18"/>
          <w:szCs w:val="18"/>
        </w:rPr>
        <w:t>Umowy</w:t>
      </w:r>
      <w:r w:rsidR="002811F0" w:rsidRPr="009D078A">
        <w:rPr>
          <w:bCs/>
          <w:sz w:val="18"/>
          <w:szCs w:val="18"/>
        </w:rPr>
        <w:t xml:space="preserve">) oraz </w:t>
      </w:r>
      <w:r w:rsidR="002811F0">
        <w:rPr>
          <w:bCs/>
          <w:sz w:val="18"/>
          <w:szCs w:val="18"/>
        </w:rPr>
        <w:t>OPZ</w:t>
      </w:r>
      <w:r w:rsidR="002811F0" w:rsidRPr="009D078A">
        <w:rPr>
          <w:bCs/>
          <w:sz w:val="18"/>
          <w:szCs w:val="18"/>
        </w:rPr>
        <w:t xml:space="preserve"> (</w:t>
      </w:r>
      <w:r w:rsidRPr="0072305D">
        <w:rPr>
          <w:b/>
          <w:bCs/>
          <w:sz w:val="18"/>
          <w:szCs w:val="18"/>
        </w:rPr>
        <w:t xml:space="preserve">Załącznik </w:t>
      </w:r>
      <w:r w:rsidR="002811F0" w:rsidRPr="0072305D">
        <w:rPr>
          <w:b/>
          <w:bCs/>
          <w:sz w:val="18"/>
          <w:szCs w:val="18"/>
        </w:rPr>
        <w:t>nr 4</w:t>
      </w:r>
      <w:r w:rsidR="002811F0" w:rsidRPr="009D078A">
        <w:rPr>
          <w:bCs/>
          <w:sz w:val="18"/>
          <w:szCs w:val="18"/>
        </w:rPr>
        <w:t xml:space="preserve"> do </w:t>
      </w:r>
      <w:r w:rsidR="002811F0">
        <w:rPr>
          <w:bCs/>
          <w:sz w:val="18"/>
          <w:szCs w:val="18"/>
        </w:rPr>
        <w:t>Umowy</w:t>
      </w:r>
      <w:r w:rsidR="002811F0" w:rsidRPr="009D078A">
        <w:rPr>
          <w:bCs/>
          <w:sz w:val="18"/>
          <w:szCs w:val="18"/>
        </w:rPr>
        <w:t>).</w:t>
      </w:r>
    </w:p>
    <w:p w14:paraId="241B1DF5" w14:textId="0AF2C10C" w:rsidR="00090ED6" w:rsidRPr="008F4651" w:rsidRDefault="00090ED6" w:rsidP="00090ED6">
      <w:pPr>
        <w:pStyle w:val="IIUstp"/>
        <w:numPr>
          <w:ilvl w:val="0"/>
          <w:numId w:val="0"/>
        </w:numPr>
        <w:spacing w:after="0"/>
        <w:contextualSpacing w:val="0"/>
        <w:rPr>
          <w:sz w:val="18"/>
          <w:szCs w:val="18"/>
        </w:rPr>
      </w:pPr>
      <w:r>
        <w:rPr>
          <w:bCs/>
          <w:sz w:val="18"/>
          <w:szCs w:val="18"/>
        </w:rPr>
        <w:t xml:space="preserve">2. </w:t>
      </w:r>
      <w:r w:rsidRPr="00090ED6">
        <w:rPr>
          <w:bCs/>
          <w:sz w:val="18"/>
          <w:szCs w:val="18"/>
        </w:rPr>
        <w:t xml:space="preserve">Szczegółowe warunki i zasady realizacji Umowy, w tym prawa i obowiązki Stron, uregulowane są w </w:t>
      </w:r>
      <w:r w:rsidRPr="0072305D">
        <w:rPr>
          <w:b/>
          <w:bCs/>
          <w:sz w:val="18"/>
          <w:szCs w:val="18"/>
        </w:rPr>
        <w:t>Załączniku nr 4a</w:t>
      </w:r>
      <w:r w:rsidRPr="00090ED6">
        <w:rPr>
          <w:bCs/>
          <w:sz w:val="18"/>
          <w:szCs w:val="18"/>
        </w:rPr>
        <w:t xml:space="preserve"> do Umowy (Ogólne Warunki Umowy </w:t>
      </w:r>
      <w:r w:rsidR="00943A68">
        <w:rPr>
          <w:bCs/>
          <w:sz w:val="18"/>
          <w:szCs w:val="18"/>
        </w:rPr>
        <w:t>–</w:t>
      </w:r>
      <w:r w:rsidRPr="00090ED6">
        <w:rPr>
          <w:bCs/>
          <w:sz w:val="18"/>
          <w:szCs w:val="18"/>
        </w:rPr>
        <w:t xml:space="preserve"> OWU).</w:t>
      </w:r>
    </w:p>
    <w:p w14:paraId="7CA33D91" w14:textId="77777777" w:rsidR="008F4651" w:rsidRPr="009D078A" w:rsidRDefault="008F4651" w:rsidP="008F4651">
      <w:pPr>
        <w:pStyle w:val="IIUstp"/>
        <w:numPr>
          <w:ilvl w:val="0"/>
          <w:numId w:val="0"/>
        </w:numPr>
        <w:spacing w:after="0"/>
        <w:ind w:left="357"/>
        <w:contextualSpacing w:val="0"/>
        <w:rPr>
          <w:sz w:val="18"/>
          <w:szCs w:val="18"/>
        </w:rPr>
      </w:pPr>
    </w:p>
    <w:p w14:paraId="4B59010B" w14:textId="49EF4DFA" w:rsidR="0093043D" w:rsidRPr="002811F0" w:rsidRDefault="0093043D" w:rsidP="009C290C">
      <w:pPr>
        <w:pStyle w:val="IIUstp"/>
        <w:numPr>
          <w:ilvl w:val="0"/>
          <w:numId w:val="0"/>
        </w:numPr>
        <w:spacing w:before="240"/>
        <w:ind w:left="-142"/>
        <w:contextualSpacing w:val="0"/>
        <w:jc w:val="center"/>
        <w:rPr>
          <w:b/>
          <w:sz w:val="19"/>
          <w:szCs w:val="19"/>
        </w:rPr>
      </w:pPr>
      <w:r w:rsidRPr="002811F0">
        <w:rPr>
          <w:b/>
          <w:sz w:val="19"/>
          <w:szCs w:val="19"/>
        </w:rPr>
        <w:t>§ 2 TERMIN</w:t>
      </w:r>
      <w:r w:rsidR="0016241E" w:rsidRPr="002811F0">
        <w:rPr>
          <w:b/>
          <w:sz w:val="19"/>
          <w:szCs w:val="19"/>
        </w:rPr>
        <w:t xml:space="preserve"> REALIZACJI</w:t>
      </w:r>
    </w:p>
    <w:tbl>
      <w:tblPr>
        <w:tblStyle w:val="Tabela-Siatka"/>
        <w:tblW w:w="0" w:type="auto"/>
        <w:tblInd w:w="-142" w:type="dxa"/>
        <w:tblLook w:val="04A0" w:firstRow="1" w:lastRow="0" w:firstColumn="1" w:lastColumn="0" w:noHBand="0" w:noVBand="1"/>
      </w:tblPr>
      <w:tblGrid>
        <w:gridCol w:w="7925"/>
        <w:gridCol w:w="2560"/>
      </w:tblGrid>
      <w:tr w:rsidR="001C4CAF" w14:paraId="3CCD62B7" w14:textId="77777777" w:rsidTr="001A4E83">
        <w:trPr>
          <w:trHeight w:val="369"/>
        </w:trPr>
        <w:tc>
          <w:tcPr>
            <w:tcW w:w="7934" w:type="dxa"/>
            <w:tcBorders>
              <w:top w:val="nil"/>
              <w:left w:val="nil"/>
              <w:bottom w:val="nil"/>
            </w:tcBorders>
            <w:vAlign w:val="bottom"/>
          </w:tcPr>
          <w:p w14:paraId="722293CB" w14:textId="5D6AD6B8" w:rsidR="008F4651" w:rsidRDefault="008F4651" w:rsidP="002221B4">
            <w:pPr>
              <w:pStyle w:val="IIIPodstawowy"/>
              <w:numPr>
                <w:ilvl w:val="0"/>
                <w:numId w:val="35"/>
              </w:numPr>
              <w:tabs>
                <w:tab w:val="left" w:pos="4395"/>
              </w:tabs>
              <w:ind w:left="320" w:hanging="320"/>
              <w:contextualSpacing w:val="0"/>
              <w:jc w:val="left"/>
              <w:rPr>
                <w:rFonts w:cs="Arial"/>
                <w:sz w:val="19"/>
                <w:szCs w:val="19"/>
              </w:rPr>
            </w:pPr>
            <w:r w:rsidRPr="002811F0">
              <w:rPr>
                <w:rFonts w:cs="Arial"/>
                <w:sz w:val="19"/>
                <w:szCs w:val="19"/>
              </w:rPr>
              <w:t>Przedmiot Umowy zostanie przez Wykonawcę wykonany w </w:t>
            </w:r>
            <w:r w:rsidRPr="002811F0">
              <w:rPr>
                <w:b/>
                <w:sz w:val="19"/>
                <w:szCs w:val="19"/>
              </w:rPr>
              <w:t>terminie</w:t>
            </w:r>
            <w:r w:rsidR="005F6B01">
              <w:rPr>
                <w:b/>
                <w:sz w:val="19"/>
                <w:szCs w:val="19"/>
              </w:rPr>
              <w:t>:</w:t>
            </w:r>
          </w:p>
        </w:tc>
        <w:tc>
          <w:tcPr>
            <w:tcW w:w="2404" w:type="dxa"/>
            <w:tcBorders>
              <w:bottom w:val="single" w:sz="4" w:space="0" w:color="auto"/>
            </w:tcBorders>
          </w:tcPr>
          <w:p w14:paraId="338CD4D3" w14:textId="5FF32164"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1C4CAF">
              <w:rPr>
                <w:rFonts w:cs="Arial"/>
                <w:sz w:val="19"/>
                <w:szCs w:val="19"/>
              </w:rPr>
              <w:t>/………miesięcy od dnia zawarcia Umowy</w:t>
            </w:r>
          </w:p>
        </w:tc>
      </w:tr>
      <w:tr w:rsidR="001C4CAF" w14:paraId="24C15450" w14:textId="77777777" w:rsidTr="001A4E83">
        <w:trPr>
          <w:cantSplit/>
          <w:trHeight w:hRule="exact" w:val="67"/>
        </w:trPr>
        <w:tc>
          <w:tcPr>
            <w:tcW w:w="7934" w:type="dxa"/>
            <w:vMerge w:val="restart"/>
            <w:tcBorders>
              <w:top w:val="nil"/>
              <w:left w:val="nil"/>
              <w:right w:val="nil"/>
            </w:tcBorders>
          </w:tcPr>
          <w:p w14:paraId="442324E9" w14:textId="77777777" w:rsidR="00122C37" w:rsidRDefault="00943A68" w:rsidP="00981EC7">
            <w:pPr>
              <w:pStyle w:val="IIIPodstawowy"/>
              <w:tabs>
                <w:tab w:val="left" w:pos="4395"/>
              </w:tabs>
              <w:spacing w:before="0" w:after="0"/>
              <w:ind w:left="329" w:right="590"/>
              <w:contextualSpacing w:val="0"/>
              <w:rPr>
                <w:rFonts w:cs="Arial"/>
                <w:sz w:val="19"/>
                <w:szCs w:val="19"/>
              </w:rPr>
            </w:pPr>
            <w:r>
              <w:rPr>
                <w:rFonts w:cs="Arial"/>
                <w:sz w:val="19"/>
                <w:szCs w:val="19"/>
              </w:rPr>
              <w:t>–</w:t>
            </w:r>
            <w:r w:rsidR="001A4E83">
              <w:rPr>
                <w:rFonts w:cs="Arial"/>
                <w:sz w:val="19"/>
                <w:szCs w:val="19"/>
              </w:rPr>
              <w:t xml:space="preserve"> </w:t>
            </w:r>
            <w:r w:rsidR="008F4651" w:rsidRPr="008F4651">
              <w:rPr>
                <w:rFonts w:cs="Arial"/>
                <w:sz w:val="19"/>
                <w:szCs w:val="19"/>
              </w:rPr>
              <w:t xml:space="preserve">przy czym kompletna dokumentacja projektowa wchodząca w skład przedmiotu </w:t>
            </w:r>
            <w:r w:rsidR="001A4E83">
              <w:rPr>
                <w:rFonts w:cs="Arial"/>
                <w:sz w:val="19"/>
                <w:szCs w:val="19"/>
              </w:rPr>
              <w:t>U</w:t>
            </w:r>
            <w:r w:rsidR="008F4651" w:rsidRPr="008F4651">
              <w:rPr>
                <w:rFonts w:cs="Arial"/>
                <w:sz w:val="19"/>
                <w:szCs w:val="19"/>
              </w:rPr>
              <w:t>mowy zostanie przez Wykonawcę wykonana w terminie</w:t>
            </w:r>
            <w:r w:rsidR="005F6B01">
              <w:rPr>
                <w:rFonts w:cs="Arial"/>
                <w:sz w:val="19"/>
                <w:szCs w:val="19"/>
              </w:rPr>
              <w:t>:</w:t>
            </w:r>
          </w:p>
          <w:p w14:paraId="2E50EBEF" w14:textId="0B036E8A" w:rsidR="008F4651" w:rsidRDefault="00122C37" w:rsidP="00981EC7">
            <w:pPr>
              <w:pStyle w:val="IIIPodstawowy"/>
              <w:tabs>
                <w:tab w:val="left" w:pos="4395"/>
              </w:tabs>
              <w:spacing w:before="0" w:after="0"/>
              <w:ind w:left="329" w:right="590"/>
              <w:contextualSpacing w:val="0"/>
              <w:rPr>
                <w:rFonts w:cs="Arial"/>
                <w:sz w:val="19"/>
                <w:szCs w:val="19"/>
              </w:rPr>
            </w:pPr>
            <w:r w:rsidRPr="00415C1E">
              <w:rPr>
                <w:b/>
                <w:i/>
                <w:color w:val="4F81BD" w:themeColor="accent1"/>
                <w:sz w:val="16"/>
                <w:szCs w:val="16"/>
                <w:vertAlign w:val="superscript"/>
              </w:rPr>
              <w:t>(*należy  wybrać wariant - zaleca się podawanie terminu realizacji w miesiącach od dnia zawarcia Umowy)</w:t>
            </w:r>
            <w:r w:rsidR="008F4651" w:rsidRPr="008F4651">
              <w:rPr>
                <w:rFonts w:cs="Arial"/>
                <w:sz w:val="19"/>
                <w:szCs w:val="19"/>
              </w:rPr>
              <w:t xml:space="preserve"> </w:t>
            </w:r>
          </w:p>
        </w:tc>
        <w:tc>
          <w:tcPr>
            <w:tcW w:w="2404" w:type="dxa"/>
            <w:tcBorders>
              <w:left w:val="nil"/>
              <w:right w:val="nil"/>
            </w:tcBorders>
          </w:tcPr>
          <w:p w14:paraId="7178076A" w14:textId="77777777" w:rsidR="008F4651" w:rsidRDefault="008F4651" w:rsidP="008F4651">
            <w:pPr>
              <w:pStyle w:val="IIIPodstawowy"/>
              <w:tabs>
                <w:tab w:val="left" w:pos="4395"/>
              </w:tabs>
              <w:contextualSpacing w:val="0"/>
              <w:rPr>
                <w:rFonts w:cs="Arial"/>
                <w:sz w:val="19"/>
                <w:szCs w:val="19"/>
              </w:rPr>
            </w:pPr>
          </w:p>
        </w:tc>
      </w:tr>
      <w:tr w:rsidR="001C4CAF" w14:paraId="69861348" w14:textId="77777777" w:rsidTr="001C4CAF">
        <w:trPr>
          <w:trHeight w:hRule="exact" w:val="952"/>
        </w:trPr>
        <w:tc>
          <w:tcPr>
            <w:tcW w:w="7934" w:type="dxa"/>
            <w:vMerge/>
            <w:tcBorders>
              <w:left w:val="nil"/>
              <w:bottom w:val="nil"/>
            </w:tcBorders>
          </w:tcPr>
          <w:p w14:paraId="1DDEEEC7" w14:textId="77777777" w:rsidR="008F4651" w:rsidRPr="008F4651" w:rsidRDefault="008F4651" w:rsidP="008F4651">
            <w:pPr>
              <w:pStyle w:val="IIIPodstawowy"/>
              <w:tabs>
                <w:tab w:val="left" w:pos="4395"/>
              </w:tabs>
              <w:ind w:left="330" w:right="592"/>
              <w:contextualSpacing w:val="0"/>
              <w:rPr>
                <w:rFonts w:cs="Arial"/>
                <w:sz w:val="19"/>
                <w:szCs w:val="19"/>
              </w:rPr>
            </w:pPr>
          </w:p>
        </w:tc>
        <w:tc>
          <w:tcPr>
            <w:tcW w:w="2404" w:type="dxa"/>
          </w:tcPr>
          <w:p w14:paraId="0C7B194B" w14:textId="0CA890F3"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E14D90">
              <w:rPr>
                <w:rFonts w:cs="Arial"/>
                <w:sz w:val="19"/>
                <w:szCs w:val="19"/>
              </w:rPr>
              <w:t>.</w:t>
            </w:r>
            <w:r w:rsidR="001C4CAF">
              <w:rPr>
                <w:rFonts w:cs="Arial"/>
                <w:sz w:val="19"/>
                <w:szCs w:val="19"/>
              </w:rPr>
              <w:t>/………miesięcy od dnia zawarcia Umowy</w:t>
            </w:r>
          </w:p>
        </w:tc>
      </w:tr>
    </w:tbl>
    <w:p w14:paraId="2C8A7F38" w14:textId="36D6F072" w:rsidR="0093043D" w:rsidRPr="00B97173" w:rsidRDefault="0093043D" w:rsidP="009C290C">
      <w:pPr>
        <w:pStyle w:val="IIUstp"/>
        <w:numPr>
          <w:ilvl w:val="0"/>
          <w:numId w:val="0"/>
        </w:numPr>
        <w:spacing w:before="240"/>
        <w:ind w:left="-142"/>
        <w:contextualSpacing w:val="0"/>
        <w:jc w:val="center"/>
        <w:rPr>
          <w:b/>
          <w:sz w:val="19"/>
          <w:szCs w:val="19"/>
        </w:rPr>
      </w:pPr>
      <w:r w:rsidRPr="00B97173">
        <w:rPr>
          <w:b/>
          <w:sz w:val="19"/>
          <w:szCs w:val="19"/>
        </w:rPr>
        <w:t>§ 3 WYNAGRODZENIE</w:t>
      </w:r>
    </w:p>
    <w:p w14:paraId="2F2D8B7F" w14:textId="5E3DDFEB" w:rsidR="000A6865" w:rsidRPr="00B97173" w:rsidRDefault="000A600C" w:rsidP="0063532B">
      <w:pPr>
        <w:pStyle w:val="IIIPodstawowy"/>
        <w:spacing w:after="0"/>
        <w:ind w:left="-141" w:hanging="223"/>
        <w:contextualSpacing w:val="0"/>
        <w:rPr>
          <w:sz w:val="19"/>
          <w:szCs w:val="19"/>
        </w:rPr>
      </w:pPr>
      <w:r w:rsidRPr="00B97173">
        <w:rPr>
          <w:sz w:val="19"/>
          <w:szCs w:val="19"/>
        </w:rPr>
        <w:t>1.</w:t>
      </w:r>
      <w:r w:rsidR="00FD1338" w:rsidRPr="00B97173">
        <w:rPr>
          <w:sz w:val="19"/>
          <w:szCs w:val="19"/>
        </w:rPr>
        <w:t xml:space="preserve"> </w:t>
      </w:r>
      <w:r w:rsidR="00D2220B" w:rsidRPr="00B97173">
        <w:rPr>
          <w:sz w:val="19"/>
          <w:szCs w:val="19"/>
        </w:rPr>
        <w:t>Strony ustalają, że wynagrodzenie</w:t>
      </w:r>
      <w:r w:rsidR="00A92DA6" w:rsidRPr="00B97173">
        <w:rPr>
          <w:sz w:val="19"/>
          <w:szCs w:val="19"/>
        </w:rPr>
        <w:t xml:space="preserve"> za </w:t>
      </w:r>
      <w:r w:rsidR="00D2220B" w:rsidRPr="00B97173">
        <w:rPr>
          <w:sz w:val="19"/>
          <w:szCs w:val="19"/>
        </w:rPr>
        <w:t>prawidłowe wykonanie przez Wykonawcę przedmiotu Umowy</w:t>
      </w:r>
      <w:r w:rsidR="00A92DA6" w:rsidRPr="00B97173">
        <w:rPr>
          <w:sz w:val="19"/>
          <w:szCs w:val="19"/>
        </w:rPr>
        <w:t xml:space="preserve"> i </w:t>
      </w:r>
      <w:r w:rsidR="00D2220B" w:rsidRPr="00B97173">
        <w:rPr>
          <w:sz w:val="19"/>
          <w:szCs w:val="19"/>
        </w:rPr>
        <w:t>wszelkich zobowiązań</w:t>
      </w:r>
      <w:r w:rsidR="00A92DA6" w:rsidRPr="00B97173">
        <w:rPr>
          <w:sz w:val="19"/>
          <w:szCs w:val="19"/>
        </w:rPr>
        <w:t xml:space="preserve"> na </w:t>
      </w:r>
      <w:r w:rsidR="00D2220B" w:rsidRPr="00B97173">
        <w:rPr>
          <w:sz w:val="19"/>
          <w:szCs w:val="19"/>
        </w:rPr>
        <w:t>nim ciążących, wynikających</w:t>
      </w:r>
      <w:r w:rsidR="00A92DA6" w:rsidRPr="00B97173">
        <w:rPr>
          <w:sz w:val="19"/>
          <w:szCs w:val="19"/>
        </w:rPr>
        <w:t xml:space="preserve"> z </w:t>
      </w:r>
      <w:r w:rsidR="00D2220B" w:rsidRPr="00B97173">
        <w:rPr>
          <w:sz w:val="19"/>
          <w:szCs w:val="19"/>
        </w:rPr>
        <w:t>Umowy, wynosi:</w:t>
      </w:r>
    </w:p>
    <w:p w14:paraId="014D5A63" w14:textId="77777777" w:rsidR="000A6865" w:rsidRPr="00B97173" w:rsidRDefault="000A6865" w:rsidP="000A6865">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0A6865" w:rsidRPr="00B97173" w14:paraId="19344471" w14:textId="77777777" w:rsidTr="00D85D86">
        <w:trPr>
          <w:trHeight w:val="327"/>
        </w:trPr>
        <w:tc>
          <w:tcPr>
            <w:tcW w:w="3202" w:type="dxa"/>
            <w:tcBorders>
              <w:top w:val="nil"/>
              <w:left w:val="nil"/>
              <w:bottom w:val="nil"/>
            </w:tcBorders>
          </w:tcPr>
          <w:p w14:paraId="0F9133E0" w14:textId="77777777" w:rsidR="000A6865" w:rsidRPr="00B97173" w:rsidRDefault="000A6865" w:rsidP="00D85D86">
            <w:pPr>
              <w:pStyle w:val="IIIPodstawowy"/>
              <w:spacing w:line="260" w:lineRule="exact"/>
              <w:ind w:left="179" w:right="28" w:hanging="231"/>
              <w:jc w:val="left"/>
              <w:rPr>
                <w:rFonts w:cs="Arial"/>
                <w:sz w:val="19"/>
                <w:szCs w:val="19"/>
              </w:rPr>
            </w:pPr>
            <w:r w:rsidRPr="00B97173">
              <w:rPr>
                <w:rFonts w:cs="Arial"/>
                <w:sz w:val="19"/>
                <w:szCs w:val="19"/>
              </w:rPr>
              <w:t>1) </w:t>
            </w:r>
            <w:r w:rsidRPr="00B97173">
              <w:rPr>
                <w:rFonts w:cs="Arial"/>
                <w:b/>
                <w:sz w:val="19"/>
                <w:szCs w:val="19"/>
              </w:rPr>
              <w:t>wynagrodzenie umowne netto</w:t>
            </w:r>
            <w:r w:rsidRPr="00B97173">
              <w:rPr>
                <w:rFonts w:cs="Arial"/>
                <w:sz w:val="19"/>
                <w:szCs w:val="19"/>
              </w:rPr>
              <w:t xml:space="preserve"> (bez podatku VAT):</w:t>
            </w:r>
          </w:p>
        </w:tc>
        <w:tc>
          <w:tcPr>
            <w:tcW w:w="6177" w:type="dxa"/>
            <w:gridSpan w:val="5"/>
            <w:vAlign w:val="center"/>
          </w:tcPr>
          <w:p w14:paraId="507FDCC9"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5445EA24" w14:textId="77777777" w:rsidR="000A6865" w:rsidRPr="00B97173" w:rsidRDefault="000A6865" w:rsidP="00D85D86">
            <w:pPr>
              <w:pStyle w:val="IIIPodstawowy"/>
              <w:spacing w:line="260" w:lineRule="exact"/>
              <w:jc w:val="left"/>
              <w:rPr>
                <w:rFonts w:cs="Arial"/>
                <w:sz w:val="19"/>
                <w:szCs w:val="19"/>
              </w:rPr>
            </w:pPr>
            <w:r w:rsidRPr="00B97173">
              <w:rPr>
                <w:rFonts w:cs="Arial"/>
                <w:sz w:val="19"/>
                <w:szCs w:val="19"/>
              </w:rPr>
              <w:t>zł</w:t>
            </w:r>
          </w:p>
        </w:tc>
      </w:tr>
      <w:tr w:rsidR="000A6865" w:rsidRPr="00B97173" w14:paraId="0C8365F9" w14:textId="77777777" w:rsidTr="00D85D86">
        <w:trPr>
          <w:trHeight w:val="569"/>
        </w:trPr>
        <w:tc>
          <w:tcPr>
            <w:tcW w:w="3202" w:type="dxa"/>
            <w:tcBorders>
              <w:top w:val="nil"/>
              <w:left w:val="nil"/>
              <w:bottom w:val="nil"/>
            </w:tcBorders>
          </w:tcPr>
          <w:p w14:paraId="053262F8" w14:textId="77777777" w:rsidR="000A6865" w:rsidRPr="00B97173" w:rsidRDefault="000A6865" w:rsidP="00D85D86">
            <w:pPr>
              <w:pStyle w:val="IIIPodstawowy"/>
              <w:spacing w:line="260" w:lineRule="exact"/>
              <w:ind w:right="224"/>
              <w:jc w:val="right"/>
              <w:rPr>
                <w:rFonts w:cs="Arial"/>
                <w:sz w:val="19"/>
                <w:szCs w:val="19"/>
              </w:rPr>
            </w:pPr>
            <w:r w:rsidRPr="00B97173">
              <w:rPr>
                <w:rFonts w:cs="Arial"/>
                <w:sz w:val="19"/>
                <w:szCs w:val="19"/>
              </w:rPr>
              <w:t>(słownie w złotych)</w:t>
            </w:r>
          </w:p>
        </w:tc>
        <w:tc>
          <w:tcPr>
            <w:tcW w:w="6177" w:type="dxa"/>
            <w:gridSpan w:val="5"/>
            <w:vAlign w:val="center"/>
          </w:tcPr>
          <w:p w14:paraId="790B753E"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479DD1B8" w14:textId="77777777" w:rsidR="000A6865" w:rsidRPr="00B97173" w:rsidRDefault="000A6865" w:rsidP="00D85D86">
            <w:pPr>
              <w:pStyle w:val="IIIPodstawowy"/>
              <w:spacing w:line="260" w:lineRule="exact"/>
              <w:jc w:val="center"/>
              <w:rPr>
                <w:rFonts w:cs="Arial"/>
                <w:sz w:val="19"/>
                <w:szCs w:val="19"/>
              </w:rPr>
            </w:pPr>
          </w:p>
        </w:tc>
      </w:tr>
      <w:tr w:rsidR="000A6865" w:rsidRPr="00B97173" w14:paraId="650FE815" w14:textId="77777777" w:rsidTr="00D85D86">
        <w:trPr>
          <w:gridAfter w:val="2"/>
          <w:wAfter w:w="3425" w:type="dxa"/>
          <w:trHeight w:hRule="exact" w:val="170"/>
        </w:trPr>
        <w:tc>
          <w:tcPr>
            <w:tcW w:w="3202" w:type="dxa"/>
            <w:tcBorders>
              <w:top w:val="nil"/>
              <w:left w:val="nil"/>
              <w:bottom w:val="nil"/>
              <w:right w:val="nil"/>
            </w:tcBorders>
          </w:tcPr>
          <w:p w14:paraId="27EBCB0A" w14:textId="77777777" w:rsidR="000A6865" w:rsidRPr="00B97173" w:rsidRDefault="000A6865" w:rsidP="00D85D86">
            <w:pPr>
              <w:pStyle w:val="IIIPodstawowy"/>
              <w:spacing w:line="260" w:lineRule="exact"/>
              <w:ind w:left="748"/>
              <w:jc w:val="left"/>
              <w:rPr>
                <w:rFonts w:cs="Arial"/>
                <w:sz w:val="19"/>
                <w:szCs w:val="19"/>
              </w:rPr>
            </w:pPr>
          </w:p>
        </w:tc>
        <w:tc>
          <w:tcPr>
            <w:tcW w:w="793" w:type="dxa"/>
            <w:tcBorders>
              <w:left w:val="nil"/>
              <w:right w:val="nil"/>
            </w:tcBorders>
          </w:tcPr>
          <w:p w14:paraId="1BD90059" w14:textId="77777777" w:rsidR="000A6865" w:rsidRPr="00B97173" w:rsidRDefault="000A6865" w:rsidP="00D85D86">
            <w:pPr>
              <w:pStyle w:val="IIIPodstawowy"/>
              <w:spacing w:line="260" w:lineRule="exact"/>
              <w:rPr>
                <w:rFonts w:cs="Arial"/>
                <w:sz w:val="19"/>
                <w:szCs w:val="19"/>
              </w:rPr>
            </w:pPr>
          </w:p>
        </w:tc>
        <w:tc>
          <w:tcPr>
            <w:tcW w:w="3000" w:type="dxa"/>
            <w:gridSpan w:val="3"/>
            <w:tcBorders>
              <w:left w:val="nil"/>
              <w:right w:val="nil"/>
            </w:tcBorders>
          </w:tcPr>
          <w:p w14:paraId="6EEF1545" w14:textId="77777777" w:rsidR="000A6865" w:rsidRPr="00B97173" w:rsidRDefault="000A6865" w:rsidP="00D85D86">
            <w:pPr>
              <w:pStyle w:val="IIIPodstawowy"/>
              <w:spacing w:line="260" w:lineRule="exact"/>
              <w:rPr>
                <w:rFonts w:cs="Arial"/>
                <w:sz w:val="19"/>
                <w:szCs w:val="19"/>
              </w:rPr>
            </w:pPr>
          </w:p>
        </w:tc>
      </w:tr>
      <w:tr w:rsidR="000A6865" w:rsidRPr="00B97173" w14:paraId="1DF85A89" w14:textId="77777777" w:rsidTr="00D85D86">
        <w:trPr>
          <w:trHeight w:val="462"/>
        </w:trPr>
        <w:tc>
          <w:tcPr>
            <w:tcW w:w="3202" w:type="dxa"/>
            <w:tcBorders>
              <w:top w:val="nil"/>
              <w:left w:val="nil"/>
              <w:bottom w:val="nil"/>
            </w:tcBorders>
          </w:tcPr>
          <w:p w14:paraId="2E475CC0" w14:textId="77777777" w:rsidR="000A6865" w:rsidRPr="00B97173" w:rsidRDefault="000A6865" w:rsidP="00D85D86">
            <w:pPr>
              <w:pStyle w:val="IIIPodstawowy"/>
              <w:spacing w:line="260" w:lineRule="exact"/>
              <w:ind w:left="179" w:right="317" w:hanging="217"/>
              <w:rPr>
                <w:rFonts w:cs="Arial"/>
                <w:sz w:val="19"/>
                <w:szCs w:val="19"/>
              </w:rPr>
            </w:pPr>
            <w:r w:rsidRPr="00B97173">
              <w:rPr>
                <w:rFonts w:cs="Arial"/>
                <w:sz w:val="19"/>
                <w:szCs w:val="19"/>
              </w:rPr>
              <w:t>2) podatek VAT</w:t>
            </w:r>
          </w:p>
        </w:tc>
        <w:tc>
          <w:tcPr>
            <w:tcW w:w="6177" w:type="dxa"/>
            <w:gridSpan w:val="5"/>
            <w:vAlign w:val="center"/>
          </w:tcPr>
          <w:p w14:paraId="02BDF38B"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4C34BB0A" w14:textId="77777777" w:rsidR="000A6865" w:rsidRPr="00B97173" w:rsidRDefault="000A6865" w:rsidP="00D85D86">
            <w:pPr>
              <w:pStyle w:val="IIIPodstawowy"/>
              <w:spacing w:line="260" w:lineRule="exact"/>
              <w:jc w:val="left"/>
              <w:rPr>
                <w:rFonts w:cs="Arial"/>
                <w:sz w:val="19"/>
                <w:szCs w:val="19"/>
              </w:rPr>
            </w:pPr>
            <w:r w:rsidRPr="00B97173">
              <w:rPr>
                <w:rFonts w:cs="Arial"/>
                <w:sz w:val="19"/>
                <w:szCs w:val="19"/>
              </w:rPr>
              <w:t>zł</w:t>
            </w:r>
          </w:p>
        </w:tc>
      </w:tr>
      <w:tr w:rsidR="000A6865" w:rsidRPr="00B97173" w14:paraId="52BF16A9" w14:textId="77777777" w:rsidTr="00D85D86">
        <w:trPr>
          <w:trHeight w:val="496"/>
        </w:trPr>
        <w:tc>
          <w:tcPr>
            <w:tcW w:w="3202" w:type="dxa"/>
            <w:tcBorders>
              <w:top w:val="nil"/>
              <w:left w:val="nil"/>
              <w:bottom w:val="nil"/>
            </w:tcBorders>
          </w:tcPr>
          <w:p w14:paraId="5BB5F377" w14:textId="77777777" w:rsidR="000A6865" w:rsidRPr="00B97173" w:rsidRDefault="000A6865" w:rsidP="00D85D86">
            <w:pPr>
              <w:pStyle w:val="IIIPodstawowy"/>
              <w:spacing w:line="260" w:lineRule="exact"/>
              <w:ind w:left="748" w:right="196"/>
              <w:jc w:val="right"/>
              <w:rPr>
                <w:rFonts w:cs="Arial"/>
                <w:sz w:val="19"/>
                <w:szCs w:val="19"/>
              </w:rPr>
            </w:pPr>
            <w:r w:rsidRPr="00B97173">
              <w:rPr>
                <w:rFonts w:cs="Arial"/>
                <w:sz w:val="19"/>
                <w:szCs w:val="19"/>
              </w:rPr>
              <w:t>(słownie w złotych)</w:t>
            </w:r>
          </w:p>
        </w:tc>
        <w:tc>
          <w:tcPr>
            <w:tcW w:w="6177" w:type="dxa"/>
            <w:gridSpan w:val="5"/>
            <w:vAlign w:val="center"/>
          </w:tcPr>
          <w:p w14:paraId="6E49F0D2"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25A8AB44" w14:textId="77777777" w:rsidR="000A6865" w:rsidRPr="00B97173" w:rsidRDefault="000A6865" w:rsidP="00D85D86">
            <w:pPr>
              <w:pStyle w:val="IIIPodstawowy"/>
              <w:spacing w:line="260" w:lineRule="exact"/>
              <w:jc w:val="center"/>
              <w:rPr>
                <w:rFonts w:cs="Arial"/>
                <w:sz w:val="19"/>
                <w:szCs w:val="19"/>
              </w:rPr>
            </w:pPr>
          </w:p>
        </w:tc>
      </w:tr>
      <w:tr w:rsidR="000A6865" w:rsidRPr="00B97173" w14:paraId="10A82532" w14:textId="77777777" w:rsidTr="00D85D86">
        <w:trPr>
          <w:gridAfter w:val="3"/>
          <w:wAfter w:w="4400" w:type="dxa"/>
          <w:trHeight w:val="295"/>
        </w:trPr>
        <w:tc>
          <w:tcPr>
            <w:tcW w:w="3202" w:type="dxa"/>
            <w:tcBorders>
              <w:top w:val="nil"/>
              <w:left w:val="nil"/>
              <w:bottom w:val="nil"/>
            </w:tcBorders>
          </w:tcPr>
          <w:p w14:paraId="07D52BC3" w14:textId="77777777" w:rsidR="000A6865" w:rsidRPr="00B97173" w:rsidRDefault="000A6865" w:rsidP="00D85D86">
            <w:pPr>
              <w:pStyle w:val="IIIPodstawowy"/>
              <w:spacing w:line="260" w:lineRule="exact"/>
              <w:ind w:left="748" w:right="210"/>
              <w:jc w:val="right"/>
              <w:rPr>
                <w:rFonts w:cs="Arial"/>
                <w:sz w:val="19"/>
                <w:szCs w:val="19"/>
              </w:rPr>
            </w:pPr>
            <w:r w:rsidRPr="00B97173">
              <w:rPr>
                <w:rFonts w:cs="Arial"/>
                <w:sz w:val="19"/>
                <w:szCs w:val="19"/>
              </w:rPr>
              <w:t>wg stawki VAT</w:t>
            </w:r>
          </w:p>
        </w:tc>
        <w:tc>
          <w:tcPr>
            <w:tcW w:w="1051" w:type="dxa"/>
            <w:gridSpan w:val="2"/>
            <w:tcBorders>
              <w:bottom w:val="single" w:sz="4" w:space="0" w:color="auto"/>
            </w:tcBorders>
            <w:vAlign w:val="center"/>
          </w:tcPr>
          <w:p w14:paraId="17FC8D91"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 xml:space="preserve">   ….    %</w:t>
            </w:r>
          </w:p>
        </w:tc>
        <w:tc>
          <w:tcPr>
            <w:tcW w:w="1767" w:type="dxa"/>
            <w:tcBorders>
              <w:bottom w:val="nil"/>
              <w:right w:val="nil"/>
            </w:tcBorders>
          </w:tcPr>
          <w:p w14:paraId="4ECFB038" w14:textId="77777777" w:rsidR="000A6865" w:rsidRPr="00B97173" w:rsidRDefault="000A6865" w:rsidP="00D85D86">
            <w:pPr>
              <w:pStyle w:val="IIIPodstawowy"/>
              <w:spacing w:line="260" w:lineRule="exact"/>
              <w:rPr>
                <w:rFonts w:cs="Arial"/>
                <w:sz w:val="19"/>
                <w:szCs w:val="19"/>
              </w:rPr>
            </w:pPr>
          </w:p>
        </w:tc>
      </w:tr>
      <w:tr w:rsidR="000A6865" w:rsidRPr="00B97173" w14:paraId="0E31F7CB" w14:textId="77777777" w:rsidTr="00D85D86">
        <w:trPr>
          <w:gridAfter w:val="2"/>
          <w:wAfter w:w="3425" w:type="dxa"/>
          <w:cantSplit/>
          <w:trHeight w:hRule="exact" w:val="170"/>
        </w:trPr>
        <w:tc>
          <w:tcPr>
            <w:tcW w:w="3202" w:type="dxa"/>
            <w:tcBorders>
              <w:top w:val="nil"/>
              <w:left w:val="nil"/>
              <w:bottom w:val="nil"/>
              <w:right w:val="nil"/>
            </w:tcBorders>
          </w:tcPr>
          <w:p w14:paraId="1DA7A245" w14:textId="77777777" w:rsidR="000A6865" w:rsidRPr="00B97173" w:rsidRDefault="000A6865" w:rsidP="000A6865">
            <w:pPr>
              <w:pStyle w:val="IIIPodstawowy"/>
              <w:numPr>
                <w:ilvl w:val="0"/>
                <w:numId w:val="72"/>
              </w:numPr>
              <w:spacing w:line="260" w:lineRule="exact"/>
              <w:ind w:right="317"/>
              <w:jc w:val="left"/>
              <w:rPr>
                <w:rFonts w:cs="Arial"/>
                <w:sz w:val="19"/>
                <w:szCs w:val="19"/>
              </w:rPr>
            </w:pPr>
          </w:p>
        </w:tc>
        <w:tc>
          <w:tcPr>
            <w:tcW w:w="793" w:type="dxa"/>
            <w:tcBorders>
              <w:left w:val="nil"/>
              <w:right w:val="nil"/>
            </w:tcBorders>
          </w:tcPr>
          <w:p w14:paraId="4308DFE6" w14:textId="77777777" w:rsidR="000A6865" w:rsidRPr="00B97173" w:rsidRDefault="000A6865" w:rsidP="00D85D86">
            <w:pPr>
              <w:pStyle w:val="IIIPodstawowy"/>
              <w:spacing w:line="260" w:lineRule="exact"/>
              <w:rPr>
                <w:rFonts w:cs="Arial"/>
                <w:sz w:val="19"/>
                <w:szCs w:val="19"/>
              </w:rPr>
            </w:pPr>
          </w:p>
        </w:tc>
        <w:tc>
          <w:tcPr>
            <w:tcW w:w="3000" w:type="dxa"/>
            <w:gridSpan w:val="3"/>
            <w:tcBorders>
              <w:top w:val="nil"/>
              <w:left w:val="nil"/>
              <w:right w:val="nil"/>
            </w:tcBorders>
          </w:tcPr>
          <w:p w14:paraId="46824230" w14:textId="77777777" w:rsidR="000A6865" w:rsidRPr="00B97173" w:rsidRDefault="000A6865" w:rsidP="00D85D86">
            <w:pPr>
              <w:pStyle w:val="IIIPodstawowy"/>
              <w:spacing w:line="260" w:lineRule="exact"/>
              <w:rPr>
                <w:rFonts w:cs="Arial"/>
                <w:sz w:val="19"/>
                <w:szCs w:val="19"/>
              </w:rPr>
            </w:pPr>
          </w:p>
        </w:tc>
      </w:tr>
      <w:tr w:rsidR="000A6865" w:rsidRPr="00B97173" w14:paraId="2292C03F" w14:textId="77777777" w:rsidTr="00D85D86">
        <w:trPr>
          <w:trHeight w:val="471"/>
        </w:trPr>
        <w:tc>
          <w:tcPr>
            <w:tcW w:w="3202" w:type="dxa"/>
            <w:tcBorders>
              <w:top w:val="nil"/>
              <w:left w:val="nil"/>
              <w:bottom w:val="nil"/>
            </w:tcBorders>
          </w:tcPr>
          <w:p w14:paraId="2DFBDDBF" w14:textId="77777777" w:rsidR="000A6865" w:rsidRPr="00B97173" w:rsidRDefault="000A6865" w:rsidP="00D85D86">
            <w:pPr>
              <w:pStyle w:val="IIIPodstawowy"/>
              <w:spacing w:line="260" w:lineRule="exact"/>
              <w:ind w:left="179" w:hanging="179"/>
              <w:jc w:val="left"/>
              <w:rPr>
                <w:rFonts w:cs="Arial"/>
                <w:sz w:val="19"/>
                <w:szCs w:val="19"/>
              </w:rPr>
            </w:pPr>
            <w:r w:rsidRPr="00B97173">
              <w:rPr>
                <w:rFonts w:cs="Arial"/>
                <w:sz w:val="19"/>
                <w:szCs w:val="19"/>
              </w:rPr>
              <w:t>3) </w:t>
            </w:r>
            <w:r w:rsidRPr="00B97173">
              <w:rPr>
                <w:rFonts w:cs="Arial"/>
                <w:b/>
                <w:sz w:val="19"/>
                <w:szCs w:val="19"/>
              </w:rPr>
              <w:t>wynagrodzenie umowne brutto</w:t>
            </w:r>
            <w:r w:rsidRPr="00B97173">
              <w:rPr>
                <w:rFonts w:cs="Arial"/>
                <w:sz w:val="19"/>
                <w:szCs w:val="19"/>
              </w:rPr>
              <w:t xml:space="preserve"> (z podatkiem VAT):</w:t>
            </w:r>
          </w:p>
        </w:tc>
        <w:tc>
          <w:tcPr>
            <w:tcW w:w="6177" w:type="dxa"/>
            <w:gridSpan w:val="5"/>
            <w:vAlign w:val="center"/>
          </w:tcPr>
          <w:p w14:paraId="3276A84D"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0D23697E" w14:textId="77777777" w:rsidR="000A6865" w:rsidRPr="00B97173" w:rsidRDefault="000A6865" w:rsidP="00D85D86">
            <w:pPr>
              <w:pStyle w:val="IIIPodstawowy"/>
              <w:spacing w:line="260" w:lineRule="exact"/>
              <w:jc w:val="left"/>
              <w:rPr>
                <w:rFonts w:cs="Arial"/>
                <w:sz w:val="19"/>
                <w:szCs w:val="19"/>
              </w:rPr>
            </w:pPr>
            <w:r w:rsidRPr="00B97173">
              <w:rPr>
                <w:rFonts w:cs="Arial"/>
                <w:sz w:val="19"/>
                <w:szCs w:val="19"/>
              </w:rPr>
              <w:t>zł</w:t>
            </w:r>
          </w:p>
        </w:tc>
      </w:tr>
      <w:tr w:rsidR="000A6865" w:rsidRPr="00B97173" w14:paraId="5D544A69" w14:textId="77777777" w:rsidTr="00D85D86">
        <w:trPr>
          <w:trHeight w:val="665"/>
        </w:trPr>
        <w:tc>
          <w:tcPr>
            <w:tcW w:w="3202" w:type="dxa"/>
            <w:tcBorders>
              <w:top w:val="nil"/>
              <w:left w:val="nil"/>
              <w:bottom w:val="nil"/>
            </w:tcBorders>
          </w:tcPr>
          <w:p w14:paraId="72E5F093" w14:textId="77777777" w:rsidR="000A6865" w:rsidRPr="00B97173" w:rsidRDefault="000A6865" w:rsidP="00D85D86">
            <w:pPr>
              <w:pStyle w:val="IIIPodstawowy"/>
              <w:spacing w:line="260" w:lineRule="exact"/>
              <w:ind w:left="748" w:right="210"/>
              <w:jc w:val="right"/>
              <w:rPr>
                <w:rFonts w:cs="Arial"/>
                <w:sz w:val="19"/>
                <w:szCs w:val="19"/>
              </w:rPr>
            </w:pPr>
            <w:r w:rsidRPr="00B97173">
              <w:rPr>
                <w:rFonts w:cs="Arial"/>
                <w:sz w:val="19"/>
                <w:szCs w:val="19"/>
              </w:rPr>
              <w:t>(słownie w złotych)</w:t>
            </w:r>
          </w:p>
        </w:tc>
        <w:tc>
          <w:tcPr>
            <w:tcW w:w="6177" w:type="dxa"/>
            <w:gridSpan w:val="5"/>
            <w:vAlign w:val="center"/>
          </w:tcPr>
          <w:p w14:paraId="7A4B2060"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2F25EF26" w14:textId="77777777" w:rsidR="000A6865" w:rsidRPr="00B97173" w:rsidRDefault="000A6865" w:rsidP="00D85D86">
            <w:pPr>
              <w:pStyle w:val="IIIPodstawowy"/>
              <w:spacing w:line="260" w:lineRule="exact"/>
              <w:jc w:val="center"/>
              <w:rPr>
                <w:rFonts w:cs="Arial"/>
                <w:sz w:val="19"/>
                <w:szCs w:val="19"/>
              </w:rPr>
            </w:pPr>
          </w:p>
        </w:tc>
      </w:tr>
    </w:tbl>
    <w:p w14:paraId="6E45C324" w14:textId="33E8BE44" w:rsidR="000A6865" w:rsidRPr="00B97173" w:rsidRDefault="000A6865" w:rsidP="0063532B">
      <w:pPr>
        <w:pStyle w:val="IIIPodstawowy"/>
        <w:spacing w:line="260" w:lineRule="exact"/>
        <w:ind w:left="-126"/>
        <w:rPr>
          <w:rFonts w:cs="Arial"/>
          <w:sz w:val="19"/>
          <w:szCs w:val="19"/>
        </w:rPr>
      </w:pPr>
      <w:r w:rsidRPr="00B97173">
        <w:rPr>
          <w:rFonts w:cs="Arial"/>
          <w:sz w:val="19"/>
          <w:szCs w:val="19"/>
        </w:rPr>
        <w:t>Wysokość należnego Wykonawcy wynagrodzenia</w:t>
      </w:r>
      <w:r w:rsidR="00547CC3">
        <w:rPr>
          <w:rFonts w:cs="Arial"/>
          <w:sz w:val="19"/>
          <w:szCs w:val="19"/>
        </w:rPr>
        <w:t xml:space="preserve"> brutto</w:t>
      </w:r>
      <w:r w:rsidRPr="00B97173">
        <w:rPr>
          <w:rFonts w:cs="Arial"/>
          <w:sz w:val="19"/>
          <w:szCs w:val="19"/>
        </w:rPr>
        <w:t>, o którym mowa w </w:t>
      </w:r>
      <w:proofErr w:type="spellStart"/>
      <w:r>
        <w:rPr>
          <w:rFonts w:cs="Arial"/>
          <w:sz w:val="19"/>
          <w:szCs w:val="19"/>
        </w:rPr>
        <w:t>p</w:t>
      </w:r>
      <w:r w:rsidRPr="00B97173">
        <w:rPr>
          <w:rFonts w:cs="Arial"/>
          <w:sz w:val="19"/>
          <w:szCs w:val="19"/>
        </w:rPr>
        <w:t>pkt</w:t>
      </w:r>
      <w:proofErr w:type="spellEnd"/>
      <w:r w:rsidRPr="00B97173">
        <w:rPr>
          <w:rFonts w:cs="Arial"/>
          <w:sz w:val="19"/>
          <w:szCs w:val="19"/>
        </w:rPr>
        <w:t xml:space="preserve"> 3) </w:t>
      </w:r>
      <w:r w:rsidRPr="0063532B">
        <w:rPr>
          <w:rFonts w:cs="Arial"/>
          <w:sz w:val="19"/>
          <w:szCs w:val="19"/>
        </w:rPr>
        <w:t>powyżej</w:t>
      </w:r>
      <w:r w:rsidRPr="00B97173">
        <w:rPr>
          <w:rFonts w:cs="Arial"/>
          <w:sz w:val="19"/>
          <w:szCs w:val="19"/>
        </w:rPr>
        <w:t xml:space="preserve">, ulegnie zmianie w przypadku </w:t>
      </w:r>
      <w:r w:rsidRPr="00B97173">
        <w:rPr>
          <w:rFonts w:cs="Arial"/>
          <w:sz w:val="19"/>
          <w:szCs w:val="19"/>
        </w:rPr>
        <w:lastRenderedPageBreak/>
        <w:t xml:space="preserve">zmiany stawki podatku VAT. Powyższe nie stanowi zmiany Umowy. </w:t>
      </w:r>
      <w:r w:rsidRPr="00B97173">
        <w:rPr>
          <w:sz w:val="19"/>
        </w:rPr>
        <w:t>Szczegółowe zasady płatności wynagrodzenia określa §</w:t>
      </w:r>
      <w:r w:rsidRPr="00B97173">
        <w:rPr>
          <w:rFonts w:cs="Arial"/>
          <w:sz w:val="19"/>
          <w:szCs w:val="19"/>
        </w:rPr>
        <w:t xml:space="preserve"> </w:t>
      </w:r>
      <w:r w:rsidRPr="00B97173">
        <w:rPr>
          <w:sz w:val="19"/>
        </w:rPr>
        <w:t>3 OWU.</w:t>
      </w:r>
    </w:p>
    <w:tbl>
      <w:tblPr>
        <w:tblStyle w:val="Tabela-Siatka"/>
        <w:tblpPr w:leftFromText="141" w:rightFromText="141" w:vertAnchor="text" w:tblpX="-391" w:tblpY="1"/>
        <w:tblOverlap w:val="never"/>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701"/>
      </w:tblGrid>
      <w:tr w:rsidR="00DA3E53" w:rsidRPr="00DA3E53" w14:paraId="039031CC" w14:textId="45F4E0F5" w:rsidTr="001C4CAF">
        <w:trPr>
          <w:trHeight w:val="569"/>
        </w:trPr>
        <w:tc>
          <w:tcPr>
            <w:tcW w:w="9356" w:type="dxa"/>
            <w:tcBorders>
              <w:bottom w:val="dashed" w:sz="4" w:space="0" w:color="auto"/>
            </w:tcBorders>
            <w:vAlign w:val="center"/>
          </w:tcPr>
          <w:p w14:paraId="154CA4DD" w14:textId="2E8C7AB4" w:rsidR="008B2FEB" w:rsidRPr="00600B2D" w:rsidRDefault="00000000" w:rsidP="001C4CAF">
            <w:pPr>
              <w:pStyle w:val="IIUstp"/>
              <w:numPr>
                <w:ilvl w:val="0"/>
                <w:numId w:val="0"/>
              </w:numPr>
              <w:spacing w:after="0"/>
              <w:ind w:left="159" w:right="-26" w:hanging="284"/>
              <w:contextualSpacing w:val="0"/>
              <w:rPr>
                <w:sz w:val="19"/>
                <w:szCs w:val="19"/>
              </w:rPr>
            </w:pPr>
            <w:sdt>
              <w:sdtPr>
                <w:rPr>
                  <w:szCs w:val="19"/>
                </w:rPr>
                <w:id w:val="-1413541753"/>
                <w14:checkbox>
                  <w14:checked w14:val="0"/>
                  <w14:checkedState w14:val="2612" w14:font="MS Gothic"/>
                  <w14:uncheckedState w14:val="2610" w14:font="MS Gothic"/>
                </w14:checkbox>
              </w:sdtPr>
              <w:sdtContent>
                <w:r w:rsidR="008B2FEB" w:rsidRPr="00600B2D">
                  <w:rPr>
                    <w:sz w:val="19"/>
                    <w:szCs w:val="19"/>
                  </w:rPr>
                  <w:t>2</w:t>
                </w:r>
              </w:sdtContent>
            </w:sdt>
            <w:r w:rsidR="008B2FEB" w:rsidRPr="00600B2D">
              <w:rPr>
                <w:sz w:val="19"/>
                <w:szCs w:val="19"/>
              </w:rPr>
              <w:t xml:space="preserve">. </w:t>
            </w:r>
            <w:r w:rsidR="008B2FEB" w:rsidRPr="00600B2D">
              <w:rPr>
                <w:sz w:val="19"/>
                <w:szCs w:val="19"/>
              </w:rPr>
              <w:tab/>
            </w:r>
            <w:r w:rsidR="001C4CAF">
              <w:rPr>
                <w:sz w:val="19"/>
                <w:szCs w:val="19"/>
              </w:rPr>
              <w:t>Wynagrodzenie Wykonawcy nie będzie podlegać waloryzacji. Zastosowania nie ma § 4 OWU.</w:t>
            </w:r>
          </w:p>
        </w:tc>
        <w:tc>
          <w:tcPr>
            <w:tcW w:w="1701" w:type="dxa"/>
            <w:tcBorders>
              <w:bottom w:val="dashed" w:sz="4" w:space="0" w:color="auto"/>
            </w:tcBorders>
            <w:vAlign w:val="center"/>
          </w:tcPr>
          <w:p w14:paraId="5E66E634" w14:textId="0F3CF9EE" w:rsidR="008B2FEB" w:rsidRPr="00600B2D" w:rsidRDefault="008B2FEB" w:rsidP="008A3F8D">
            <w:pPr>
              <w:pStyle w:val="IIUstp"/>
              <w:numPr>
                <w:ilvl w:val="0"/>
                <w:numId w:val="0"/>
              </w:numPr>
              <w:spacing w:after="0"/>
              <w:jc w:val="center"/>
              <w:rPr>
                <w:sz w:val="19"/>
                <w:szCs w:val="19"/>
              </w:rPr>
            </w:pPr>
          </w:p>
        </w:tc>
      </w:tr>
    </w:tbl>
    <w:p w14:paraId="18B4D51A" w14:textId="03015DDF" w:rsidR="00586A45" w:rsidRPr="00787C96" w:rsidRDefault="00586A45" w:rsidP="002221B4">
      <w:pPr>
        <w:pStyle w:val="IIUstp"/>
        <w:numPr>
          <w:ilvl w:val="0"/>
          <w:numId w:val="50"/>
        </w:numPr>
        <w:spacing w:after="0"/>
        <w:ind w:left="-142" w:hanging="284"/>
        <w:contextualSpacing w:val="0"/>
        <w:rPr>
          <w:sz w:val="19"/>
          <w:szCs w:val="19"/>
        </w:rPr>
      </w:pPr>
      <w:r w:rsidRPr="00787C96">
        <w:rPr>
          <w:sz w:val="19"/>
          <w:szCs w:val="19"/>
        </w:rPr>
        <w:t>Zamawiający oświadcza, że posiada status dużego przedsiębiorcy w rozumieniu ustawy z dnia 8 marca 2013 r. o przeciwdziałaniu nadmiernym opóźnieniom w transakcjach handlowych (</w:t>
      </w:r>
      <w:proofErr w:type="spellStart"/>
      <w:r w:rsidRPr="00787C96">
        <w:rPr>
          <w:sz w:val="19"/>
          <w:szCs w:val="19"/>
        </w:rPr>
        <w:t>t</w:t>
      </w:r>
      <w:r>
        <w:rPr>
          <w:sz w:val="19"/>
          <w:szCs w:val="19"/>
        </w:rPr>
        <w:t>.</w:t>
      </w:r>
      <w:r w:rsidR="00943A68">
        <w:rPr>
          <w:sz w:val="19"/>
          <w:szCs w:val="19"/>
        </w:rPr>
        <w:t>j</w:t>
      </w:r>
      <w:proofErr w:type="spellEnd"/>
      <w:r w:rsidR="00943A68">
        <w:rPr>
          <w:sz w:val="19"/>
          <w:szCs w:val="19"/>
        </w:rPr>
        <w:t>. Dz.U. 2023</w:t>
      </w:r>
      <w:r w:rsidR="0072305D">
        <w:rPr>
          <w:sz w:val="19"/>
          <w:szCs w:val="19"/>
        </w:rPr>
        <w:t>,</w:t>
      </w:r>
      <w:r w:rsidR="00943A68">
        <w:rPr>
          <w:sz w:val="19"/>
          <w:szCs w:val="19"/>
        </w:rPr>
        <w:t xml:space="preserve"> poz. 1790, z </w:t>
      </w:r>
      <w:proofErr w:type="spellStart"/>
      <w:r w:rsidR="00943A68">
        <w:rPr>
          <w:sz w:val="19"/>
          <w:szCs w:val="19"/>
        </w:rPr>
        <w:t>późn</w:t>
      </w:r>
      <w:proofErr w:type="spellEnd"/>
      <w:r w:rsidR="00943A68">
        <w:rPr>
          <w:sz w:val="19"/>
          <w:szCs w:val="19"/>
        </w:rPr>
        <w:t>. zm.</w:t>
      </w:r>
      <w:r w:rsidRPr="00787C96">
        <w:rPr>
          <w:sz w:val="19"/>
          <w:szCs w:val="19"/>
        </w:rPr>
        <w:t>).</w:t>
      </w:r>
    </w:p>
    <w:p w14:paraId="770297C7" w14:textId="77777777" w:rsidR="00586A45" w:rsidRDefault="00586A45" w:rsidP="00586A45">
      <w:pPr>
        <w:pStyle w:val="IIUstp"/>
        <w:numPr>
          <w:ilvl w:val="0"/>
          <w:numId w:val="0"/>
        </w:numPr>
        <w:spacing w:before="240" w:after="0"/>
        <w:ind w:left="-142"/>
        <w:contextualSpacing w:val="0"/>
        <w:rPr>
          <w:b/>
          <w:sz w:val="19"/>
          <w:szCs w:val="19"/>
        </w:rPr>
      </w:pPr>
    </w:p>
    <w:p w14:paraId="1F93D362" w14:textId="65472FD3" w:rsidR="0093043D" w:rsidRPr="00E57372" w:rsidRDefault="0093043D" w:rsidP="00E57372">
      <w:pPr>
        <w:pStyle w:val="IIUstp"/>
        <w:numPr>
          <w:ilvl w:val="0"/>
          <w:numId w:val="0"/>
        </w:numPr>
        <w:spacing w:before="240" w:after="0"/>
        <w:ind w:left="-142"/>
        <w:contextualSpacing w:val="0"/>
        <w:jc w:val="center"/>
        <w:rPr>
          <w:b/>
          <w:sz w:val="19"/>
          <w:szCs w:val="19"/>
        </w:rPr>
      </w:pPr>
      <w:r w:rsidRPr="00E57372">
        <w:rPr>
          <w:b/>
          <w:sz w:val="19"/>
          <w:szCs w:val="19"/>
        </w:rPr>
        <w:t>§ 4 OSOBY ODPO</w:t>
      </w:r>
      <w:r w:rsidR="00AC100D" w:rsidRPr="00E57372">
        <w:rPr>
          <w:b/>
          <w:sz w:val="19"/>
          <w:szCs w:val="19"/>
        </w:rPr>
        <w:t>W</w:t>
      </w:r>
      <w:r w:rsidRPr="00E57372">
        <w:rPr>
          <w:b/>
          <w:sz w:val="19"/>
          <w:szCs w:val="19"/>
        </w:rPr>
        <w:t xml:space="preserve">IEDZIALNE </w:t>
      </w:r>
    </w:p>
    <w:p w14:paraId="5057D40C" w14:textId="4ABB7904" w:rsidR="00C20F4C" w:rsidRPr="00E57372" w:rsidRDefault="00C20F4C" w:rsidP="002221B4">
      <w:pPr>
        <w:pStyle w:val="IIIPodstawowy"/>
        <w:numPr>
          <w:ilvl w:val="0"/>
          <w:numId w:val="49"/>
        </w:numPr>
        <w:spacing w:before="240" w:after="0"/>
        <w:ind w:left="-140" w:hanging="286"/>
        <w:contextualSpacing w:val="0"/>
        <w:rPr>
          <w:rFonts w:cs="Arial"/>
          <w:sz w:val="19"/>
          <w:szCs w:val="19"/>
        </w:rPr>
      </w:pPr>
      <w:r w:rsidRPr="00E57372">
        <w:rPr>
          <w:rFonts w:cs="Arial"/>
          <w:sz w:val="19"/>
          <w:szCs w:val="19"/>
        </w:rPr>
        <w:t xml:space="preserve">Osobami </w:t>
      </w:r>
      <w:r w:rsidRPr="00E57372">
        <w:rPr>
          <w:sz w:val="19"/>
          <w:szCs w:val="19"/>
        </w:rPr>
        <w:t>odpowiedzialnymi</w:t>
      </w:r>
      <w:r w:rsidR="00A92DA6" w:rsidRPr="00E57372">
        <w:rPr>
          <w:rFonts w:cs="Arial"/>
          <w:sz w:val="19"/>
          <w:szCs w:val="19"/>
        </w:rPr>
        <w:t xml:space="preserve"> za </w:t>
      </w:r>
      <w:r w:rsidRPr="00E57372">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DA3E53" w:rsidRPr="00E57372" w14:paraId="6AD5337F" w14:textId="77777777" w:rsidTr="002154C5">
        <w:trPr>
          <w:trHeight w:val="397"/>
        </w:trPr>
        <w:tc>
          <w:tcPr>
            <w:tcW w:w="3543" w:type="dxa"/>
            <w:tcBorders>
              <w:top w:val="nil"/>
              <w:left w:val="nil"/>
              <w:bottom w:val="nil"/>
            </w:tcBorders>
          </w:tcPr>
          <w:p w14:paraId="5EA19945" w14:textId="4D3AF596"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26DF97F4"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7B7B3E14" w14:textId="77777777" w:rsidTr="002154C5">
        <w:trPr>
          <w:trHeight w:val="497"/>
        </w:trPr>
        <w:tc>
          <w:tcPr>
            <w:tcW w:w="3543" w:type="dxa"/>
            <w:tcBorders>
              <w:top w:val="nil"/>
              <w:left w:val="nil"/>
              <w:bottom w:val="nil"/>
              <w:right w:val="nil"/>
            </w:tcBorders>
          </w:tcPr>
          <w:p w14:paraId="10257066" w14:textId="77777777" w:rsidR="00C20F4C" w:rsidRPr="00DA3E53"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DA3E53">
              <w:rPr>
                <w:rFonts w:cs="Arial"/>
                <w:color w:val="FF0000"/>
                <w:sz w:val="19"/>
                <w:szCs w:val="19"/>
              </w:rPr>
              <w:tab/>
            </w:r>
            <w:r w:rsidRPr="00E57372">
              <w:rPr>
                <w:rFonts w:cs="Arial"/>
                <w:color w:val="auto"/>
                <w:sz w:val="19"/>
                <w:szCs w:val="19"/>
              </w:rPr>
              <w:t>pełniący funkcję:</w:t>
            </w:r>
            <w:r w:rsidRPr="00E57372">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E57372" w:rsidRDefault="00684D7C" w:rsidP="003C4FDE">
            <w:pPr>
              <w:pStyle w:val="IIIPodstawowy"/>
              <w:spacing w:before="0" w:after="0" w:line="260" w:lineRule="exact"/>
              <w:ind w:left="318"/>
              <w:jc w:val="left"/>
              <w:rPr>
                <w:rFonts w:cs="Arial"/>
                <w:color w:val="4F81BD" w:themeColor="accent1"/>
                <w:sz w:val="19"/>
                <w:szCs w:val="19"/>
              </w:rPr>
            </w:pPr>
            <w:r w:rsidRPr="00E57372">
              <w:rPr>
                <w:rFonts w:cs="Arial"/>
                <w:color w:val="4F81BD" w:themeColor="accent1"/>
                <w:sz w:val="19"/>
                <w:szCs w:val="19"/>
              </w:rPr>
              <w:t>inspektora nadzoru/koordynatora Umowy*</w:t>
            </w:r>
          </w:p>
          <w:p w14:paraId="0755A3D8" w14:textId="1A336CF5" w:rsidR="00684D7C" w:rsidRPr="00DA3E53"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E57372">
              <w:rPr>
                <w:rFonts w:cs="Arial"/>
                <w:i/>
                <w:iCs/>
                <w:sz w:val="19"/>
                <w:szCs w:val="19"/>
                <w:vertAlign w:val="superscript"/>
              </w:rPr>
              <w:t>* uzupełnić, wybrać właściwą funkcję</w:t>
            </w:r>
          </w:p>
        </w:tc>
      </w:tr>
      <w:tr w:rsidR="00DA3E53" w:rsidRPr="00DA3E53" w14:paraId="061AE80F" w14:textId="77777777" w:rsidTr="002154C5">
        <w:tc>
          <w:tcPr>
            <w:tcW w:w="3543" w:type="dxa"/>
            <w:tcBorders>
              <w:top w:val="nil"/>
              <w:left w:val="nil"/>
              <w:bottom w:val="nil"/>
            </w:tcBorders>
          </w:tcPr>
          <w:p w14:paraId="7EC0A7A7" w14:textId="012C0A2E"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po stronie Wykonawcy:</w:t>
            </w:r>
          </w:p>
        </w:tc>
        <w:tc>
          <w:tcPr>
            <w:tcW w:w="4962" w:type="dxa"/>
            <w:tcBorders>
              <w:bottom w:val="single" w:sz="4" w:space="0" w:color="auto"/>
            </w:tcBorders>
          </w:tcPr>
          <w:p w14:paraId="3FEC9FD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73BBC90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2437EA86" w14:textId="77777777" w:rsidTr="002154C5">
        <w:trPr>
          <w:trHeight w:val="552"/>
        </w:trPr>
        <w:tc>
          <w:tcPr>
            <w:tcW w:w="3543" w:type="dxa"/>
            <w:tcBorders>
              <w:top w:val="nil"/>
              <w:left w:val="nil"/>
              <w:bottom w:val="nil"/>
              <w:right w:val="nil"/>
            </w:tcBorders>
          </w:tcPr>
          <w:p w14:paraId="51454005" w14:textId="77777777" w:rsidR="00C20F4C" w:rsidRPr="00E57372" w:rsidRDefault="00C20F4C" w:rsidP="00E15311">
            <w:pPr>
              <w:pStyle w:val="IIInumerowanie"/>
              <w:numPr>
                <w:ilvl w:val="0"/>
                <w:numId w:val="0"/>
              </w:numPr>
              <w:spacing w:line="260" w:lineRule="exact"/>
              <w:ind w:left="315" w:right="68" w:firstLine="2"/>
              <w:jc w:val="left"/>
              <w:rPr>
                <w:rFonts w:cs="Arial"/>
                <w:color w:val="auto"/>
                <w:sz w:val="19"/>
                <w:szCs w:val="19"/>
              </w:rPr>
            </w:pPr>
            <w:r w:rsidRPr="00E57372">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E57372" w:rsidRDefault="00684D7C" w:rsidP="003C4FDE">
            <w:pPr>
              <w:pStyle w:val="IIIPodstawowy"/>
              <w:spacing w:before="0" w:after="0" w:line="260" w:lineRule="exact"/>
              <w:ind w:left="315" w:firstLine="2"/>
              <w:jc w:val="left"/>
              <w:rPr>
                <w:rFonts w:cs="Arial"/>
                <w:sz w:val="19"/>
                <w:szCs w:val="19"/>
              </w:rPr>
            </w:pPr>
            <w:r w:rsidRPr="00E57372">
              <w:rPr>
                <w:rFonts w:cs="Arial"/>
                <w:sz w:val="19"/>
                <w:szCs w:val="19"/>
              </w:rPr>
              <w:t>kierownika budowy</w:t>
            </w:r>
          </w:p>
        </w:tc>
      </w:tr>
    </w:tbl>
    <w:p w14:paraId="102CD805" w14:textId="77777777" w:rsidR="00C20F4C" w:rsidRPr="00DA3E53" w:rsidRDefault="00C20F4C" w:rsidP="00C20F4C">
      <w:pPr>
        <w:pStyle w:val="IIIPodstawowy"/>
        <w:spacing w:line="260" w:lineRule="exact"/>
        <w:ind w:left="284"/>
        <w:rPr>
          <w:rFonts w:cs="Arial"/>
          <w:color w:val="FF0000"/>
          <w:sz w:val="19"/>
          <w:szCs w:val="19"/>
        </w:rPr>
      </w:pPr>
    </w:p>
    <w:p w14:paraId="45E0ACE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3963E45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10B5327"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6DF6E6DE"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041580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395B8F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FD0988C" w14:textId="77777777" w:rsidR="005B06AD" w:rsidRPr="00DA3E53" w:rsidRDefault="005B06AD" w:rsidP="005B06AD">
      <w:pPr>
        <w:pStyle w:val="IIIPodstawowy"/>
        <w:tabs>
          <w:tab w:val="left" w:pos="4253"/>
        </w:tabs>
        <w:spacing w:after="0"/>
        <w:ind w:left="-141"/>
        <w:contextualSpacing w:val="0"/>
        <w:rPr>
          <w:color w:val="FF0000"/>
          <w:sz w:val="8"/>
          <w:szCs w:val="8"/>
        </w:rPr>
      </w:pPr>
    </w:p>
    <w:p w14:paraId="6658E3E7" w14:textId="7B2C0AE4" w:rsidR="009F5A4C" w:rsidRPr="00DA3E53" w:rsidRDefault="009F5A4C" w:rsidP="009F5A4C">
      <w:pPr>
        <w:pStyle w:val="IIIPodstawowy"/>
        <w:tabs>
          <w:tab w:val="left" w:pos="4253"/>
        </w:tabs>
        <w:spacing w:after="0"/>
        <w:ind w:left="-141"/>
        <w:contextualSpacing w:val="0"/>
        <w:rPr>
          <w:color w:val="FF0000"/>
          <w:sz w:val="18"/>
          <w:szCs w:val="18"/>
        </w:rPr>
      </w:pPr>
    </w:p>
    <w:p w14:paraId="61423EF3" w14:textId="54357073"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 ze Stron oświadcza, iż reprezentujące ją osoby są umocowane przez Stronę</w:t>
      </w:r>
      <w:r w:rsidR="00A92DA6" w:rsidRPr="00E57372">
        <w:rPr>
          <w:sz w:val="19"/>
          <w:szCs w:val="19"/>
        </w:rPr>
        <w:t xml:space="preserve"> do </w:t>
      </w:r>
      <w:r w:rsidRPr="00E57372">
        <w:rPr>
          <w:sz w:val="19"/>
          <w:szCs w:val="19"/>
        </w:rPr>
        <w:t>dokonywania czynności związanych</w:t>
      </w:r>
      <w:r w:rsidR="00A92DA6" w:rsidRPr="00E57372">
        <w:rPr>
          <w:sz w:val="19"/>
          <w:szCs w:val="19"/>
        </w:rPr>
        <w:t xml:space="preserve"> z </w:t>
      </w:r>
      <w:r w:rsidRPr="00E57372">
        <w:rPr>
          <w:rFonts w:cs="Arial"/>
          <w:sz w:val="19"/>
          <w:szCs w:val="19"/>
        </w:rPr>
        <w:t>realizacją</w:t>
      </w:r>
      <w:r w:rsidRPr="00E57372">
        <w:rPr>
          <w:sz w:val="19"/>
          <w:szCs w:val="19"/>
        </w:rPr>
        <w:t xml:space="preserve"> </w:t>
      </w:r>
      <w:r w:rsidR="000E54A6" w:rsidRPr="00E57372">
        <w:rPr>
          <w:sz w:val="19"/>
          <w:szCs w:val="19"/>
        </w:rPr>
        <w:t>przedmiotu Umowy</w:t>
      </w:r>
      <w:r w:rsidRPr="00E57372">
        <w:rPr>
          <w:sz w:val="19"/>
          <w:szCs w:val="19"/>
        </w:rPr>
        <w:t>. Osoby wymienione</w:t>
      </w:r>
      <w:r w:rsidR="00A92DA6" w:rsidRPr="00E57372">
        <w:rPr>
          <w:sz w:val="19"/>
          <w:szCs w:val="19"/>
        </w:rPr>
        <w:t xml:space="preserve"> w </w:t>
      </w:r>
      <w:r w:rsidRPr="00E57372">
        <w:rPr>
          <w:sz w:val="19"/>
          <w:szCs w:val="19"/>
        </w:rPr>
        <w:t xml:space="preserve">ust. </w:t>
      </w:r>
      <w:r w:rsidR="00AC100D" w:rsidRPr="00E57372">
        <w:rPr>
          <w:sz w:val="19"/>
          <w:szCs w:val="19"/>
        </w:rPr>
        <w:t>1</w:t>
      </w:r>
      <w:r w:rsidRPr="00E57372">
        <w:rPr>
          <w:sz w:val="19"/>
          <w:szCs w:val="19"/>
        </w:rPr>
        <w:t xml:space="preserve"> niniejszego paragrafu</w:t>
      </w:r>
      <w:r w:rsidR="00A92DA6" w:rsidRPr="00E57372">
        <w:rPr>
          <w:sz w:val="19"/>
          <w:szCs w:val="19"/>
        </w:rPr>
        <w:t xml:space="preserve"> nie </w:t>
      </w:r>
      <w:r w:rsidRPr="00E57372">
        <w:rPr>
          <w:sz w:val="19"/>
          <w:szCs w:val="19"/>
        </w:rPr>
        <w:t>są upoważnione</w:t>
      </w:r>
      <w:r w:rsidR="00A92DA6" w:rsidRPr="00E57372">
        <w:rPr>
          <w:sz w:val="19"/>
          <w:szCs w:val="19"/>
        </w:rPr>
        <w:t xml:space="preserve"> do </w:t>
      </w:r>
      <w:r w:rsidRPr="00E57372">
        <w:rPr>
          <w:sz w:val="19"/>
          <w:szCs w:val="19"/>
        </w:rPr>
        <w:t>dokonywania czynności, które mogłyby powodować zmiany</w:t>
      </w:r>
      <w:r w:rsidR="00A92DA6" w:rsidRPr="00E57372">
        <w:rPr>
          <w:sz w:val="19"/>
          <w:szCs w:val="19"/>
        </w:rPr>
        <w:t xml:space="preserve"> w </w:t>
      </w:r>
      <w:r w:rsidRPr="00E57372">
        <w:rPr>
          <w:sz w:val="19"/>
          <w:szCs w:val="19"/>
        </w:rPr>
        <w:t>Umowie.</w:t>
      </w:r>
    </w:p>
    <w:p w14:paraId="4575DE32" w14:textId="196C5324"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w:t>
      </w:r>
      <w:r w:rsidR="00A92DA6" w:rsidRPr="00E57372">
        <w:rPr>
          <w:sz w:val="19"/>
          <w:szCs w:val="19"/>
        </w:rPr>
        <w:t xml:space="preserve"> z </w:t>
      </w:r>
      <w:r w:rsidRPr="00E57372">
        <w:rPr>
          <w:rFonts w:cs="Arial"/>
          <w:sz w:val="19"/>
          <w:szCs w:val="19"/>
        </w:rPr>
        <w:t xml:space="preserve">osób </w:t>
      </w:r>
      <w:r w:rsidR="002154C5" w:rsidRPr="00E57372">
        <w:rPr>
          <w:rFonts w:cs="Arial"/>
          <w:sz w:val="19"/>
          <w:szCs w:val="19"/>
        </w:rPr>
        <w:t>wskazanych</w:t>
      </w:r>
      <w:r w:rsidR="00A92DA6" w:rsidRPr="00E57372">
        <w:rPr>
          <w:rFonts w:cs="Arial"/>
          <w:sz w:val="19"/>
          <w:szCs w:val="19"/>
        </w:rPr>
        <w:t xml:space="preserve"> w </w:t>
      </w:r>
      <w:r w:rsidR="002154C5" w:rsidRPr="00E57372">
        <w:rPr>
          <w:rFonts w:cs="Arial"/>
          <w:sz w:val="19"/>
          <w:szCs w:val="19"/>
        </w:rPr>
        <w:t xml:space="preserve">ust. </w:t>
      </w:r>
      <w:r w:rsidR="00AC100D" w:rsidRPr="00E57372">
        <w:rPr>
          <w:rFonts w:cs="Arial"/>
          <w:sz w:val="19"/>
          <w:szCs w:val="19"/>
        </w:rPr>
        <w:t xml:space="preserve">1 </w:t>
      </w:r>
      <w:r w:rsidRPr="00E57372">
        <w:rPr>
          <w:rFonts w:cs="Arial"/>
          <w:sz w:val="19"/>
          <w:szCs w:val="19"/>
        </w:rPr>
        <w:t>jest uprawniona</w:t>
      </w:r>
      <w:r w:rsidR="00A92DA6" w:rsidRPr="00E57372">
        <w:rPr>
          <w:rFonts w:cs="Arial"/>
          <w:sz w:val="19"/>
          <w:szCs w:val="19"/>
        </w:rPr>
        <w:t xml:space="preserve"> do </w:t>
      </w:r>
      <w:r w:rsidR="00684D7C" w:rsidRPr="00E57372">
        <w:rPr>
          <w:rFonts w:cs="Arial"/>
          <w:sz w:val="19"/>
          <w:szCs w:val="19"/>
        </w:rPr>
        <w:t xml:space="preserve">samodzielnego </w:t>
      </w:r>
      <w:r w:rsidRPr="00E57372">
        <w:rPr>
          <w:rFonts w:cs="Arial"/>
          <w:sz w:val="19"/>
          <w:szCs w:val="19"/>
        </w:rPr>
        <w:t>wykonywania czynności związanych</w:t>
      </w:r>
      <w:r w:rsidR="00A92DA6" w:rsidRPr="00E57372">
        <w:rPr>
          <w:rFonts w:cs="Arial"/>
          <w:sz w:val="19"/>
          <w:szCs w:val="19"/>
        </w:rPr>
        <w:t xml:space="preserve"> z </w:t>
      </w:r>
      <w:r w:rsidRPr="00E57372">
        <w:rPr>
          <w:rFonts w:cs="Arial"/>
          <w:sz w:val="19"/>
          <w:szCs w:val="19"/>
        </w:rPr>
        <w:t>realizacją obowiązków wynikających</w:t>
      </w:r>
      <w:r w:rsidR="00A92DA6" w:rsidRPr="00E57372">
        <w:rPr>
          <w:sz w:val="19"/>
          <w:szCs w:val="19"/>
        </w:rPr>
        <w:t xml:space="preserve"> z </w:t>
      </w:r>
      <w:r w:rsidRPr="00E57372">
        <w:rPr>
          <w:sz w:val="19"/>
          <w:szCs w:val="19"/>
        </w:rPr>
        <w:t>Umowy,</w:t>
      </w:r>
      <w:r w:rsidR="00A92DA6" w:rsidRPr="00E57372">
        <w:rPr>
          <w:sz w:val="19"/>
          <w:szCs w:val="19"/>
        </w:rPr>
        <w:t xml:space="preserve"> z </w:t>
      </w:r>
      <w:r w:rsidRPr="00E57372">
        <w:rPr>
          <w:sz w:val="19"/>
          <w:szCs w:val="19"/>
        </w:rPr>
        <w:t>zastrz</w:t>
      </w:r>
      <w:r w:rsidR="00684D7C" w:rsidRPr="00E57372">
        <w:rPr>
          <w:sz w:val="19"/>
          <w:szCs w:val="19"/>
        </w:rPr>
        <w:t xml:space="preserve">eżeniem postanowień ust. </w:t>
      </w:r>
      <w:r w:rsidR="00990504" w:rsidRPr="00E57372">
        <w:rPr>
          <w:sz w:val="19"/>
          <w:szCs w:val="19"/>
        </w:rPr>
        <w:t>2</w:t>
      </w:r>
      <w:r w:rsidR="00090ED6">
        <w:rPr>
          <w:sz w:val="19"/>
          <w:szCs w:val="19"/>
        </w:rPr>
        <w:t>,</w:t>
      </w:r>
      <w:r w:rsidR="00684D7C" w:rsidRPr="00E57372">
        <w:rPr>
          <w:sz w:val="19"/>
          <w:szCs w:val="19"/>
        </w:rPr>
        <w:t xml:space="preserve"> oraz </w:t>
      </w:r>
      <w:r w:rsidR="00B6048B" w:rsidRPr="00E57372">
        <w:rPr>
          <w:sz w:val="19"/>
          <w:szCs w:val="19"/>
        </w:rPr>
        <w:t xml:space="preserve">wykonywania </w:t>
      </w:r>
      <w:r w:rsidR="00684D7C" w:rsidRPr="00E57372">
        <w:rPr>
          <w:sz w:val="19"/>
          <w:szCs w:val="19"/>
        </w:rPr>
        <w:t>odbiorów częściowych</w:t>
      </w:r>
      <w:r w:rsidR="00A92DA6" w:rsidRPr="00E57372">
        <w:rPr>
          <w:sz w:val="19"/>
          <w:szCs w:val="19"/>
        </w:rPr>
        <w:t xml:space="preserve"> i </w:t>
      </w:r>
      <w:r w:rsidR="00684D7C" w:rsidRPr="00E57372">
        <w:rPr>
          <w:sz w:val="19"/>
          <w:szCs w:val="19"/>
        </w:rPr>
        <w:t>odbioru końcowego,</w:t>
      </w:r>
      <w:r w:rsidR="00A92DA6" w:rsidRPr="00E57372">
        <w:rPr>
          <w:sz w:val="19"/>
          <w:szCs w:val="19"/>
        </w:rPr>
        <w:t xml:space="preserve"> dla </w:t>
      </w:r>
      <w:r w:rsidR="00684D7C" w:rsidRPr="00E57372">
        <w:rPr>
          <w:sz w:val="19"/>
          <w:szCs w:val="19"/>
        </w:rPr>
        <w:t>których przeprowadzenia Zamawiający wyznaczy komisję odbioru.</w:t>
      </w:r>
    </w:p>
    <w:p w14:paraId="29A13F21" w14:textId="2D6525B1"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Zamawiający może według swojego uznania wskazać innych swoich reprezentantów</w:t>
      </w:r>
      <w:r w:rsidR="00A92DA6" w:rsidRPr="00E57372">
        <w:rPr>
          <w:sz w:val="19"/>
          <w:szCs w:val="19"/>
        </w:rPr>
        <w:t xml:space="preserve"> niż </w:t>
      </w:r>
      <w:r w:rsidRPr="00E57372">
        <w:rPr>
          <w:sz w:val="19"/>
          <w:szCs w:val="19"/>
        </w:rPr>
        <w:t>określono</w:t>
      </w:r>
      <w:r w:rsidR="00A92DA6" w:rsidRPr="00E57372">
        <w:rPr>
          <w:sz w:val="19"/>
          <w:szCs w:val="19"/>
        </w:rPr>
        <w:t xml:space="preserve"> w </w:t>
      </w:r>
      <w:r w:rsidRPr="00E57372">
        <w:rPr>
          <w:sz w:val="19"/>
          <w:szCs w:val="19"/>
        </w:rPr>
        <w:t xml:space="preserve">ust. </w:t>
      </w:r>
      <w:r w:rsidR="00990504" w:rsidRPr="00E57372">
        <w:rPr>
          <w:sz w:val="19"/>
          <w:szCs w:val="19"/>
        </w:rPr>
        <w:t>1</w:t>
      </w:r>
      <w:r w:rsidR="0072305D">
        <w:rPr>
          <w:sz w:val="19"/>
          <w:szCs w:val="19"/>
        </w:rPr>
        <w:t xml:space="preserve"> pkt 1)</w:t>
      </w:r>
      <w:r w:rsidR="00990504" w:rsidRPr="00E57372">
        <w:rPr>
          <w:sz w:val="19"/>
          <w:szCs w:val="19"/>
        </w:rPr>
        <w:t xml:space="preserve"> </w:t>
      </w:r>
      <w:r w:rsidR="00A92DA6" w:rsidRPr="00E57372">
        <w:rPr>
          <w:sz w:val="19"/>
          <w:szCs w:val="19"/>
        </w:rPr>
        <w:t>dla </w:t>
      </w:r>
      <w:r w:rsidRPr="00E57372">
        <w:rPr>
          <w:sz w:val="19"/>
          <w:szCs w:val="19"/>
        </w:rPr>
        <w:t>realizacji czynności określonych</w:t>
      </w:r>
      <w:r w:rsidR="00A92DA6" w:rsidRPr="00E57372">
        <w:rPr>
          <w:sz w:val="19"/>
          <w:szCs w:val="19"/>
        </w:rPr>
        <w:t xml:space="preserve"> w </w:t>
      </w:r>
      <w:r w:rsidRPr="00E57372">
        <w:rPr>
          <w:sz w:val="19"/>
          <w:szCs w:val="19"/>
        </w:rPr>
        <w:t xml:space="preserve">ust. </w:t>
      </w:r>
      <w:r w:rsidR="00990504" w:rsidRPr="00E57372">
        <w:rPr>
          <w:sz w:val="19"/>
          <w:szCs w:val="19"/>
        </w:rPr>
        <w:t>2 i 3</w:t>
      </w:r>
      <w:r w:rsidRPr="00E57372">
        <w:rPr>
          <w:sz w:val="19"/>
          <w:szCs w:val="19"/>
        </w:rPr>
        <w:t xml:space="preserve"> leżących po stronie Zamawiającego.</w:t>
      </w:r>
    </w:p>
    <w:p w14:paraId="689B8A8A" w14:textId="281BC8E1"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wskazanych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Pr="00E57372">
        <w:rPr>
          <w:sz w:val="19"/>
          <w:szCs w:val="19"/>
        </w:rPr>
        <w:t>pkt 2) wymaga uprzedniej pisemnej zgody Zamawiającego.</w:t>
      </w:r>
    </w:p>
    <w:p w14:paraId="321EC852" w14:textId="125BBD91" w:rsidR="006D78D1"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wymienionych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00A92DA6" w:rsidRPr="00E57372">
        <w:rPr>
          <w:sz w:val="19"/>
          <w:szCs w:val="19"/>
        </w:rPr>
        <w:t>nie </w:t>
      </w:r>
      <w:r w:rsidRPr="00E57372">
        <w:rPr>
          <w:sz w:val="19"/>
          <w:szCs w:val="19"/>
        </w:rPr>
        <w:t>wymaga aneksu</w:t>
      </w:r>
      <w:r w:rsidR="00A92DA6" w:rsidRPr="00E57372">
        <w:rPr>
          <w:sz w:val="19"/>
          <w:szCs w:val="19"/>
        </w:rPr>
        <w:t xml:space="preserve"> do </w:t>
      </w:r>
      <w:r w:rsidRPr="00E57372">
        <w:rPr>
          <w:sz w:val="19"/>
          <w:szCs w:val="19"/>
        </w:rPr>
        <w:t>Umowy.</w:t>
      </w:r>
    </w:p>
    <w:p w14:paraId="4CB0B647" w14:textId="1CB52135" w:rsidR="00451C4C" w:rsidRPr="002B33D6" w:rsidRDefault="00451C4C" w:rsidP="00BE191C">
      <w:pPr>
        <w:spacing w:before="240"/>
        <w:ind w:left="-425"/>
        <w:jc w:val="center"/>
        <w:rPr>
          <w:b/>
          <w:sz w:val="19"/>
          <w:szCs w:val="19"/>
        </w:rPr>
      </w:pPr>
      <w:r w:rsidRPr="002B33D6">
        <w:rPr>
          <w:rFonts w:ascii="Arial" w:hAnsi="Arial" w:cs="Arial"/>
          <w:b/>
          <w:sz w:val="19"/>
          <w:szCs w:val="19"/>
        </w:rPr>
        <w:t xml:space="preserve">§ </w:t>
      </w:r>
      <w:r w:rsidR="00E57372">
        <w:rPr>
          <w:rFonts w:ascii="Arial" w:hAnsi="Arial" w:cs="Arial"/>
          <w:b/>
          <w:sz w:val="19"/>
          <w:szCs w:val="19"/>
        </w:rPr>
        <w:t>5</w:t>
      </w:r>
      <w:r w:rsidR="0093043D" w:rsidRPr="002B33D6">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DA3E53" w:rsidRPr="002B33D6" w14:paraId="3AA28F59" w14:textId="053DCBD6" w:rsidTr="000F2C94">
        <w:trPr>
          <w:trHeight w:val="1134"/>
        </w:trPr>
        <w:tc>
          <w:tcPr>
            <w:tcW w:w="9356" w:type="dxa"/>
            <w:tcBorders>
              <w:top w:val="nil"/>
              <w:left w:val="nil"/>
              <w:right w:val="nil"/>
            </w:tcBorders>
            <w:vAlign w:val="center"/>
          </w:tcPr>
          <w:p w14:paraId="2C03FF97" w14:textId="1D2578C6" w:rsidR="000F2C94" w:rsidRPr="0064731F" w:rsidRDefault="000F2C94" w:rsidP="002221B4">
            <w:pPr>
              <w:pStyle w:val="IIUstp"/>
              <w:numPr>
                <w:ilvl w:val="0"/>
                <w:numId w:val="33"/>
              </w:numPr>
              <w:spacing w:after="0"/>
              <w:ind w:right="219"/>
              <w:contextualSpacing w:val="0"/>
              <w:rPr>
                <w:sz w:val="19"/>
                <w:szCs w:val="19"/>
              </w:rPr>
            </w:pPr>
            <w:r w:rsidRPr="002B33D6">
              <w:rPr>
                <w:sz w:val="19"/>
                <w:szCs w:val="19"/>
              </w:rPr>
              <w:t xml:space="preserve">Czy dla Umowy przewidziano wymóg wniesienia </w:t>
            </w:r>
            <w:r w:rsidRPr="0064731F">
              <w:rPr>
                <w:sz w:val="19"/>
                <w:szCs w:val="19"/>
              </w:rPr>
              <w:t xml:space="preserve">zabezpieczenia należytego wykonania Umowy: </w:t>
            </w:r>
            <w:r w:rsidRPr="0064731F">
              <w:rPr>
                <w:sz w:val="19"/>
              </w:rPr>
              <w:t xml:space="preserve"> </w:t>
            </w:r>
          </w:p>
          <w:p w14:paraId="0D1665EC" w14:textId="2F7F3E6E" w:rsidR="000F2C94" w:rsidRPr="0064731F" w:rsidRDefault="000F2C94" w:rsidP="006E742A">
            <w:pPr>
              <w:pStyle w:val="IIUstp"/>
              <w:numPr>
                <w:ilvl w:val="0"/>
                <w:numId w:val="0"/>
              </w:numPr>
              <w:spacing w:after="0"/>
              <w:ind w:left="235" w:right="219"/>
              <w:contextualSpacing w:val="0"/>
              <w:rPr>
                <w:sz w:val="18"/>
                <w:szCs w:val="19"/>
              </w:rPr>
            </w:pPr>
            <w:r w:rsidRPr="0064731F">
              <w:rPr>
                <w:i/>
                <w:sz w:val="12"/>
                <w:szCs w:val="16"/>
              </w:rPr>
              <w:t>/</w:t>
            </w:r>
            <w:r w:rsidRPr="0064731F">
              <w:rPr>
                <w:i/>
                <w:sz w:val="12"/>
              </w:rPr>
              <w:t xml:space="preserve">zaznaczyć wariant </w:t>
            </w:r>
            <w:r w:rsidRPr="0064731F">
              <w:rPr>
                <w:i/>
                <w:sz w:val="12"/>
                <w:szCs w:val="16"/>
              </w:rPr>
              <w:t xml:space="preserve">„TAK” albo „NIE”, </w:t>
            </w:r>
            <w:r w:rsidRPr="0064731F">
              <w:rPr>
                <w:i/>
                <w:sz w:val="12"/>
              </w:rPr>
              <w:t>zgodnie z</w:t>
            </w:r>
            <w:r w:rsidRPr="0064731F">
              <w:rPr>
                <w:i/>
                <w:sz w:val="12"/>
                <w:szCs w:val="16"/>
              </w:rPr>
              <w:t xml:space="preserve"> </w:t>
            </w:r>
            <w:r w:rsidRPr="0064731F">
              <w:rPr>
                <w:i/>
                <w:sz w:val="12"/>
              </w:rPr>
              <w:t>warunkami zamówienia</w:t>
            </w:r>
            <w:r w:rsidRPr="0064731F">
              <w:rPr>
                <w:i/>
                <w:sz w:val="12"/>
                <w:szCs w:val="16"/>
              </w:rPr>
              <w:t>/</w:t>
            </w:r>
            <w:r w:rsidRPr="0064731F">
              <w:rPr>
                <w:sz w:val="18"/>
                <w:szCs w:val="19"/>
              </w:rPr>
              <w:t xml:space="preserve"> </w:t>
            </w:r>
          </w:p>
          <w:p w14:paraId="7BC964DB" w14:textId="58AC2E9C" w:rsidR="000F2C94" w:rsidRPr="002B33D6" w:rsidRDefault="000F2C94" w:rsidP="0072305D">
            <w:pPr>
              <w:pStyle w:val="IIUstp"/>
              <w:numPr>
                <w:ilvl w:val="0"/>
                <w:numId w:val="0"/>
              </w:numPr>
              <w:spacing w:after="0"/>
              <w:ind w:left="235" w:right="219"/>
              <w:contextualSpacing w:val="0"/>
              <w:rPr>
                <w:i/>
                <w:sz w:val="12"/>
                <w:szCs w:val="16"/>
              </w:rPr>
            </w:pPr>
            <w:r w:rsidRPr="0064731F">
              <w:rPr>
                <w:sz w:val="18"/>
                <w:szCs w:val="19"/>
              </w:rPr>
              <w:t xml:space="preserve">W </w:t>
            </w:r>
            <w:r w:rsidRPr="0064731F">
              <w:rPr>
                <w:sz w:val="18"/>
              </w:rPr>
              <w:t xml:space="preserve">przypadku braku wymogu wniesienia przedmiotowego zabezpieczenia </w:t>
            </w:r>
            <w:r w:rsidR="005C0881">
              <w:rPr>
                <w:sz w:val="18"/>
              </w:rPr>
              <w:t>–</w:t>
            </w:r>
            <w:r w:rsidRPr="0064731F">
              <w:rPr>
                <w:sz w:val="18"/>
              </w:rPr>
              <w:t xml:space="preserve"> do</w:t>
            </w:r>
            <w:r w:rsidRPr="0064731F">
              <w:rPr>
                <w:sz w:val="18"/>
                <w:szCs w:val="19"/>
              </w:rPr>
              <w:t xml:space="preserve"> </w:t>
            </w:r>
            <w:r w:rsidRPr="0064731F">
              <w:rPr>
                <w:sz w:val="18"/>
              </w:rPr>
              <w:t>Umowy nie</w:t>
            </w:r>
            <w:r w:rsidRPr="0064731F">
              <w:rPr>
                <w:sz w:val="18"/>
                <w:szCs w:val="19"/>
              </w:rPr>
              <w:t xml:space="preserve"> </w:t>
            </w:r>
            <w:r w:rsidRPr="0064731F">
              <w:rPr>
                <w:sz w:val="18"/>
              </w:rPr>
              <w:t>stosuje się postanowień §</w:t>
            </w:r>
            <w:r w:rsidR="005C0881">
              <w:rPr>
                <w:sz w:val="18"/>
              </w:rPr>
              <w:t xml:space="preserve"> </w:t>
            </w:r>
            <w:r w:rsidR="00CA2971">
              <w:rPr>
                <w:sz w:val="18"/>
              </w:rPr>
              <w:t>7</w:t>
            </w:r>
            <w:r w:rsidR="00CA2971" w:rsidRPr="0064731F">
              <w:rPr>
                <w:sz w:val="18"/>
              </w:rPr>
              <w:t xml:space="preserve"> </w:t>
            </w:r>
            <w:r w:rsidRPr="0064731F">
              <w:rPr>
                <w:sz w:val="18"/>
              </w:rPr>
              <w:t xml:space="preserve">ust. 1 pkt 4) </w:t>
            </w:r>
            <w:r w:rsidR="00CA2971">
              <w:rPr>
                <w:sz w:val="18"/>
              </w:rPr>
              <w:t>Umowy</w:t>
            </w:r>
            <w:r w:rsidRPr="0064731F">
              <w:rPr>
                <w:sz w:val="18"/>
              </w:rPr>
              <w:t>, §</w:t>
            </w:r>
            <w:r w:rsidR="005C0881">
              <w:rPr>
                <w:sz w:val="18"/>
              </w:rPr>
              <w:t xml:space="preserve"> </w:t>
            </w:r>
            <w:r w:rsidRPr="0064731F">
              <w:rPr>
                <w:sz w:val="18"/>
              </w:rPr>
              <w:t>1</w:t>
            </w:r>
            <w:r w:rsidR="0064731F" w:rsidRPr="0064731F">
              <w:rPr>
                <w:sz w:val="18"/>
              </w:rPr>
              <w:t>2</w:t>
            </w:r>
            <w:r w:rsidRPr="0064731F">
              <w:rPr>
                <w:sz w:val="18"/>
              </w:rPr>
              <w:t xml:space="preserve"> ust. </w:t>
            </w:r>
            <w:r w:rsidR="00836519">
              <w:rPr>
                <w:sz w:val="18"/>
              </w:rPr>
              <w:t>7</w:t>
            </w:r>
            <w:r w:rsidRPr="0064731F">
              <w:rPr>
                <w:sz w:val="18"/>
              </w:rPr>
              <w:t xml:space="preserve"> OWU oraz §</w:t>
            </w:r>
            <w:r w:rsidR="005C0881">
              <w:rPr>
                <w:sz w:val="18"/>
              </w:rPr>
              <w:t xml:space="preserve"> </w:t>
            </w:r>
            <w:r w:rsidRPr="0064731F">
              <w:rPr>
                <w:sz w:val="18"/>
              </w:rPr>
              <w:t>1</w:t>
            </w:r>
            <w:r w:rsidR="0064731F" w:rsidRPr="0064731F">
              <w:rPr>
                <w:sz w:val="18"/>
              </w:rPr>
              <w:t>4</w:t>
            </w:r>
            <w:r w:rsidRPr="0064731F">
              <w:rPr>
                <w:sz w:val="18"/>
              </w:rPr>
              <w:t xml:space="preserve"> OWU</w:t>
            </w:r>
            <w:r w:rsidR="005C0881">
              <w:rPr>
                <w:sz w:val="18"/>
              </w:rPr>
              <w:t>.</w:t>
            </w:r>
          </w:p>
        </w:tc>
        <w:tc>
          <w:tcPr>
            <w:tcW w:w="1554" w:type="dxa"/>
            <w:tcBorders>
              <w:top w:val="nil"/>
              <w:left w:val="nil"/>
              <w:bottom w:val="dashed" w:sz="4" w:space="0" w:color="auto"/>
              <w:right w:val="nil"/>
            </w:tcBorders>
            <w:vAlign w:val="center"/>
          </w:tcPr>
          <w:p w14:paraId="57CCA33F" w14:textId="77777777" w:rsidR="000F2C94" w:rsidRPr="002B33D6" w:rsidRDefault="000F2C94" w:rsidP="00B614E3">
            <w:pPr>
              <w:pStyle w:val="IIUstp"/>
              <w:numPr>
                <w:ilvl w:val="0"/>
                <w:numId w:val="0"/>
              </w:numPr>
              <w:spacing w:after="0"/>
              <w:ind w:left="159" w:right="272" w:firstLine="11"/>
              <w:contextualSpacing w:val="0"/>
              <w:rPr>
                <w:sz w:val="19"/>
              </w:rPr>
            </w:pPr>
            <w:r w:rsidRPr="002B33D6">
              <w:rPr>
                <w:szCs w:val="19"/>
              </w:rPr>
              <w:t>NIE</w:t>
            </w:r>
            <w:r w:rsidRPr="002B33D6">
              <w:rPr>
                <w:sz w:val="19"/>
                <w:szCs w:val="19"/>
              </w:rPr>
              <w:tab/>
            </w:r>
            <w:r w:rsidRPr="002B33D6">
              <w:rPr>
                <w:rFonts w:ascii="MS Gothic" w:eastAsia="MS Gothic" w:hAnsi="MS Gothic" w:hint="eastAsia"/>
                <w:szCs w:val="19"/>
              </w:rPr>
              <w:t>☐</w:t>
            </w:r>
          </w:p>
        </w:tc>
      </w:tr>
      <w:tr w:rsidR="00DA3E53" w:rsidRPr="00DA3E53" w14:paraId="0E1612AC" w14:textId="77777777" w:rsidTr="000F2C94">
        <w:trPr>
          <w:trHeight w:val="1134"/>
        </w:trPr>
        <w:tc>
          <w:tcPr>
            <w:tcW w:w="9356" w:type="dxa"/>
            <w:tcBorders>
              <w:right w:val="nil"/>
            </w:tcBorders>
            <w:vAlign w:val="center"/>
          </w:tcPr>
          <w:p w14:paraId="12EB5BBF" w14:textId="77777777" w:rsidR="000F2C94" w:rsidRPr="0064731F" w:rsidRDefault="00000000" w:rsidP="000F2C94">
            <w:pPr>
              <w:pStyle w:val="IIUstp"/>
              <w:numPr>
                <w:ilvl w:val="0"/>
                <w:numId w:val="0"/>
              </w:numPr>
              <w:spacing w:after="0"/>
              <w:ind w:left="170"/>
              <w:contextualSpacing w:val="0"/>
              <w:jc w:val="left"/>
              <w:rPr>
                <w:i/>
                <w:color w:val="4F81BD" w:themeColor="accent1"/>
                <w:sz w:val="12"/>
                <w:szCs w:val="16"/>
              </w:rPr>
            </w:pPr>
            <w:sdt>
              <w:sdtPr>
                <w:rPr>
                  <w:color w:val="4F81BD" w:themeColor="accent1"/>
                  <w:szCs w:val="19"/>
                </w:rPr>
                <w:id w:val="231658562"/>
                <w14:checkbox>
                  <w14:checked w14:val="0"/>
                  <w14:checkedState w14:val="2612" w14:font="MS Gothic"/>
                  <w14:uncheckedState w14:val="2610" w14:font="MS Gothic"/>
                </w14:checkbox>
              </w:sdtPr>
              <w:sdtContent>
                <w:r w:rsidR="000F2C94" w:rsidRPr="0064731F">
                  <w:rPr>
                    <w:i/>
                    <w:color w:val="4F81BD" w:themeColor="accent1"/>
                    <w:sz w:val="12"/>
                    <w:szCs w:val="16"/>
                  </w:rPr>
                  <w:t>/</w:t>
                </w:r>
              </w:sdtContent>
            </w:sdt>
            <w:r w:rsidR="000F2C94" w:rsidRPr="0064731F">
              <w:rPr>
                <w:color w:val="4F81BD" w:themeColor="accent1"/>
                <w:sz w:val="14"/>
              </w:rPr>
              <w:t xml:space="preserve"> </w:t>
            </w:r>
            <w:r w:rsidR="000F2C94" w:rsidRPr="0064731F">
              <w:rPr>
                <w:i/>
                <w:color w:val="4F81BD" w:themeColor="accent1"/>
                <w:sz w:val="12"/>
                <w:szCs w:val="16"/>
              </w:rPr>
              <w:t xml:space="preserve">w przypadku zaznaczenia „TAK” należy wypełnić niniejsze pole, w przypadku zaznaczenia „NIE” niniejsze pole należy usunąć lub przekreślić/ </w:t>
            </w:r>
          </w:p>
          <w:p w14:paraId="6A2B57AC" w14:textId="4151F27A" w:rsidR="000F2C94" w:rsidRPr="002B33D6" w:rsidRDefault="000F2C94" w:rsidP="000F2C94">
            <w:pPr>
              <w:pStyle w:val="IIUstp"/>
              <w:numPr>
                <w:ilvl w:val="0"/>
                <w:numId w:val="0"/>
              </w:numPr>
              <w:spacing w:line="260" w:lineRule="exact"/>
              <w:ind w:left="172" w:right="177"/>
              <w:contextualSpacing w:val="0"/>
              <w:rPr>
                <w:sz w:val="18"/>
              </w:rPr>
            </w:pPr>
            <w:r w:rsidRPr="002B33D6">
              <w:rPr>
                <w:sz w:val="18"/>
              </w:rPr>
              <w:t xml:space="preserve">Wykonawca wniesie na rzecz Zamawiającego zabezpieczenie należytego wykonania Umowy w wysokości </w:t>
            </w:r>
            <w:r w:rsidRPr="002B33D6">
              <w:rPr>
                <w:sz w:val="18"/>
                <w:bdr w:val="single" w:sz="4" w:space="0" w:color="auto"/>
              </w:rPr>
              <w:t>…….</w:t>
            </w:r>
            <w:r w:rsidRPr="002B33D6">
              <w:rPr>
                <w:sz w:val="18"/>
              </w:rPr>
              <w:t xml:space="preserve"> % wynagrodzenia (z podatkiem VAT) określonego w §</w:t>
            </w:r>
            <w:r w:rsidR="005C0881">
              <w:rPr>
                <w:sz w:val="18"/>
              </w:rPr>
              <w:t xml:space="preserve"> </w:t>
            </w:r>
            <w:r w:rsidR="00F00BFD" w:rsidRPr="002B33D6">
              <w:rPr>
                <w:sz w:val="18"/>
              </w:rPr>
              <w:t>3</w:t>
            </w:r>
            <w:r w:rsidRPr="002B33D6">
              <w:rPr>
                <w:sz w:val="18"/>
              </w:rPr>
              <w:t xml:space="preserve"> ust. </w:t>
            </w:r>
            <w:r w:rsidR="00F00BFD" w:rsidRPr="002B33D6">
              <w:rPr>
                <w:sz w:val="18"/>
              </w:rPr>
              <w:t>1</w:t>
            </w:r>
            <w:r w:rsidRPr="002B33D6">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DA3E53" w:rsidRPr="002B33D6" w14:paraId="1ECCB4F1" w14:textId="77777777" w:rsidTr="000256C5">
              <w:trPr>
                <w:trHeight w:val="318"/>
              </w:trPr>
              <w:tc>
                <w:tcPr>
                  <w:tcW w:w="2164" w:type="dxa"/>
                  <w:tcBorders>
                    <w:top w:val="nil"/>
                    <w:left w:val="nil"/>
                    <w:bottom w:val="nil"/>
                  </w:tcBorders>
                  <w:vAlign w:val="center"/>
                </w:tcPr>
                <w:p w14:paraId="1BCF3E8C" w14:textId="77777777" w:rsidR="000F2C94" w:rsidRPr="002B33D6" w:rsidRDefault="000F2C94" w:rsidP="00887296">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czyli kwotę :</w:t>
                  </w:r>
                </w:p>
              </w:tc>
              <w:tc>
                <w:tcPr>
                  <w:tcW w:w="5518" w:type="dxa"/>
                </w:tcPr>
                <w:p w14:paraId="789F4B43" w14:textId="77777777" w:rsidR="000F2C94" w:rsidRPr="002B33D6" w:rsidRDefault="000F2C94" w:rsidP="00887296">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2173158" w14:textId="77777777" w:rsidR="000F2C94" w:rsidRPr="002B33D6" w:rsidRDefault="000F2C94" w:rsidP="00887296">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2B33D6">
                    <w:rPr>
                      <w:sz w:val="18"/>
                    </w:rPr>
                    <w:t>zł</w:t>
                  </w:r>
                </w:p>
              </w:tc>
            </w:tr>
            <w:tr w:rsidR="00DA3E53" w:rsidRPr="002B33D6" w14:paraId="2560B3E9" w14:textId="77777777" w:rsidTr="000256C5">
              <w:trPr>
                <w:trHeight w:val="318"/>
              </w:trPr>
              <w:tc>
                <w:tcPr>
                  <w:tcW w:w="2164" w:type="dxa"/>
                  <w:tcBorders>
                    <w:top w:val="nil"/>
                    <w:left w:val="nil"/>
                    <w:bottom w:val="nil"/>
                  </w:tcBorders>
                  <w:vAlign w:val="center"/>
                </w:tcPr>
                <w:p w14:paraId="2E464F54" w14:textId="77777777" w:rsidR="000F2C94" w:rsidRPr="002B33D6" w:rsidRDefault="000F2C94" w:rsidP="00887296">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słownie w zł :</w:t>
                  </w:r>
                </w:p>
              </w:tc>
              <w:tc>
                <w:tcPr>
                  <w:tcW w:w="5518" w:type="dxa"/>
                </w:tcPr>
                <w:p w14:paraId="5A5E11D2" w14:textId="77777777" w:rsidR="000F2C94" w:rsidRPr="002B33D6" w:rsidRDefault="000F2C94" w:rsidP="00887296">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65DE89FE" w14:textId="77777777" w:rsidR="000F2C94" w:rsidRPr="002B33D6" w:rsidRDefault="000F2C94" w:rsidP="00887296">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DA3E53" w:rsidRPr="002B33D6" w14:paraId="5D0DC7FD" w14:textId="77777777" w:rsidTr="000256C5">
              <w:trPr>
                <w:trHeight w:val="318"/>
              </w:trPr>
              <w:tc>
                <w:tcPr>
                  <w:tcW w:w="2164" w:type="dxa"/>
                  <w:tcBorders>
                    <w:top w:val="nil"/>
                    <w:left w:val="nil"/>
                    <w:bottom w:val="nil"/>
                  </w:tcBorders>
                  <w:vAlign w:val="center"/>
                </w:tcPr>
                <w:p w14:paraId="09E2B4EF" w14:textId="77777777" w:rsidR="000F2C94" w:rsidRPr="002B33D6" w:rsidRDefault="000F2C94" w:rsidP="00887296">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 xml:space="preserve"> w formie</w:t>
                  </w:r>
                </w:p>
              </w:tc>
              <w:tc>
                <w:tcPr>
                  <w:tcW w:w="5518" w:type="dxa"/>
                </w:tcPr>
                <w:p w14:paraId="5943ECA5" w14:textId="77777777" w:rsidR="000F2C94" w:rsidRPr="002B33D6" w:rsidRDefault="000F2C94" w:rsidP="00887296">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DDA5C25" w14:textId="77777777" w:rsidR="000F2C94" w:rsidRPr="002B33D6" w:rsidRDefault="000F2C94" w:rsidP="00887296">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529C54" w:rsidR="000F2C94" w:rsidRDefault="000F2C94" w:rsidP="000F2C94">
            <w:pPr>
              <w:pStyle w:val="IIUstp"/>
              <w:numPr>
                <w:ilvl w:val="0"/>
                <w:numId w:val="0"/>
              </w:numPr>
              <w:ind w:left="172"/>
              <w:rPr>
                <w:sz w:val="18"/>
              </w:rPr>
            </w:pPr>
            <w:r w:rsidRPr="00CA2971">
              <w:rPr>
                <w:sz w:val="18"/>
              </w:rPr>
              <w:t>w terminie do 14 dni od daty zawarcia Umowy</w:t>
            </w:r>
            <w:r w:rsidR="00A00D73" w:rsidRPr="00CA2971">
              <w:rPr>
                <w:sz w:val="18"/>
              </w:rPr>
              <w:t xml:space="preserve"> </w:t>
            </w:r>
            <w:r w:rsidR="009E678F" w:rsidRPr="00CA2971">
              <w:rPr>
                <w:sz w:val="18"/>
              </w:rPr>
              <w:t xml:space="preserve">w przypadku </w:t>
            </w:r>
            <w:r w:rsidR="00A00D73" w:rsidRPr="00CA2971">
              <w:rPr>
                <w:sz w:val="18"/>
              </w:rPr>
              <w:t>zabezpieczeń składanych w formie niepieniężnej, a w przypadku zabezpieczeń</w:t>
            </w:r>
            <w:r w:rsidR="009E678F" w:rsidRPr="00CA2971">
              <w:rPr>
                <w:sz w:val="18"/>
              </w:rPr>
              <w:t xml:space="preserve"> w formie </w:t>
            </w:r>
            <w:r w:rsidR="00A00D73" w:rsidRPr="00CA2971">
              <w:rPr>
                <w:sz w:val="18"/>
              </w:rPr>
              <w:t xml:space="preserve"> </w:t>
            </w:r>
            <w:r w:rsidR="009E678F" w:rsidRPr="00CA2971">
              <w:rPr>
                <w:sz w:val="18"/>
              </w:rPr>
              <w:t xml:space="preserve">pieniężnej </w:t>
            </w:r>
            <w:r w:rsidR="00A00D73" w:rsidRPr="00CA2971">
              <w:rPr>
                <w:sz w:val="18"/>
              </w:rPr>
              <w:t>– najpóźniej w dacie zawarcia Umowy</w:t>
            </w:r>
            <w:r w:rsidRPr="00CA2971">
              <w:rPr>
                <w:sz w:val="18"/>
              </w:rPr>
              <w:t>.</w:t>
            </w:r>
          </w:p>
          <w:p w14:paraId="15E43BE6" w14:textId="43F57AA4" w:rsidR="005C0881" w:rsidRDefault="005C0881" w:rsidP="000F2C94">
            <w:pPr>
              <w:pStyle w:val="IIUstp"/>
              <w:numPr>
                <w:ilvl w:val="0"/>
                <w:numId w:val="0"/>
              </w:numPr>
              <w:ind w:left="172"/>
              <w:rPr>
                <w:sz w:val="18"/>
              </w:rPr>
            </w:pPr>
          </w:p>
          <w:p w14:paraId="2036774A" w14:textId="7B6676FD" w:rsidR="005C0881" w:rsidRPr="005C0881" w:rsidRDefault="005C0881" w:rsidP="00E14D90">
            <w:pPr>
              <w:pStyle w:val="IIUstp"/>
              <w:numPr>
                <w:ilvl w:val="0"/>
                <w:numId w:val="0"/>
              </w:numPr>
              <w:ind w:left="172"/>
              <w:rPr>
                <w:sz w:val="18"/>
              </w:rPr>
            </w:pPr>
            <w:r w:rsidRPr="005C0881">
              <w:rPr>
                <w:sz w:val="18"/>
              </w:rPr>
              <w:t xml:space="preserve">Zabezpieczenie należytego wykonania Umowy wniesione w pieniądzu Zamawiający zwraca na rachunek nr………………………………………………………… lub na inny rachunek wskazany przez osoby uprawnione do reprezentacji  Wykonawcy. </w:t>
            </w:r>
            <w:r w:rsidR="00775C2B">
              <w:rPr>
                <w:sz w:val="18"/>
              </w:rPr>
              <w:t>Zabezpieczenie</w:t>
            </w:r>
            <w:r w:rsidRPr="005C0881">
              <w:rPr>
                <w:sz w:val="18"/>
              </w:rPr>
              <w:t xml:space="preserve"> należytego wykonania </w:t>
            </w:r>
            <w:r w:rsidR="00775C2B">
              <w:rPr>
                <w:sz w:val="18"/>
              </w:rPr>
              <w:t>Umowy wniesione</w:t>
            </w:r>
            <w:r w:rsidRPr="005C0881">
              <w:rPr>
                <w:sz w:val="18"/>
              </w:rPr>
              <w:t xml:space="preserve"> </w:t>
            </w:r>
            <w:r w:rsidR="00775C2B">
              <w:rPr>
                <w:sz w:val="18"/>
              </w:rPr>
              <w:t>w postaci elektronicznej powinno zostać przesłane</w:t>
            </w:r>
            <w:r w:rsidRPr="005C0881">
              <w:rPr>
                <w:sz w:val="18"/>
              </w:rPr>
              <w:t xml:space="preserve"> na adres mailowy: …………………..</w:t>
            </w:r>
          </w:p>
          <w:p w14:paraId="3B6EC4F6" w14:textId="77777777" w:rsidR="005C0881" w:rsidRPr="00DA3E53" w:rsidRDefault="005C0881" w:rsidP="000F2C94">
            <w:pPr>
              <w:pStyle w:val="IIUstp"/>
              <w:numPr>
                <w:ilvl w:val="0"/>
                <w:numId w:val="0"/>
              </w:numPr>
              <w:ind w:left="172"/>
              <w:rPr>
                <w:color w:val="FF0000"/>
                <w:sz w:val="18"/>
                <w:szCs w:val="18"/>
              </w:rPr>
            </w:pPr>
          </w:p>
          <w:p w14:paraId="3782924F" w14:textId="77777777" w:rsidR="000F2C94" w:rsidRPr="00DA3E53" w:rsidRDefault="000F2C94" w:rsidP="000F2C94">
            <w:pPr>
              <w:pStyle w:val="IIUstp"/>
              <w:numPr>
                <w:ilvl w:val="0"/>
                <w:numId w:val="0"/>
              </w:numPr>
              <w:spacing w:after="0"/>
              <w:ind w:left="235" w:right="219"/>
              <w:contextualSpacing w:val="0"/>
              <w:rPr>
                <w:color w:val="FF0000"/>
                <w:sz w:val="19"/>
                <w:szCs w:val="19"/>
              </w:rPr>
            </w:pPr>
          </w:p>
        </w:tc>
        <w:tc>
          <w:tcPr>
            <w:tcW w:w="1554" w:type="dxa"/>
            <w:tcBorders>
              <w:top w:val="dashed" w:sz="4" w:space="0" w:color="auto"/>
              <w:left w:val="nil"/>
            </w:tcBorders>
            <w:vAlign w:val="center"/>
          </w:tcPr>
          <w:p w14:paraId="2733A7BC" w14:textId="2C4CD996" w:rsidR="000F2C94" w:rsidRPr="00DA3E53" w:rsidRDefault="000F2C94" w:rsidP="00B614E3">
            <w:pPr>
              <w:pStyle w:val="IIUstp"/>
              <w:numPr>
                <w:ilvl w:val="0"/>
                <w:numId w:val="0"/>
              </w:numPr>
              <w:spacing w:after="0"/>
              <w:ind w:left="159" w:right="272" w:firstLine="11"/>
              <w:contextualSpacing w:val="0"/>
              <w:rPr>
                <w:color w:val="FF0000"/>
                <w:szCs w:val="19"/>
              </w:rPr>
            </w:pPr>
            <w:r w:rsidRPr="0064731F">
              <w:rPr>
                <w:szCs w:val="19"/>
              </w:rPr>
              <w:t>TAK</w:t>
            </w:r>
            <w:r w:rsidRPr="0064731F">
              <w:rPr>
                <w:szCs w:val="19"/>
              </w:rPr>
              <w:tab/>
            </w:r>
            <w:sdt>
              <w:sdtPr>
                <w:rPr>
                  <w:szCs w:val="19"/>
                </w:rPr>
                <w:id w:val="-826586660"/>
                <w14:checkbox>
                  <w14:checked w14:val="0"/>
                  <w14:checkedState w14:val="2612" w14:font="MS Gothic"/>
                  <w14:uncheckedState w14:val="2610" w14:font="MS Gothic"/>
                </w14:checkbox>
              </w:sdtPr>
              <w:sdtContent>
                <w:r w:rsidR="00E14D90">
                  <w:rPr>
                    <w:rFonts w:ascii="MS Gothic" w:eastAsia="MS Gothic" w:hAnsi="MS Gothic" w:hint="eastAsia"/>
                    <w:szCs w:val="19"/>
                  </w:rPr>
                  <w:t>☐</w:t>
                </w:r>
              </w:sdtContent>
            </w:sdt>
          </w:p>
        </w:tc>
      </w:tr>
    </w:tbl>
    <w:p w14:paraId="53637637" w14:textId="3E9DDB4F" w:rsidR="001F1427" w:rsidRPr="00DA3E53" w:rsidRDefault="001F1427" w:rsidP="00F45031">
      <w:pPr>
        <w:pStyle w:val="Styl2"/>
        <w:numPr>
          <w:ilvl w:val="0"/>
          <w:numId w:val="0"/>
        </w:numPr>
        <w:spacing w:after="0" w:line="240" w:lineRule="auto"/>
        <w:contextualSpacing w:val="0"/>
        <w:rPr>
          <w:color w:val="FF0000"/>
          <w:sz w:val="6"/>
          <w:szCs w:val="6"/>
        </w:rPr>
      </w:pPr>
    </w:p>
    <w:p w14:paraId="2810B3A5" w14:textId="1BF8C4B8" w:rsidR="001F1427" w:rsidRPr="00DA3E53" w:rsidRDefault="001F1427" w:rsidP="00F336FC">
      <w:pPr>
        <w:pStyle w:val="IIUstp"/>
        <w:numPr>
          <w:ilvl w:val="0"/>
          <w:numId w:val="0"/>
        </w:numPr>
        <w:spacing w:after="480"/>
        <w:ind w:left="105"/>
        <w:rPr>
          <w:color w:val="FF0000"/>
          <w:sz w:val="6"/>
          <w:szCs w:val="6"/>
        </w:rPr>
      </w:pPr>
    </w:p>
    <w:p w14:paraId="542E065C" w14:textId="2E2A6C74" w:rsidR="00F336FC" w:rsidRPr="00DA3E53" w:rsidRDefault="00F336FC" w:rsidP="00B614E3">
      <w:pPr>
        <w:pStyle w:val="IIUstp"/>
        <w:numPr>
          <w:ilvl w:val="0"/>
          <w:numId w:val="0"/>
        </w:numPr>
        <w:spacing w:before="120"/>
        <w:ind w:left="340" w:right="34"/>
        <w:contextualSpacing w:val="0"/>
        <w:jc w:val="center"/>
        <w:rPr>
          <w:color w:val="FF0000"/>
          <w:sz w:val="6"/>
          <w:szCs w:val="6"/>
        </w:rPr>
      </w:pPr>
    </w:p>
    <w:p w14:paraId="4D9F25C9" w14:textId="3A498AC4" w:rsidR="000E588B" w:rsidRPr="0064731F" w:rsidRDefault="000E588B" w:rsidP="00BE191C">
      <w:pPr>
        <w:pStyle w:val="IIUstp"/>
        <w:numPr>
          <w:ilvl w:val="0"/>
          <w:numId w:val="0"/>
        </w:numPr>
        <w:spacing w:before="120"/>
        <w:ind w:left="340" w:right="34"/>
        <w:contextualSpacing w:val="0"/>
        <w:jc w:val="center"/>
        <w:rPr>
          <w:b/>
          <w:sz w:val="19"/>
          <w:szCs w:val="19"/>
        </w:rPr>
      </w:pPr>
      <w:r w:rsidRPr="0064731F">
        <w:rPr>
          <w:b/>
          <w:sz w:val="19"/>
          <w:szCs w:val="19"/>
        </w:rPr>
        <w:t xml:space="preserve">§ </w:t>
      </w:r>
      <w:r w:rsidR="00E57372" w:rsidRPr="0064731F">
        <w:rPr>
          <w:b/>
          <w:sz w:val="19"/>
          <w:szCs w:val="19"/>
        </w:rPr>
        <w:t>5a</w:t>
      </w:r>
      <w:r w:rsidR="0003485A" w:rsidRPr="0064731F">
        <w:rPr>
          <w:b/>
          <w:sz w:val="19"/>
          <w:szCs w:val="19"/>
        </w:rPr>
        <w:t xml:space="preserve"> </w:t>
      </w:r>
      <w:r w:rsidR="009E678F" w:rsidRPr="0064731F">
        <w:rPr>
          <w:b/>
          <w:sz w:val="19"/>
          <w:szCs w:val="19"/>
        </w:rPr>
        <w:t xml:space="preserve">DODATKOWE OBOWIĄZKI </w:t>
      </w:r>
      <w:r w:rsidR="005C0881">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DA3E53" w:rsidRPr="0064731F"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64731F" w:rsidRDefault="00000000"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Content>
                <w:r w:rsidR="00F336FC" w:rsidRPr="0064731F">
                  <w:rPr>
                    <w:sz w:val="19"/>
                    <w:szCs w:val="19"/>
                  </w:rPr>
                  <w:t>1</w:t>
                </w:r>
              </w:sdtContent>
            </w:sdt>
            <w:r w:rsidR="00F336FC" w:rsidRPr="0064731F">
              <w:rPr>
                <w:sz w:val="19"/>
                <w:szCs w:val="19"/>
              </w:rPr>
              <w:t xml:space="preserve">. </w:t>
            </w:r>
            <w:r w:rsidR="00F336FC" w:rsidRPr="0064731F">
              <w:rPr>
                <w:sz w:val="19"/>
                <w:szCs w:val="19"/>
              </w:rPr>
              <w:tab/>
            </w:r>
            <w:r w:rsidR="00FF4DDC" w:rsidRPr="0064731F">
              <w:rPr>
                <w:sz w:val="19"/>
                <w:szCs w:val="19"/>
              </w:rPr>
              <w:t>Czy d</w:t>
            </w:r>
            <w:r w:rsidR="00F336FC" w:rsidRPr="0064731F">
              <w:rPr>
                <w:sz w:val="19"/>
                <w:szCs w:val="19"/>
              </w:rPr>
              <w:t>o Umowy stosuje się postanowienia przewidziane dla zadań z pozyskaniem środków finansowych</w:t>
            </w:r>
            <w:r w:rsidR="00F336FC" w:rsidRPr="0064731F">
              <w:rPr>
                <w:sz w:val="19"/>
              </w:rPr>
              <w:t xml:space="preserve"> </w:t>
            </w:r>
            <w:r w:rsidR="00F336FC" w:rsidRPr="0064731F">
              <w:rPr>
                <w:sz w:val="19"/>
                <w:szCs w:val="19"/>
              </w:rPr>
              <w:br/>
            </w:r>
            <w:r w:rsidR="00F336FC" w:rsidRPr="0064731F">
              <w:rPr>
                <w:sz w:val="19"/>
              </w:rPr>
              <w:t>z</w:t>
            </w:r>
            <w:r w:rsidR="00F336FC" w:rsidRPr="0064731F">
              <w:rPr>
                <w:sz w:val="19"/>
                <w:szCs w:val="19"/>
              </w:rPr>
              <w:t xml:space="preserve"> Funduszu Reprywatyzacji:</w:t>
            </w:r>
            <w:r w:rsidR="00F336FC" w:rsidRPr="0064731F">
              <w:rPr>
                <w:sz w:val="19"/>
              </w:rPr>
              <w:t xml:space="preserve"> </w:t>
            </w:r>
            <w:r w:rsidR="00F336FC" w:rsidRPr="0064731F">
              <w:rPr>
                <w:i/>
                <w:sz w:val="12"/>
                <w:szCs w:val="16"/>
              </w:rPr>
              <w:t>/</w:t>
            </w:r>
            <w:r w:rsidR="00F336FC" w:rsidRPr="0064731F">
              <w:rPr>
                <w:i/>
                <w:sz w:val="12"/>
              </w:rPr>
              <w:t xml:space="preserve">zaznaczyć wariant </w:t>
            </w:r>
            <w:r w:rsidR="00F336FC" w:rsidRPr="0064731F">
              <w:rPr>
                <w:i/>
                <w:sz w:val="12"/>
                <w:szCs w:val="16"/>
              </w:rPr>
              <w:t xml:space="preserve">„TAK” albo „NIE”, </w:t>
            </w:r>
            <w:r w:rsidR="00F336FC" w:rsidRPr="0064731F">
              <w:rPr>
                <w:i/>
                <w:sz w:val="12"/>
              </w:rPr>
              <w:t>zgodnie z</w:t>
            </w:r>
            <w:r w:rsidR="00F336FC" w:rsidRPr="0064731F">
              <w:rPr>
                <w:i/>
                <w:sz w:val="12"/>
                <w:szCs w:val="16"/>
              </w:rPr>
              <w:t xml:space="preserve"> </w:t>
            </w:r>
            <w:r w:rsidR="00F336FC" w:rsidRPr="0064731F">
              <w:rPr>
                <w:i/>
                <w:sz w:val="12"/>
              </w:rPr>
              <w:t>warunkami zamówienia</w:t>
            </w:r>
            <w:r w:rsidR="00F336FC" w:rsidRPr="0064731F">
              <w:rPr>
                <w:i/>
                <w:sz w:val="12"/>
                <w:szCs w:val="16"/>
              </w:rPr>
              <w:t>/</w:t>
            </w:r>
          </w:p>
        </w:tc>
        <w:tc>
          <w:tcPr>
            <w:tcW w:w="1554" w:type="dxa"/>
            <w:tcBorders>
              <w:top w:val="nil"/>
              <w:left w:val="nil"/>
              <w:bottom w:val="dashed" w:sz="4" w:space="0" w:color="auto"/>
              <w:right w:val="nil"/>
            </w:tcBorders>
            <w:vAlign w:val="center"/>
          </w:tcPr>
          <w:p w14:paraId="0D8EC184" w14:textId="2E77C630" w:rsidR="00F336FC" w:rsidRPr="0064731F" w:rsidRDefault="00F336FC" w:rsidP="000F2C94">
            <w:pPr>
              <w:pStyle w:val="IIUstp"/>
              <w:numPr>
                <w:ilvl w:val="0"/>
                <w:numId w:val="0"/>
              </w:numPr>
              <w:spacing w:after="0"/>
              <w:ind w:left="159" w:right="272" w:firstLine="11"/>
              <w:contextualSpacing w:val="0"/>
              <w:rPr>
                <w:sz w:val="19"/>
              </w:rPr>
            </w:pPr>
            <w:r w:rsidRPr="0064731F">
              <w:rPr>
                <w:szCs w:val="19"/>
              </w:rPr>
              <w:t>NIE</w:t>
            </w:r>
            <w:r w:rsidRPr="0064731F">
              <w:rPr>
                <w:sz w:val="19"/>
                <w:szCs w:val="19"/>
              </w:rPr>
              <w:tab/>
            </w:r>
            <w:sdt>
              <w:sdtPr>
                <w:rPr>
                  <w:szCs w:val="19"/>
                </w:rPr>
                <w:id w:val="324172154"/>
                <w14:checkbox>
                  <w14:checked w14:val="1"/>
                  <w14:checkedState w14:val="2612" w14:font="MS Gothic"/>
                  <w14:uncheckedState w14:val="2610" w14:font="MS Gothic"/>
                </w14:checkbox>
              </w:sdtPr>
              <w:sdtContent>
                <w:r w:rsidR="00547CC3">
                  <w:rPr>
                    <w:rFonts w:ascii="MS Gothic" w:eastAsia="MS Gothic" w:hAnsi="MS Gothic" w:hint="eastAsia"/>
                    <w:szCs w:val="19"/>
                  </w:rPr>
                  <w:t>☒</w:t>
                </w:r>
              </w:sdtContent>
            </w:sdt>
          </w:p>
        </w:tc>
      </w:tr>
      <w:tr w:rsidR="00DA3E53" w:rsidRPr="0064731F"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59486B" w:rsidRDefault="000F2C94" w:rsidP="000F2C94">
            <w:pPr>
              <w:pStyle w:val="IIUstp"/>
              <w:numPr>
                <w:ilvl w:val="0"/>
                <w:numId w:val="0"/>
              </w:numPr>
              <w:spacing w:after="0"/>
              <w:ind w:left="159" w:right="34" w:firstLine="13"/>
              <w:contextualSpacing w:val="0"/>
              <w:rPr>
                <w:i/>
                <w:strike/>
                <w:sz w:val="12"/>
                <w:szCs w:val="16"/>
              </w:rPr>
            </w:pPr>
            <w:r w:rsidRPr="0059486B">
              <w:rPr>
                <w:i/>
                <w:strike/>
                <w:sz w:val="12"/>
                <w:szCs w:val="16"/>
              </w:rPr>
              <w:lastRenderedPageBreak/>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2F743182" w:rsidR="000F2C94" w:rsidRPr="0059486B" w:rsidRDefault="000F2C94" w:rsidP="00BF3DF8">
            <w:pPr>
              <w:pStyle w:val="IIUstp"/>
              <w:numPr>
                <w:ilvl w:val="0"/>
                <w:numId w:val="0"/>
              </w:numPr>
              <w:spacing w:after="0"/>
              <w:ind w:left="159" w:right="35" w:firstLine="20"/>
              <w:contextualSpacing w:val="0"/>
              <w:rPr>
                <w:strike/>
                <w:sz w:val="19"/>
                <w:szCs w:val="19"/>
              </w:rPr>
            </w:pPr>
            <w:r w:rsidRPr="0059486B">
              <w:rPr>
                <w:strike/>
                <w:sz w:val="19"/>
                <w:szCs w:val="19"/>
              </w:rPr>
              <w:t>W przypadku zaznaczenia „TAK” – do zasad realizacji Umowy zastosowanie ma</w:t>
            </w:r>
            <w:r w:rsidR="005F6B01" w:rsidRPr="0059486B">
              <w:rPr>
                <w:strike/>
                <w:sz w:val="19"/>
                <w:szCs w:val="19"/>
              </w:rPr>
              <w:t xml:space="preserve"> § 7a OWU i</w:t>
            </w:r>
            <w:r w:rsidRPr="0059486B">
              <w:rPr>
                <w:strike/>
                <w:sz w:val="19"/>
                <w:szCs w:val="19"/>
              </w:rPr>
              <w:t xml:space="preserve"> Załącznik </w:t>
            </w:r>
            <w:r w:rsidRPr="0059486B">
              <w:rPr>
                <w:strike/>
                <w:sz w:val="19"/>
                <w:szCs w:val="19"/>
              </w:rPr>
              <w:br/>
              <w:t xml:space="preserve">nr </w:t>
            </w:r>
            <w:r w:rsidR="00BF3DF8" w:rsidRPr="0059486B">
              <w:rPr>
                <w:strike/>
                <w:sz w:val="19"/>
                <w:szCs w:val="19"/>
              </w:rPr>
              <w:t>7</w:t>
            </w:r>
            <w:r w:rsidRPr="0059486B">
              <w:rPr>
                <w:strike/>
                <w:sz w:val="19"/>
                <w:szCs w:val="19"/>
              </w:rPr>
              <w:t xml:space="preserve"> do Umowy, a Wykonawca zobowiązuje się do udzielania, na każde pisemne żądanie Zamawiającego, dodatkowych wyjaśnień, informacji, zgodnie z zasadami opisanymi w </w:t>
            </w:r>
            <w:r w:rsidR="005F6B01" w:rsidRPr="0059486B">
              <w:rPr>
                <w:strike/>
                <w:sz w:val="19"/>
                <w:szCs w:val="19"/>
              </w:rPr>
              <w:t xml:space="preserve">§ 7a OWU i w </w:t>
            </w:r>
            <w:r w:rsidRPr="0059486B">
              <w:rPr>
                <w:strike/>
                <w:sz w:val="19"/>
                <w:szCs w:val="19"/>
              </w:rPr>
              <w:t>Załączniku</w:t>
            </w:r>
            <w:r w:rsidR="005F6B01" w:rsidRPr="0059486B">
              <w:rPr>
                <w:strike/>
                <w:sz w:val="19"/>
                <w:szCs w:val="19"/>
              </w:rPr>
              <w:t xml:space="preserve"> nr </w:t>
            </w:r>
            <w:r w:rsidR="00BF3DF8" w:rsidRPr="0059486B">
              <w:rPr>
                <w:strike/>
                <w:sz w:val="19"/>
                <w:szCs w:val="19"/>
              </w:rPr>
              <w:t>7</w:t>
            </w:r>
            <w:r w:rsidR="005F6B01" w:rsidRPr="0059486B">
              <w:rPr>
                <w:strike/>
                <w:sz w:val="19"/>
                <w:szCs w:val="19"/>
              </w:rPr>
              <w:t xml:space="preserve"> do Umowy</w:t>
            </w:r>
            <w:r w:rsidRPr="0059486B">
              <w:rPr>
                <w:strike/>
                <w:sz w:val="19"/>
                <w:szCs w:val="19"/>
              </w:rPr>
              <w:t>.</w:t>
            </w:r>
          </w:p>
        </w:tc>
        <w:tc>
          <w:tcPr>
            <w:tcW w:w="1554" w:type="dxa"/>
            <w:tcBorders>
              <w:top w:val="dashed" w:sz="4" w:space="0" w:color="auto"/>
              <w:left w:val="nil"/>
            </w:tcBorders>
            <w:vAlign w:val="center"/>
          </w:tcPr>
          <w:p w14:paraId="207632EF" w14:textId="7C0C6F78" w:rsidR="000F2C94" w:rsidRPr="0059486B" w:rsidRDefault="000F2C94" w:rsidP="000F2C94">
            <w:pPr>
              <w:pStyle w:val="IIUstp"/>
              <w:numPr>
                <w:ilvl w:val="0"/>
                <w:numId w:val="0"/>
              </w:numPr>
              <w:spacing w:after="0"/>
              <w:ind w:left="159" w:right="272" w:firstLine="11"/>
              <w:contextualSpacing w:val="0"/>
              <w:rPr>
                <w:strike/>
                <w:szCs w:val="19"/>
              </w:rPr>
            </w:pPr>
            <w:r w:rsidRPr="0059486B">
              <w:rPr>
                <w:strike/>
                <w:szCs w:val="19"/>
              </w:rPr>
              <w:t>TAK</w:t>
            </w:r>
            <w:r w:rsidRPr="0059486B">
              <w:rPr>
                <w:strike/>
                <w:szCs w:val="19"/>
              </w:rPr>
              <w:tab/>
            </w:r>
            <w:sdt>
              <w:sdtPr>
                <w:rPr>
                  <w:strike/>
                  <w:szCs w:val="19"/>
                </w:rPr>
                <w:id w:val="109246913"/>
                <w14:checkbox>
                  <w14:checked w14:val="0"/>
                  <w14:checkedState w14:val="2612" w14:font="MS Gothic"/>
                  <w14:uncheckedState w14:val="2610" w14:font="MS Gothic"/>
                </w14:checkbox>
              </w:sdtPr>
              <w:sdtContent>
                <w:r w:rsidRPr="0059486B">
                  <w:rPr>
                    <w:rFonts w:ascii="MS Gothic" w:eastAsia="MS Gothic" w:hAnsi="MS Gothic"/>
                    <w:strike/>
                    <w:szCs w:val="19"/>
                  </w:rPr>
                  <w:t>☐</w:t>
                </w:r>
              </w:sdtContent>
            </w:sdt>
          </w:p>
        </w:tc>
      </w:tr>
    </w:tbl>
    <w:p w14:paraId="6219D007" w14:textId="7BDCF358" w:rsidR="0093043D" w:rsidRPr="0064731F" w:rsidRDefault="0093043D" w:rsidP="006E742A">
      <w:pPr>
        <w:pStyle w:val="IIUstp"/>
        <w:numPr>
          <w:ilvl w:val="0"/>
          <w:numId w:val="0"/>
        </w:numPr>
        <w:spacing w:before="240"/>
        <w:ind w:left="-57" w:right="34"/>
        <w:contextualSpacing w:val="0"/>
        <w:jc w:val="center"/>
        <w:rPr>
          <w:b/>
          <w:sz w:val="19"/>
          <w:szCs w:val="19"/>
        </w:rPr>
      </w:pPr>
      <w:r w:rsidRPr="0064731F">
        <w:rPr>
          <w:b/>
          <w:sz w:val="19"/>
          <w:szCs w:val="19"/>
        </w:rPr>
        <w:t xml:space="preserve">§ </w:t>
      </w:r>
      <w:r w:rsidR="00E57372" w:rsidRPr="0064731F">
        <w:rPr>
          <w:b/>
          <w:sz w:val="19"/>
          <w:szCs w:val="19"/>
        </w:rPr>
        <w:t>6</w:t>
      </w:r>
      <w:r w:rsidRPr="0064731F">
        <w:rPr>
          <w:b/>
          <w:sz w:val="19"/>
          <w:szCs w:val="19"/>
        </w:rPr>
        <w:t xml:space="preserve"> INNE POSTANOWIENIA SZCZEGÓLNE</w:t>
      </w:r>
    </w:p>
    <w:p w14:paraId="0F9858FD" w14:textId="738F9A5D" w:rsidR="002608A5" w:rsidRPr="00EA3A39" w:rsidRDefault="00F45031" w:rsidP="002221B4">
      <w:pPr>
        <w:pStyle w:val="Styl2"/>
        <w:widowControl/>
        <w:numPr>
          <w:ilvl w:val="0"/>
          <w:numId w:val="30"/>
        </w:numPr>
        <w:spacing w:after="0" w:line="240" w:lineRule="auto"/>
        <w:ind w:left="-28" w:hanging="308"/>
        <w:contextualSpacing w:val="0"/>
        <w:jc w:val="left"/>
        <w:rPr>
          <w:color w:val="FF0000"/>
          <w:sz w:val="19"/>
          <w:szCs w:val="19"/>
        </w:rPr>
      </w:pPr>
      <w:r w:rsidRPr="00EA3A39">
        <w:rPr>
          <w:sz w:val="19"/>
          <w:szCs w:val="19"/>
        </w:rPr>
        <w:t>W przypadku konieczności ograniczenia dostaw energii elektrycznej</w:t>
      </w:r>
      <w:r w:rsidR="00A92DA6" w:rsidRPr="00EA3A39">
        <w:rPr>
          <w:sz w:val="19"/>
          <w:szCs w:val="19"/>
        </w:rPr>
        <w:t xml:space="preserve"> dla </w:t>
      </w:r>
      <w:r w:rsidRPr="00EA3A39">
        <w:rPr>
          <w:sz w:val="19"/>
          <w:szCs w:val="19"/>
        </w:rPr>
        <w:t>odbiorców energii elektrycznej</w:t>
      </w:r>
      <w:r w:rsidR="00A92DA6" w:rsidRPr="00EA3A39">
        <w:rPr>
          <w:sz w:val="19"/>
          <w:szCs w:val="19"/>
        </w:rPr>
        <w:t xml:space="preserve"> dla </w:t>
      </w:r>
      <w:r w:rsidRPr="00EA3A39">
        <w:rPr>
          <w:sz w:val="19"/>
          <w:szCs w:val="19"/>
        </w:rPr>
        <w:t>realizacji przedmiotu Umowy, Wykonawca zorganizuje swoim kosztem</w:t>
      </w:r>
      <w:r w:rsidR="00A92DA6" w:rsidRPr="00EA3A39">
        <w:rPr>
          <w:sz w:val="19"/>
          <w:szCs w:val="19"/>
        </w:rPr>
        <w:t xml:space="preserve"> i </w:t>
      </w:r>
      <w:r w:rsidRPr="00EA3A39">
        <w:rPr>
          <w:sz w:val="19"/>
          <w:szCs w:val="19"/>
        </w:rPr>
        <w:t xml:space="preserve">staraniem pracę swojego zespołu wykonawczego tak, </w:t>
      </w:r>
      <w:r w:rsidR="000C0678" w:rsidRPr="00EA3A39">
        <w:rPr>
          <w:sz w:val="19"/>
          <w:szCs w:val="19"/>
        </w:rPr>
        <w:br/>
      </w:r>
      <w:r w:rsidRPr="00EA3A39">
        <w:rPr>
          <w:sz w:val="19"/>
          <w:szCs w:val="19"/>
        </w:rPr>
        <w:t>aby wyłączenia odbiorców</w:t>
      </w:r>
      <w:r w:rsidR="00A92DA6" w:rsidRPr="00EA3A39">
        <w:rPr>
          <w:sz w:val="19"/>
          <w:szCs w:val="19"/>
        </w:rPr>
        <w:t xml:space="preserve"> dla </w:t>
      </w:r>
      <w:r w:rsidRPr="00EA3A39">
        <w:rPr>
          <w:sz w:val="19"/>
          <w:szCs w:val="19"/>
        </w:rPr>
        <w:t>całej realizacji zadania</w:t>
      </w:r>
      <w:r w:rsidR="00A92DA6" w:rsidRPr="00EA3A39">
        <w:rPr>
          <w:sz w:val="19"/>
          <w:szCs w:val="19"/>
        </w:rPr>
        <w:t xml:space="preserve"> nie </w:t>
      </w:r>
      <w:r w:rsidRPr="00EA3A39">
        <w:rPr>
          <w:sz w:val="19"/>
          <w:szCs w:val="19"/>
        </w:rPr>
        <w:t>trwały, łącznie</w:t>
      </w:r>
      <w:r w:rsidR="00A92DA6" w:rsidRPr="00EA3A39">
        <w:rPr>
          <w:sz w:val="19"/>
          <w:szCs w:val="19"/>
        </w:rPr>
        <w:t xml:space="preserve"> w </w:t>
      </w:r>
      <w:r w:rsidRPr="00EA3A39">
        <w:rPr>
          <w:sz w:val="19"/>
          <w:szCs w:val="19"/>
        </w:rPr>
        <w:t>całym okresie wykonywania Umowy, dłużej</w:t>
      </w:r>
      <w:r w:rsidR="00A92DA6" w:rsidRPr="00EA3A39">
        <w:rPr>
          <w:sz w:val="19"/>
          <w:szCs w:val="19"/>
        </w:rPr>
        <w:t xml:space="preserve"> niż </w:t>
      </w:r>
      <w:r w:rsidRPr="00EA3A39">
        <w:rPr>
          <w:sz w:val="19"/>
          <w:szCs w:val="19"/>
          <w:bdr w:val="single" w:sz="4" w:space="0" w:color="auto"/>
        </w:rPr>
        <w:t>………………</w:t>
      </w:r>
      <w:r w:rsidRPr="00EA3A39">
        <w:rPr>
          <w:sz w:val="19"/>
          <w:szCs w:val="19"/>
        </w:rPr>
        <w:t xml:space="preserve"> godzin,</w:t>
      </w:r>
      <w:r w:rsidR="00A92DA6" w:rsidRPr="00EA3A39">
        <w:rPr>
          <w:sz w:val="19"/>
          <w:szCs w:val="19"/>
        </w:rPr>
        <w:t xml:space="preserve"> z </w:t>
      </w:r>
      <w:r w:rsidRPr="00EA3A39">
        <w:rPr>
          <w:sz w:val="19"/>
          <w:szCs w:val="19"/>
        </w:rPr>
        <w:t>uwzględnieniem postanowień §</w:t>
      </w:r>
      <w:r w:rsidR="00D539F0" w:rsidRPr="00EA3A39">
        <w:rPr>
          <w:sz w:val="19"/>
          <w:szCs w:val="19"/>
        </w:rPr>
        <w:t xml:space="preserve"> </w:t>
      </w:r>
      <w:r w:rsidRPr="00EA3A39">
        <w:rPr>
          <w:sz w:val="19"/>
          <w:szCs w:val="19"/>
        </w:rPr>
        <w:t xml:space="preserve">2 ust. 1 pkt </w:t>
      </w:r>
      <w:r w:rsidR="0064731F" w:rsidRPr="00EA3A39">
        <w:rPr>
          <w:sz w:val="19"/>
          <w:szCs w:val="19"/>
        </w:rPr>
        <w:t>5</w:t>
      </w:r>
      <w:r w:rsidRPr="00EA3A39">
        <w:rPr>
          <w:sz w:val="19"/>
          <w:szCs w:val="19"/>
        </w:rPr>
        <w:t>) OWU.</w:t>
      </w:r>
    </w:p>
    <w:p w14:paraId="2B24F613" w14:textId="5C573AFD" w:rsidR="00F45031" w:rsidRPr="00692E29" w:rsidRDefault="00F45031" w:rsidP="002221B4">
      <w:pPr>
        <w:pStyle w:val="Styl2"/>
        <w:numPr>
          <w:ilvl w:val="0"/>
          <w:numId w:val="30"/>
        </w:numPr>
        <w:spacing w:after="0" w:line="240" w:lineRule="auto"/>
        <w:ind w:left="-28" w:hanging="308"/>
        <w:contextualSpacing w:val="0"/>
        <w:rPr>
          <w:sz w:val="19"/>
          <w:szCs w:val="19"/>
        </w:rPr>
      </w:pPr>
      <w:r w:rsidRPr="00692E29">
        <w:rPr>
          <w:sz w:val="19"/>
          <w:szCs w:val="19"/>
        </w:rPr>
        <w:t>Do obowiązków Zamawiającego należy również uzgodnienie, koordynacja</w:t>
      </w:r>
      <w:r w:rsidR="00A92DA6" w:rsidRPr="00692E29">
        <w:rPr>
          <w:sz w:val="19"/>
          <w:szCs w:val="19"/>
        </w:rPr>
        <w:t xml:space="preserve"> i </w:t>
      </w:r>
      <w:r w:rsidRPr="00692E29">
        <w:rPr>
          <w:sz w:val="19"/>
          <w:szCs w:val="19"/>
        </w:rPr>
        <w:t xml:space="preserve">realizacja czynności planu </w:t>
      </w:r>
      <w:proofErr w:type="spellStart"/>
      <w:r w:rsidRPr="00692E29">
        <w:rPr>
          <w:sz w:val="19"/>
          <w:szCs w:val="19"/>
        </w:rPr>
        <w:t>wyłączeń</w:t>
      </w:r>
      <w:proofErr w:type="spellEnd"/>
      <w:r w:rsidR="00A92DA6" w:rsidRPr="00692E29">
        <w:rPr>
          <w:sz w:val="19"/>
          <w:szCs w:val="19"/>
        </w:rPr>
        <w:t xml:space="preserve"> w </w:t>
      </w:r>
      <w:r w:rsidRPr="00692E29">
        <w:rPr>
          <w:sz w:val="19"/>
          <w:szCs w:val="19"/>
        </w:rPr>
        <w:t>zakresie przygotowania</w:t>
      </w:r>
      <w:r w:rsidR="00A92DA6" w:rsidRPr="00692E29">
        <w:rPr>
          <w:sz w:val="19"/>
          <w:szCs w:val="19"/>
        </w:rPr>
        <w:t xml:space="preserve"> i </w:t>
      </w:r>
      <w:r w:rsidRPr="00692E29">
        <w:rPr>
          <w:sz w:val="19"/>
          <w:szCs w:val="19"/>
        </w:rPr>
        <w:t>organizacji miejsca pracy</w:t>
      </w:r>
      <w:r w:rsidR="00A92DA6" w:rsidRPr="00692E29">
        <w:rPr>
          <w:sz w:val="19"/>
          <w:szCs w:val="19"/>
        </w:rPr>
        <w:t xml:space="preserve"> na </w:t>
      </w:r>
      <w:r w:rsidRPr="00692E29">
        <w:rPr>
          <w:sz w:val="19"/>
          <w:szCs w:val="19"/>
        </w:rPr>
        <w:t>czynnych urządzeniach energetycznych sieci dystrybucyjnej  we współdziałaniu</w:t>
      </w:r>
      <w:r w:rsidR="00A92DA6" w:rsidRPr="00692E29">
        <w:rPr>
          <w:sz w:val="19"/>
          <w:szCs w:val="19"/>
        </w:rPr>
        <w:t xml:space="preserve"> z </w:t>
      </w:r>
      <w:r w:rsidRPr="00692E29">
        <w:rPr>
          <w:sz w:val="19"/>
          <w:szCs w:val="19"/>
        </w:rPr>
        <w:t>Wykonawcą</w:t>
      </w:r>
      <w:r w:rsidR="006A2E72" w:rsidRPr="00692E29">
        <w:rPr>
          <w:sz w:val="19"/>
          <w:szCs w:val="19"/>
        </w:rPr>
        <w:t>,</w:t>
      </w:r>
      <w:r w:rsidRPr="00692E29">
        <w:rPr>
          <w:sz w:val="19"/>
          <w:szCs w:val="19"/>
        </w:rPr>
        <w:t xml:space="preserve"> zgodnie</w:t>
      </w:r>
      <w:r w:rsidR="00A92DA6" w:rsidRPr="00692E29">
        <w:rPr>
          <w:sz w:val="19"/>
          <w:szCs w:val="19"/>
        </w:rPr>
        <w:t xml:space="preserve"> z </w:t>
      </w:r>
      <w:r w:rsidRPr="00692E29">
        <w:rPr>
          <w:sz w:val="19"/>
          <w:szCs w:val="19"/>
        </w:rPr>
        <w:t xml:space="preserve">obowiązującą Instrukcją organizacji bezpiecznej pracy przy urządzeniach elektroenergetycznych PGE Dystrybucja S.A. Przy organizacji przez Wykonawcę </w:t>
      </w:r>
      <w:proofErr w:type="spellStart"/>
      <w:r w:rsidRPr="00692E29">
        <w:rPr>
          <w:sz w:val="19"/>
          <w:szCs w:val="19"/>
        </w:rPr>
        <w:t>samodopuszczeń</w:t>
      </w:r>
      <w:proofErr w:type="spellEnd"/>
      <w:r w:rsidR="00D539F0">
        <w:rPr>
          <w:sz w:val="19"/>
          <w:szCs w:val="19"/>
        </w:rPr>
        <w:t>,</w:t>
      </w:r>
      <w:r w:rsidRPr="00692E29">
        <w:rPr>
          <w:sz w:val="19"/>
          <w:szCs w:val="19"/>
        </w:rPr>
        <w:t xml:space="preserve"> obowiązki Zamawiającego ograniczają się do:</w:t>
      </w:r>
    </w:p>
    <w:p w14:paraId="4401055A" w14:textId="52D8AF9E" w:rsidR="00F45031" w:rsidRPr="00692E29" w:rsidRDefault="00F45031" w:rsidP="00F45031">
      <w:pPr>
        <w:pStyle w:val="Styl2"/>
        <w:numPr>
          <w:ilvl w:val="0"/>
          <w:numId w:val="0"/>
        </w:numPr>
        <w:spacing w:after="0" w:line="240" w:lineRule="auto"/>
        <w:ind w:left="360"/>
        <w:contextualSpacing w:val="0"/>
        <w:jc w:val="center"/>
        <w:rPr>
          <w:i/>
          <w:szCs w:val="18"/>
          <w:vertAlign w:val="subscript"/>
        </w:rPr>
      </w:pPr>
      <w:r w:rsidRPr="00692E29">
        <w:rPr>
          <w:i/>
          <w:szCs w:val="18"/>
          <w:vertAlign w:val="subscript"/>
        </w:rPr>
        <w:t>(określić</w:t>
      </w:r>
      <w:r w:rsidR="00A92DA6" w:rsidRPr="00692E29">
        <w:rPr>
          <w:i/>
          <w:szCs w:val="18"/>
          <w:vertAlign w:val="subscript"/>
        </w:rPr>
        <w:t xml:space="preserve"> na </w:t>
      </w:r>
      <w:r w:rsidRPr="00692E29">
        <w:rPr>
          <w:i/>
          <w:szCs w:val="18"/>
          <w:vertAlign w:val="subscript"/>
        </w:rPr>
        <w:t>podstawie zapisów wym</w:t>
      </w:r>
      <w:r w:rsidR="002A4C36">
        <w:rPr>
          <w:i/>
          <w:szCs w:val="18"/>
          <w:vertAlign w:val="subscript"/>
        </w:rPr>
        <w:t>agań ofertowych inicjatora P</w:t>
      </w:r>
      <w:r w:rsidR="00BF3DF8">
        <w:rPr>
          <w:i/>
          <w:szCs w:val="18"/>
          <w:vertAlign w:val="subscript"/>
        </w:rPr>
        <w:t>ostę</w:t>
      </w:r>
      <w:r w:rsidRPr="00692E29">
        <w:rPr>
          <w:i/>
          <w:szCs w:val="18"/>
          <w:vertAlign w:val="subscript"/>
        </w:rPr>
        <w:t>powania)</w:t>
      </w:r>
    </w:p>
    <w:tbl>
      <w:tblPr>
        <w:tblStyle w:val="Tabela-Siatka"/>
        <w:tblW w:w="0" w:type="auto"/>
        <w:tblInd w:w="360" w:type="dxa"/>
        <w:tblLook w:val="04A0" w:firstRow="1" w:lastRow="0" w:firstColumn="1" w:lastColumn="0" w:noHBand="0" w:noVBand="1"/>
      </w:tblPr>
      <w:tblGrid>
        <w:gridCol w:w="9978"/>
      </w:tblGrid>
      <w:tr w:rsidR="00F45031" w:rsidRPr="00DA3E53" w14:paraId="3DFA18AC" w14:textId="77777777" w:rsidTr="00B614E3">
        <w:trPr>
          <w:trHeight w:val="1034"/>
        </w:trPr>
        <w:tc>
          <w:tcPr>
            <w:tcW w:w="10338" w:type="dxa"/>
          </w:tcPr>
          <w:p w14:paraId="76372E5A" w14:textId="77777777" w:rsidR="00F45031" w:rsidRPr="00DA3E53" w:rsidRDefault="00F45031" w:rsidP="000273C3">
            <w:pPr>
              <w:pStyle w:val="Styl2"/>
              <w:numPr>
                <w:ilvl w:val="0"/>
                <w:numId w:val="0"/>
              </w:numPr>
              <w:spacing w:after="0" w:line="240" w:lineRule="auto"/>
              <w:contextualSpacing w:val="0"/>
              <w:rPr>
                <w:color w:val="FF0000"/>
                <w:szCs w:val="18"/>
              </w:rPr>
            </w:pPr>
          </w:p>
        </w:tc>
      </w:tr>
    </w:tbl>
    <w:p w14:paraId="3E916091" w14:textId="77777777" w:rsidR="00F45031" w:rsidRPr="00DA3E53" w:rsidRDefault="00F45031" w:rsidP="00F45031">
      <w:pPr>
        <w:pStyle w:val="Styl2"/>
        <w:numPr>
          <w:ilvl w:val="0"/>
          <w:numId w:val="0"/>
        </w:numPr>
        <w:spacing w:after="0" w:line="240" w:lineRule="auto"/>
        <w:ind w:left="360"/>
        <w:contextualSpacing w:val="0"/>
        <w:rPr>
          <w:color w:val="FF0000"/>
          <w:szCs w:val="18"/>
        </w:rPr>
      </w:pPr>
    </w:p>
    <w:p w14:paraId="6A326B99" w14:textId="67858B52" w:rsidR="00F45031" w:rsidRPr="00871EED" w:rsidRDefault="00F45031" w:rsidP="002221B4">
      <w:pPr>
        <w:pStyle w:val="Styl2"/>
        <w:numPr>
          <w:ilvl w:val="0"/>
          <w:numId w:val="30"/>
        </w:numPr>
        <w:spacing w:after="0" w:line="240" w:lineRule="auto"/>
        <w:ind w:left="-28" w:hanging="308"/>
        <w:contextualSpacing w:val="0"/>
        <w:rPr>
          <w:sz w:val="19"/>
          <w:szCs w:val="19"/>
        </w:rPr>
      </w:pPr>
      <w:r w:rsidRPr="00871EED">
        <w:rPr>
          <w:sz w:val="19"/>
          <w:szCs w:val="19"/>
        </w:rPr>
        <w:t>Do obowiązków Wykonawcy należy także:</w:t>
      </w:r>
    </w:p>
    <w:p w14:paraId="2B56AD04" w14:textId="648238DA" w:rsidR="00F45031" w:rsidRDefault="006A2E72" w:rsidP="00C5672B">
      <w:pPr>
        <w:pStyle w:val="Styl2"/>
        <w:numPr>
          <w:ilvl w:val="0"/>
          <w:numId w:val="71"/>
        </w:numPr>
        <w:spacing w:after="0" w:line="240" w:lineRule="auto"/>
        <w:contextualSpacing w:val="0"/>
        <w:rPr>
          <w:sz w:val="19"/>
          <w:szCs w:val="19"/>
        </w:rPr>
      </w:pPr>
      <w:r w:rsidRPr="00871EED">
        <w:rPr>
          <w:sz w:val="19"/>
          <w:szCs w:val="19"/>
        </w:rPr>
        <w:t>P</w:t>
      </w:r>
      <w:r w:rsidR="00F45031" w:rsidRPr="00871EED">
        <w:rPr>
          <w:sz w:val="19"/>
          <w:szCs w:val="19"/>
        </w:rPr>
        <w:t>obranie</w:t>
      </w:r>
      <w:r w:rsidRPr="00871EED">
        <w:rPr>
          <w:sz w:val="19"/>
          <w:szCs w:val="19"/>
        </w:rPr>
        <w:t>,</w:t>
      </w:r>
      <w:r w:rsidR="00A92DA6" w:rsidRPr="00871EED">
        <w:rPr>
          <w:sz w:val="19"/>
          <w:szCs w:val="19"/>
        </w:rPr>
        <w:t xml:space="preserve"> w </w:t>
      </w:r>
      <w:r w:rsidR="00F45031" w:rsidRPr="00871EED">
        <w:rPr>
          <w:sz w:val="19"/>
          <w:szCs w:val="19"/>
        </w:rPr>
        <w:t>terminach uzgodnionych</w:t>
      </w:r>
      <w:r w:rsidR="00A92DA6" w:rsidRPr="00871EED">
        <w:rPr>
          <w:sz w:val="19"/>
          <w:szCs w:val="19"/>
        </w:rPr>
        <w:t xml:space="preserve"> z</w:t>
      </w:r>
      <w:r w:rsidR="00BF3DF8">
        <w:rPr>
          <w:sz w:val="19"/>
          <w:szCs w:val="19"/>
        </w:rPr>
        <w:t>e</w:t>
      </w:r>
      <w:r w:rsidR="00A92DA6" w:rsidRPr="00871EED">
        <w:rPr>
          <w:sz w:val="19"/>
          <w:szCs w:val="19"/>
        </w:rPr>
        <w:t> </w:t>
      </w:r>
      <w:r w:rsidR="00F45031" w:rsidRPr="00871EED">
        <w:rPr>
          <w:sz w:val="19"/>
          <w:szCs w:val="19"/>
        </w:rPr>
        <w:t>wskazanym przedstawicielem Zamawiającego</w:t>
      </w:r>
      <w:r w:rsidRPr="00871EED">
        <w:rPr>
          <w:sz w:val="19"/>
          <w:szCs w:val="19"/>
        </w:rPr>
        <w:t>,</w:t>
      </w:r>
      <w:r w:rsidR="00F45031" w:rsidRPr="00871EED">
        <w:rPr>
          <w:sz w:val="19"/>
          <w:szCs w:val="19"/>
        </w:rPr>
        <w:t xml:space="preserve"> materiałów inwestorskich</w:t>
      </w:r>
      <w:r w:rsidR="00A92DA6" w:rsidRPr="00871EED">
        <w:rPr>
          <w:sz w:val="19"/>
          <w:szCs w:val="19"/>
        </w:rPr>
        <w:t xml:space="preserve"> z </w:t>
      </w:r>
      <w:r w:rsidR="00F45031" w:rsidRPr="00871EED">
        <w:rPr>
          <w:sz w:val="19"/>
          <w:szCs w:val="19"/>
        </w:rPr>
        <w:t xml:space="preserve">magazynów PGE Dystrybucja S.A. </w:t>
      </w:r>
      <w:r w:rsidR="00F45031" w:rsidRPr="00871EED">
        <w:rPr>
          <w:sz w:val="19"/>
          <w:szCs w:val="19"/>
          <w:bdr w:val="single" w:sz="4" w:space="0" w:color="auto"/>
        </w:rPr>
        <w:t xml:space="preserve">Oddział </w:t>
      </w:r>
      <w:r w:rsidR="00F12CC1">
        <w:rPr>
          <w:sz w:val="19"/>
          <w:szCs w:val="19"/>
          <w:bdr w:val="single" w:sz="4" w:space="0" w:color="auto"/>
        </w:rPr>
        <w:t>Łódź</w:t>
      </w:r>
      <w:r w:rsidR="00F12CC1" w:rsidRPr="00871EED">
        <w:rPr>
          <w:sz w:val="19"/>
          <w:szCs w:val="19"/>
        </w:rPr>
        <w:t xml:space="preserve"> </w:t>
      </w:r>
      <w:r w:rsidR="00A92DA6" w:rsidRPr="00871EED">
        <w:rPr>
          <w:sz w:val="19"/>
          <w:szCs w:val="19"/>
        </w:rPr>
        <w:t>lub </w:t>
      </w:r>
      <w:r w:rsidR="00F45031" w:rsidRPr="00871EED">
        <w:rPr>
          <w:sz w:val="19"/>
          <w:szCs w:val="19"/>
        </w:rPr>
        <w:t>miejsca określonego przez Zamawiającego</w:t>
      </w:r>
      <w:r w:rsidR="00A92DA6" w:rsidRPr="00871EED">
        <w:rPr>
          <w:sz w:val="19"/>
          <w:szCs w:val="19"/>
        </w:rPr>
        <w:t xml:space="preserve"> w </w:t>
      </w:r>
      <w:r w:rsidR="00F45031" w:rsidRPr="00871EED">
        <w:rPr>
          <w:sz w:val="19"/>
          <w:szCs w:val="19"/>
        </w:rPr>
        <w:t>OPZ, dostarczenie</w:t>
      </w:r>
      <w:r w:rsidR="00A92DA6" w:rsidRPr="00871EED">
        <w:rPr>
          <w:sz w:val="19"/>
          <w:szCs w:val="19"/>
        </w:rPr>
        <w:t xml:space="preserve"> na </w:t>
      </w:r>
      <w:r w:rsidR="00F45031" w:rsidRPr="00871EED">
        <w:rPr>
          <w:sz w:val="19"/>
          <w:szCs w:val="19"/>
        </w:rPr>
        <w:t>budowę, zabezpieczenie przed uszkodzeniami</w:t>
      </w:r>
      <w:r w:rsidR="00A92DA6" w:rsidRPr="00871EED">
        <w:rPr>
          <w:sz w:val="19"/>
          <w:szCs w:val="19"/>
        </w:rPr>
        <w:t xml:space="preserve"> lub </w:t>
      </w:r>
      <w:r w:rsidR="00F45031" w:rsidRPr="00871EED">
        <w:rPr>
          <w:sz w:val="19"/>
          <w:szCs w:val="19"/>
        </w:rPr>
        <w:t>ingerencją osób trzecich</w:t>
      </w:r>
      <w:r w:rsidR="00A92DA6" w:rsidRPr="00871EED">
        <w:rPr>
          <w:sz w:val="19"/>
          <w:szCs w:val="19"/>
        </w:rPr>
        <w:t xml:space="preserve"> lub </w:t>
      </w:r>
      <w:r w:rsidR="00F45031" w:rsidRPr="00871EED">
        <w:rPr>
          <w:sz w:val="19"/>
          <w:szCs w:val="19"/>
        </w:rPr>
        <w:t>sił przyrody</w:t>
      </w:r>
      <w:r w:rsidR="00A92DA6" w:rsidRPr="00871EED">
        <w:rPr>
          <w:sz w:val="19"/>
          <w:szCs w:val="19"/>
        </w:rPr>
        <w:t xml:space="preserve"> do </w:t>
      </w:r>
      <w:r w:rsidR="00F45031" w:rsidRPr="00871EED">
        <w:rPr>
          <w:sz w:val="19"/>
          <w:szCs w:val="19"/>
        </w:rPr>
        <w:t>czasu odbioru końcowego oraz rozliczenie powierzonych dostaw.</w:t>
      </w:r>
    </w:p>
    <w:p w14:paraId="37384387" w14:textId="33D7811C" w:rsidR="00F45031" w:rsidRPr="00C5672B" w:rsidRDefault="00F45031" w:rsidP="00C5672B">
      <w:pPr>
        <w:pStyle w:val="Styl2"/>
        <w:numPr>
          <w:ilvl w:val="0"/>
          <w:numId w:val="71"/>
        </w:numPr>
        <w:spacing w:after="0" w:line="240" w:lineRule="auto"/>
        <w:contextualSpacing w:val="0"/>
        <w:rPr>
          <w:sz w:val="19"/>
          <w:szCs w:val="19"/>
        </w:rPr>
      </w:pPr>
      <w:r w:rsidRPr="00C5672B">
        <w:rPr>
          <w:sz w:val="19"/>
          <w:szCs w:val="19"/>
        </w:rPr>
        <w:t>Zutylizowanie materiałów pochodzących</w:t>
      </w:r>
      <w:r w:rsidR="00A92DA6" w:rsidRPr="00C5672B">
        <w:rPr>
          <w:sz w:val="19"/>
          <w:szCs w:val="19"/>
        </w:rPr>
        <w:t xml:space="preserve"> z </w:t>
      </w:r>
      <w:r w:rsidRPr="00C5672B">
        <w:rPr>
          <w:sz w:val="19"/>
          <w:szCs w:val="19"/>
        </w:rPr>
        <w:t>demontażu (jeżeli występują), nieprzewidzianych</w:t>
      </w:r>
      <w:r w:rsidR="00A92DA6" w:rsidRPr="00C5672B">
        <w:rPr>
          <w:sz w:val="19"/>
          <w:szCs w:val="19"/>
        </w:rPr>
        <w:t xml:space="preserve"> do </w:t>
      </w:r>
      <w:r w:rsidRPr="00C5672B">
        <w:rPr>
          <w:sz w:val="19"/>
          <w:szCs w:val="19"/>
        </w:rPr>
        <w:t>powtórnego montażu,</w:t>
      </w:r>
      <w:r w:rsidR="00A92DA6" w:rsidRPr="00C5672B">
        <w:rPr>
          <w:sz w:val="19"/>
          <w:szCs w:val="19"/>
        </w:rPr>
        <w:t xml:space="preserve"> z </w:t>
      </w:r>
      <w:r w:rsidRPr="00C5672B">
        <w:rPr>
          <w:sz w:val="19"/>
          <w:szCs w:val="19"/>
        </w:rPr>
        <w:t>wyjątkiem materiałów określonych</w:t>
      </w:r>
      <w:r w:rsidR="00A92DA6" w:rsidRPr="00C5672B">
        <w:rPr>
          <w:sz w:val="19"/>
          <w:szCs w:val="19"/>
        </w:rPr>
        <w:t xml:space="preserve"> w </w:t>
      </w:r>
      <w:r w:rsidRPr="00C5672B">
        <w:rPr>
          <w:sz w:val="19"/>
          <w:szCs w:val="19"/>
        </w:rPr>
        <w:t>OPZ, które należy dostarczyć</w:t>
      </w:r>
      <w:r w:rsidR="00A92DA6" w:rsidRPr="00C5672B">
        <w:rPr>
          <w:sz w:val="19"/>
          <w:szCs w:val="19"/>
        </w:rPr>
        <w:t xml:space="preserve"> do </w:t>
      </w:r>
      <w:r w:rsidR="00547CC3">
        <w:rPr>
          <w:sz w:val="19"/>
          <w:szCs w:val="19"/>
          <w:bdr w:val="single" w:sz="4" w:space="0" w:color="auto"/>
        </w:rPr>
        <w:t>Magazynu RE</w:t>
      </w:r>
      <w:r w:rsidR="00547CC3" w:rsidRPr="00C5672B">
        <w:rPr>
          <w:sz w:val="19"/>
          <w:szCs w:val="19"/>
          <w:bdr w:val="single" w:sz="4" w:space="0" w:color="auto"/>
        </w:rPr>
        <w:t xml:space="preserve"> </w:t>
      </w:r>
      <w:r w:rsidRPr="00C5672B">
        <w:rPr>
          <w:sz w:val="19"/>
          <w:szCs w:val="19"/>
        </w:rPr>
        <w:t>Materiały niezwrócone Zamawiający potraktuje jako odsprzedane Wykonawcy</w:t>
      </w:r>
      <w:r w:rsidR="00A92DA6" w:rsidRPr="00C5672B">
        <w:rPr>
          <w:sz w:val="19"/>
          <w:szCs w:val="19"/>
        </w:rPr>
        <w:t xml:space="preserve"> i </w:t>
      </w:r>
      <w:r w:rsidRPr="00C5672B">
        <w:rPr>
          <w:sz w:val="19"/>
          <w:szCs w:val="19"/>
        </w:rPr>
        <w:t>obciąży Wykonawcę fakturą według kalkulacji własnych,</w:t>
      </w:r>
      <w:r w:rsidR="00A92DA6" w:rsidRPr="00C5672B">
        <w:rPr>
          <w:sz w:val="19"/>
          <w:szCs w:val="19"/>
        </w:rPr>
        <w:t xml:space="preserve"> na </w:t>
      </w:r>
      <w:r w:rsidRPr="00C5672B">
        <w:rPr>
          <w:sz w:val="19"/>
          <w:szCs w:val="19"/>
        </w:rPr>
        <w:t>co Wykonawca wyraża zgodę. Wykonawca dostarczy Zamawiającemu</w:t>
      </w:r>
      <w:r w:rsidR="00D539F0" w:rsidRPr="00C5672B">
        <w:rPr>
          <w:sz w:val="19"/>
          <w:szCs w:val="19"/>
        </w:rPr>
        <w:t>,</w:t>
      </w:r>
      <w:r w:rsidRPr="00C5672B">
        <w:rPr>
          <w:sz w:val="19"/>
          <w:szCs w:val="19"/>
        </w:rPr>
        <w:t xml:space="preserve"> najpóźniej</w:t>
      </w:r>
      <w:r w:rsidR="00A92DA6" w:rsidRPr="00C5672B">
        <w:rPr>
          <w:sz w:val="19"/>
          <w:szCs w:val="19"/>
        </w:rPr>
        <w:t xml:space="preserve"> do </w:t>
      </w:r>
      <w:r w:rsidRPr="00C5672B">
        <w:rPr>
          <w:sz w:val="19"/>
          <w:szCs w:val="19"/>
        </w:rPr>
        <w:t xml:space="preserve">dnia zgłoszenia </w:t>
      </w:r>
      <w:r w:rsidR="00F11CB3" w:rsidRPr="00C5672B">
        <w:rPr>
          <w:sz w:val="19"/>
          <w:szCs w:val="19"/>
        </w:rPr>
        <w:t>przedmiotu Umow</w:t>
      </w:r>
      <w:r w:rsidRPr="00C5672B">
        <w:rPr>
          <w:sz w:val="19"/>
          <w:szCs w:val="19"/>
        </w:rPr>
        <w:t>y</w:t>
      </w:r>
      <w:r w:rsidR="00A92DA6" w:rsidRPr="00C5672B">
        <w:rPr>
          <w:sz w:val="19"/>
          <w:szCs w:val="19"/>
        </w:rPr>
        <w:t xml:space="preserve"> do </w:t>
      </w:r>
      <w:r w:rsidRPr="00C5672B">
        <w:rPr>
          <w:sz w:val="19"/>
          <w:szCs w:val="19"/>
        </w:rPr>
        <w:t>odbioru</w:t>
      </w:r>
      <w:r w:rsidR="00D539F0" w:rsidRPr="00C5672B">
        <w:rPr>
          <w:sz w:val="19"/>
          <w:szCs w:val="19"/>
        </w:rPr>
        <w:t>,</w:t>
      </w:r>
      <w:r w:rsidRPr="00C5672B">
        <w:rPr>
          <w:sz w:val="19"/>
          <w:szCs w:val="19"/>
        </w:rPr>
        <w:t xml:space="preserve"> wymagane odrębnymi przepisami dokumenty poświadczające właściwe wykonanie obowiązku zagospodarowania odpadów powstałych</w:t>
      </w:r>
      <w:r w:rsidR="00A92DA6" w:rsidRPr="00C5672B">
        <w:rPr>
          <w:sz w:val="19"/>
          <w:szCs w:val="19"/>
        </w:rPr>
        <w:t xml:space="preserve"> w </w:t>
      </w:r>
      <w:r w:rsidRPr="00C5672B">
        <w:rPr>
          <w:sz w:val="19"/>
          <w:szCs w:val="19"/>
        </w:rPr>
        <w:t xml:space="preserve">wyniku realizacji </w:t>
      </w:r>
      <w:r w:rsidR="00F11CB3" w:rsidRPr="00C5672B">
        <w:rPr>
          <w:sz w:val="19"/>
          <w:szCs w:val="19"/>
        </w:rPr>
        <w:t>przedmiotu Umow</w:t>
      </w:r>
      <w:r w:rsidRPr="00C5672B">
        <w:rPr>
          <w:sz w:val="19"/>
          <w:szCs w:val="19"/>
        </w:rPr>
        <w:t>y.</w:t>
      </w:r>
    </w:p>
    <w:p w14:paraId="6045988C" w14:textId="2E342277" w:rsidR="00FD7C75" w:rsidRPr="002B33D6" w:rsidRDefault="00FD7C75" w:rsidP="002221B4">
      <w:pPr>
        <w:pStyle w:val="Styl2"/>
        <w:numPr>
          <w:ilvl w:val="0"/>
          <w:numId w:val="30"/>
        </w:numPr>
        <w:spacing w:after="0" w:line="240" w:lineRule="auto"/>
        <w:ind w:left="-28" w:hanging="308"/>
        <w:contextualSpacing w:val="0"/>
        <w:rPr>
          <w:sz w:val="19"/>
          <w:szCs w:val="19"/>
        </w:rPr>
      </w:pPr>
      <w:r w:rsidRPr="002B33D6">
        <w:rPr>
          <w:sz w:val="19"/>
          <w:szCs w:val="19"/>
        </w:rPr>
        <w:t>Postanowienia dodatkowe i indywidualne warunki Umowy, odbiegające od postanowień OWU lub innych Załączników</w:t>
      </w:r>
      <w:r w:rsidR="003C175D" w:rsidRPr="002B33D6">
        <w:rPr>
          <w:sz w:val="19"/>
          <w:szCs w:val="19"/>
        </w:rPr>
        <w:t>:</w:t>
      </w:r>
      <w:r w:rsidRPr="002B33D6">
        <w:rPr>
          <w:sz w:val="19"/>
          <w:szCs w:val="19"/>
        </w:rPr>
        <w:t xml:space="preserve">  </w:t>
      </w:r>
      <w:r w:rsidRPr="002B33D6">
        <w:rPr>
          <w:sz w:val="19"/>
          <w:szCs w:val="19"/>
        </w:rPr>
        <w:br/>
      </w:r>
      <w:r w:rsidRPr="002B33D6">
        <w:rPr>
          <w:i/>
          <w:sz w:val="19"/>
          <w:szCs w:val="19"/>
        </w:rPr>
        <w:t>[np.</w:t>
      </w:r>
      <w:r w:rsidRPr="002B33D6">
        <w:rPr>
          <w:i/>
          <w:sz w:val="19"/>
        </w:rPr>
        <w:t xml:space="preserve"> w uzasadnionych wypadkach </w:t>
      </w:r>
      <w:r w:rsidR="00BF3DF8">
        <w:rPr>
          <w:i/>
          <w:sz w:val="19"/>
        </w:rPr>
        <w:t>–</w:t>
      </w:r>
      <w:r w:rsidRPr="002B33D6">
        <w:rPr>
          <w:i/>
          <w:sz w:val="19"/>
        </w:rPr>
        <w:t xml:space="preserve"> zmiana terminu dla złożenia inwentaryzacji geodezyjnej itp</w:t>
      </w:r>
      <w:r w:rsidRPr="002B33D6">
        <w:rPr>
          <w:sz w:val="19"/>
          <w:szCs w:val="19"/>
        </w:rPr>
        <w:t xml:space="preserve">.]  </w:t>
      </w:r>
    </w:p>
    <w:p w14:paraId="68FA1DEE" w14:textId="28A477A2" w:rsidR="00FD7C75" w:rsidRPr="002B33D6" w:rsidRDefault="00FD7C75" w:rsidP="00FD7C75">
      <w:pPr>
        <w:pStyle w:val="IIIPodstawowy"/>
        <w:spacing w:before="0" w:after="0" w:line="260" w:lineRule="exact"/>
        <w:ind w:left="357"/>
        <w:jc w:val="center"/>
        <w:rPr>
          <w:rFonts w:cs="Arial"/>
          <w:sz w:val="19"/>
          <w:szCs w:val="19"/>
          <w:vertAlign w:val="subscript"/>
        </w:rPr>
      </w:pPr>
      <w:r w:rsidRPr="002B33D6">
        <w:rPr>
          <w:rFonts w:cs="Arial"/>
          <w:sz w:val="19"/>
          <w:szCs w:val="19"/>
          <w:vertAlign w:val="subscript"/>
        </w:rPr>
        <w:t>(</w:t>
      </w:r>
      <w:r w:rsidRPr="002B33D6">
        <w:rPr>
          <w:rFonts w:cs="Arial"/>
          <w:i/>
          <w:sz w:val="19"/>
          <w:szCs w:val="19"/>
          <w:vertAlign w:val="subscript"/>
        </w:rPr>
        <w:t xml:space="preserve">w razie braku dodatkowych postanowień poniższy formularz należy </w:t>
      </w:r>
      <w:r w:rsidR="00BF3DF8">
        <w:rPr>
          <w:rFonts w:cs="Arial"/>
          <w:i/>
          <w:sz w:val="19"/>
          <w:szCs w:val="19"/>
          <w:vertAlign w:val="subscript"/>
        </w:rPr>
        <w:t xml:space="preserve">usunąć lub </w:t>
      </w:r>
      <w:r w:rsidRPr="002B33D6">
        <w:rPr>
          <w:rFonts w:cs="Arial"/>
          <w:i/>
          <w:sz w:val="19"/>
          <w:szCs w:val="19"/>
          <w:vertAlign w:val="subscript"/>
        </w:rPr>
        <w:t>przekreślić</w:t>
      </w:r>
      <w:r w:rsidRPr="002B33D6">
        <w:rPr>
          <w:rFonts w:cs="Arial"/>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DA3E53" w:rsidRPr="002B33D6" w14:paraId="0F1461BC" w14:textId="77777777" w:rsidTr="00B614E3">
        <w:trPr>
          <w:trHeight w:val="1154"/>
        </w:trPr>
        <w:tc>
          <w:tcPr>
            <w:tcW w:w="9922" w:type="dxa"/>
          </w:tcPr>
          <w:p w14:paraId="5E5B22F4" w14:textId="4D8F21C9" w:rsidR="00FD7C75" w:rsidRDefault="00F12CC1" w:rsidP="00B90BC5">
            <w:pPr>
              <w:pStyle w:val="IIIPodstawowy"/>
              <w:spacing w:after="0" w:line="260" w:lineRule="exact"/>
              <w:rPr>
                <w:rFonts w:cs="Arial"/>
                <w:sz w:val="19"/>
                <w:szCs w:val="19"/>
              </w:rPr>
            </w:pPr>
            <w:r>
              <w:rPr>
                <w:rFonts w:cs="Arial"/>
                <w:sz w:val="19"/>
                <w:szCs w:val="19"/>
              </w:rPr>
              <w:t>1) W zakresie prac polegających na:</w:t>
            </w:r>
          </w:p>
          <w:p w14:paraId="1D6E5DDA" w14:textId="643DBC35" w:rsidR="00F12CC1" w:rsidRDefault="00F12CC1" w:rsidP="0059486B">
            <w:pPr>
              <w:pStyle w:val="IIIPodstawowy"/>
              <w:numPr>
                <w:ilvl w:val="0"/>
                <w:numId w:val="73"/>
              </w:numPr>
              <w:spacing w:after="0" w:line="260" w:lineRule="exact"/>
              <w:rPr>
                <w:rFonts w:cs="Arial"/>
                <w:sz w:val="19"/>
                <w:szCs w:val="19"/>
              </w:rPr>
            </w:pPr>
            <w:r>
              <w:rPr>
                <w:rFonts w:cs="Arial"/>
                <w:sz w:val="19"/>
                <w:szCs w:val="19"/>
              </w:rPr>
              <w:t xml:space="preserve">wymianie </w:t>
            </w:r>
            <w:r w:rsidRPr="0063532B">
              <w:rPr>
                <w:rFonts w:cs="Arial"/>
                <w:sz w:val="19"/>
                <w:szCs w:val="19"/>
              </w:rPr>
              <w:t>szafek</w:t>
            </w:r>
            <w:r w:rsidR="007F5B36">
              <w:rPr>
                <w:rFonts w:cs="Arial"/>
                <w:sz w:val="19"/>
                <w:szCs w:val="19"/>
              </w:rPr>
              <w:t xml:space="preserve"> rozdzielczych</w:t>
            </w:r>
            <w:r>
              <w:rPr>
                <w:rFonts w:cs="Arial"/>
                <w:sz w:val="19"/>
                <w:szCs w:val="19"/>
              </w:rPr>
              <w:t xml:space="preserve"> na nowe w obrębie istniejącego obiektu,</w:t>
            </w:r>
          </w:p>
          <w:p w14:paraId="51D083E0" w14:textId="73D0EBBE" w:rsidR="00F12CC1" w:rsidRDefault="00F12CC1" w:rsidP="0059486B">
            <w:pPr>
              <w:pStyle w:val="IIIPodstawowy"/>
              <w:numPr>
                <w:ilvl w:val="0"/>
                <w:numId w:val="73"/>
              </w:numPr>
              <w:spacing w:after="0" w:line="260" w:lineRule="exact"/>
              <w:rPr>
                <w:rFonts w:cs="Arial"/>
                <w:sz w:val="19"/>
                <w:szCs w:val="19"/>
              </w:rPr>
            </w:pPr>
            <w:r>
              <w:rPr>
                <w:rFonts w:cs="Arial"/>
                <w:sz w:val="19"/>
                <w:szCs w:val="19"/>
              </w:rPr>
              <w:t xml:space="preserve">wymianie rozdzielnic </w:t>
            </w:r>
            <w:proofErr w:type="spellStart"/>
            <w:r>
              <w:rPr>
                <w:rFonts w:cs="Arial"/>
                <w:sz w:val="19"/>
                <w:szCs w:val="19"/>
              </w:rPr>
              <w:t>nN</w:t>
            </w:r>
            <w:proofErr w:type="spellEnd"/>
            <w:r>
              <w:rPr>
                <w:rFonts w:cs="Arial"/>
                <w:sz w:val="19"/>
                <w:szCs w:val="19"/>
              </w:rPr>
              <w:t xml:space="preserve"> wewnątrz stacji transformatorowych (wnętrzowych, budynkowych),</w:t>
            </w:r>
          </w:p>
          <w:p w14:paraId="30F0CC2A" w14:textId="081AEE5A" w:rsidR="00F12CC1" w:rsidRDefault="00F12CC1" w:rsidP="0059486B">
            <w:pPr>
              <w:pStyle w:val="IIIPodstawowy"/>
              <w:numPr>
                <w:ilvl w:val="0"/>
                <w:numId w:val="73"/>
              </w:numPr>
              <w:spacing w:after="0" w:line="260" w:lineRule="exact"/>
              <w:rPr>
                <w:rFonts w:cs="Arial"/>
                <w:sz w:val="19"/>
                <w:szCs w:val="19"/>
              </w:rPr>
            </w:pPr>
            <w:r>
              <w:rPr>
                <w:rFonts w:cs="Arial"/>
                <w:sz w:val="19"/>
                <w:szCs w:val="19"/>
              </w:rPr>
              <w:t xml:space="preserve">wymianie </w:t>
            </w:r>
            <w:proofErr w:type="spellStart"/>
            <w:r>
              <w:rPr>
                <w:rFonts w:cs="Arial"/>
                <w:sz w:val="19"/>
                <w:szCs w:val="19"/>
              </w:rPr>
              <w:t>reklozerów</w:t>
            </w:r>
            <w:proofErr w:type="spellEnd"/>
            <w:r>
              <w:rPr>
                <w:rFonts w:cs="Arial"/>
                <w:sz w:val="19"/>
                <w:szCs w:val="19"/>
              </w:rPr>
              <w:t xml:space="preserve"> w obrębie istniejącego obiektu,</w:t>
            </w:r>
          </w:p>
          <w:p w14:paraId="36FE59C0" w14:textId="15DACCB6" w:rsidR="00F12CC1" w:rsidRPr="002B33D6" w:rsidRDefault="00F12CC1" w:rsidP="00922796">
            <w:pPr>
              <w:pStyle w:val="IIIPodstawowy"/>
              <w:spacing w:after="0" w:line="260" w:lineRule="exact"/>
              <w:rPr>
                <w:rFonts w:cs="Arial"/>
                <w:sz w:val="19"/>
                <w:szCs w:val="19"/>
              </w:rPr>
            </w:pPr>
            <w:r>
              <w:rPr>
                <w:rFonts w:cs="Arial"/>
                <w:sz w:val="19"/>
                <w:szCs w:val="19"/>
              </w:rPr>
              <w:t xml:space="preserve">- Wykonawca nie jest zobowiązany do zinwentaryzowania geodezyjnego przeprowadzonych w ww. zakresie prac, chyba że na skutek </w:t>
            </w:r>
            <w:ins w:id="1" w:author="Kozyra Małgorzata [PGE S.A.]" w:date="2025-05-07T10:42:00Z">
              <w:r w:rsidR="00887296">
                <w:rPr>
                  <w:rFonts w:cs="Arial"/>
                  <w:sz w:val="19"/>
                  <w:szCs w:val="19"/>
                </w:rPr>
                <w:t xml:space="preserve">wykonanych </w:t>
              </w:r>
            </w:ins>
            <w:r>
              <w:rPr>
                <w:rFonts w:cs="Arial"/>
                <w:sz w:val="19"/>
                <w:szCs w:val="19"/>
              </w:rPr>
              <w:t xml:space="preserve">prac zmianie uległ obszar oddziaływania obiektu.  </w:t>
            </w:r>
          </w:p>
          <w:p w14:paraId="6958CF44" w14:textId="77777777" w:rsidR="00FD7C75" w:rsidRPr="002B33D6" w:rsidRDefault="00FD7C75" w:rsidP="00B90BC5">
            <w:pPr>
              <w:pStyle w:val="IIIPodstawowy"/>
              <w:spacing w:after="0" w:line="260" w:lineRule="exact"/>
              <w:rPr>
                <w:rFonts w:cs="Arial"/>
                <w:sz w:val="19"/>
                <w:szCs w:val="19"/>
              </w:rPr>
            </w:pPr>
          </w:p>
        </w:tc>
      </w:tr>
    </w:tbl>
    <w:p w14:paraId="0B1CF73C" w14:textId="160EE23D" w:rsidR="00051B94" w:rsidRPr="00441A07" w:rsidRDefault="00051B94" w:rsidP="00BE191C">
      <w:pPr>
        <w:spacing w:before="120" w:after="120"/>
        <w:ind w:left="-425"/>
        <w:jc w:val="center"/>
        <w:rPr>
          <w:rFonts w:ascii="Arial" w:hAnsi="Arial" w:cs="Arial"/>
          <w:b/>
          <w:sz w:val="19"/>
          <w:szCs w:val="19"/>
        </w:rPr>
      </w:pPr>
      <w:r w:rsidRPr="00441A07">
        <w:rPr>
          <w:rFonts w:ascii="Arial" w:hAnsi="Arial" w:cs="Arial"/>
          <w:b/>
          <w:sz w:val="19"/>
          <w:szCs w:val="19"/>
        </w:rPr>
        <w:t>§ 7 KARY UMOWNE</w:t>
      </w:r>
    </w:p>
    <w:p w14:paraId="74A9A946" w14:textId="46FB51E7" w:rsidR="00051B94" w:rsidRPr="00441A07" w:rsidRDefault="00051B94" w:rsidP="002221B4">
      <w:pPr>
        <w:pStyle w:val="Styl2"/>
        <w:widowControl/>
        <w:numPr>
          <w:ilvl w:val="0"/>
          <w:numId w:val="21"/>
        </w:numPr>
        <w:spacing w:after="0" w:line="240" w:lineRule="auto"/>
        <w:ind w:left="294" w:hanging="238"/>
        <w:contextualSpacing w:val="0"/>
        <w:rPr>
          <w:szCs w:val="18"/>
        </w:rPr>
      </w:pPr>
      <w:r w:rsidRPr="00441A07">
        <w:rPr>
          <w:szCs w:val="18"/>
        </w:rPr>
        <w:t xml:space="preserve">Zamawiający jest uprawniony do naliczenia Wykonawcy </w:t>
      </w:r>
      <w:r w:rsidR="00D539F0" w:rsidRPr="00441A07">
        <w:rPr>
          <w:szCs w:val="18"/>
        </w:rPr>
        <w:t xml:space="preserve">następujących </w:t>
      </w:r>
      <w:r w:rsidRPr="00441A07">
        <w:rPr>
          <w:szCs w:val="18"/>
        </w:rPr>
        <w:t>kar umownych:</w:t>
      </w:r>
    </w:p>
    <w:p w14:paraId="2BCFDF43" w14:textId="71FA174F"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 xml:space="preserve">w razie zwłoki w wykonaniu Umowy – w wysokości </w:t>
      </w:r>
      <w:r w:rsidR="00F12CC1" w:rsidRPr="00441A07">
        <w:rPr>
          <w:szCs w:val="18"/>
        </w:rPr>
        <w:t>0,</w:t>
      </w:r>
      <w:r w:rsidR="00922796" w:rsidRPr="00441A07">
        <w:rPr>
          <w:szCs w:val="18"/>
        </w:rPr>
        <w:t>25</w:t>
      </w:r>
      <w:r w:rsidR="00F12CC1" w:rsidRPr="00441A07">
        <w:rPr>
          <w:szCs w:val="18"/>
        </w:rPr>
        <w:t xml:space="preserve"> </w:t>
      </w:r>
      <w:r w:rsidRPr="00441A07">
        <w:rPr>
          <w:szCs w:val="18"/>
        </w:rPr>
        <w:t>% wynagrodzenia umownego netto określonego w §</w:t>
      </w:r>
      <w:r w:rsidR="00D539F0" w:rsidRPr="00441A07">
        <w:rPr>
          <w:szCs w:val="18"/>
        </w:rPr>
        <w:t xml:space="preserve"> </w:t>
      </w:r>
      <w:r w:rsidR="00BF3DF8" w:rsidRPr="00441A07">
        <w:rPr>
          <w:szCs w:val="18"/>
        </w:rPr>
        <w:t>3 ust. 1 pkt 1) Umowy</w:t>
      </w:r>
      <w:r w:rsidRPr="00441A07">
        <w:rPr>
          <w:szCs w:val="18"/>
        </w:rPr>
        <w:t xml:space="preserve"> za każdy dzień </w:t>
      </w:r>
      <w:r w:rsidR="00D539F0" w:rsidRPr="00441A07">
        <w:rPr>
          <w:szCs w:val="18"/>
        </w:rPr>
        <w:t>zwłoki w stosunku do terminów</w:t>
      </w:r>
      <w:r w:rsidRPr="00441A07">
        <w:rPr>
          <w:szCs w:val="18"/>
        </w:rPr>
        <w:t xml:space="preserve"> realizacji </w:t>
      </w:r>
      <w:r w:rsidR="00BF3DF8" w:rsidRPr="00441A07">
        <w:rPr>
          <w:szCs w:val="18"/>
        </w:rPr>
        <w:t xml:space="preserve">przedmiotu Umowy </w:t>
      </w:r>
      <w:r w:rsidR="00D539F0" w:rsidRPr="00441A07">
        <w:rPr>
          <w:szCs w:val="18"/>
        </w:rPr>
        <w:t>określonych</w:t>
      </w:r>
      <w:r w:rsidRPr="00441A07">
        <w:rPr>
          <w:szCs w:val="18"/>
        </w:rPr>
        <w:t xml:space="preserve"> w §</w:t>
      </w:r>
      <w:r w:rsidR="00D539F0" w:rsidRPr="00441A07">
        <w:rPr>
          <w:szCs w:val="18"/>
        </w:rPr>
        <w:t xml:space="preserve"> </w:t>
      </w:r>
      <w:r w:rsidRPr="00441A07">
        <w:rPr>
          <w:szCs w:val="18"/>
        </w:rPr>
        <w:t>2 ust. 1 Umowy</w:t>
      </w:r>
      <w:r w:rsidR="001C4CAF" w:rsidRPr="00441A07">
        <w:rPr>
          <w:szCs w:val="18"/>
        </w:rPr>
        <w:t xml:space="preserve">. </w:t>
      </w:r>
      <w:r w:rsidR="001C4CAF" w:rsidRPr="00441A07">
        <w:rPr>
          <w:sz w:val="19"/>
          <w:szCs w:val="19"/>
        </w:rPr>
        <w:t xml:space="preserve">Wysokość powyższej kary umownej nie może przekroczyć </w:t>
      </w:r>
      <w:r w:rsidR="00922796" w:rsidRPr="00441A07">
        <w:rPr>
          <w:sz w:val="19"/>
          <w:szCs w:val="19"/>
        </w:rPr>
        <w:t xml:space="preserve">20 </w:t>
      </w:r>
      <w:r w:rsidR="001C4CAF" w:rsidRPr="00441A07">
        <w:rPr>
          <w:sz w:val="19"/>
          <w:szCs w:val="19"/>
        </w:rPr>
        <w:t>% wynagrodzenia umownego netto określonego w § 3 ust. 1 pkt 1) Umowy.</w:t>
      </w:r>
    </w:p>
    <w:p w14:paraId="60B4D87E" w14:textId="67EF2F1A" w:rsidR="00051B94" w:rsidRPr="00441A07" w:rsidRDefault="00051B94" w:rsidP="002221B4">
      <w:pPr>
        <w:pStyle w:val="Styl2"/>
        <w:widowControl/>
        <w:numPr>
          <w:ilvl w:val="1"/>
          <w:numId w:val="17"/>
        </w:numPr>
        <w:spacing w:after="0" w:line="240" w:lineRule="auto"/>
        <w:ind w:left="567" w:hanging="283"/>
        <w:contextualSpacing w:val="0"/>
        <w:rPr>
          <w:szCs w:val="18"/>
        </w:rPr>
      </w:pPr>
      <w:r w:rsidRPr="00441A07">
        <w:rPr>
          <w:szCs w:val="18"/>
        </w:rPr>
        <w:t xml:space="preserve">w razie rozwiązania Umowy albo odstąpienia od Umowy, w całości lub w części, z przyczyn leżących po stronie Wykonawcy – w wysokości </w:t>
      </w:r>
      <w:r w:rsidR="00922796" w:rsidRPr="00441A07">
        <w:rPr>
          <w:szCs w:val="18"/>
        </w:rPr>
        <w:t xml:space="preserve">20 </w:t>
      </w:r>
      <w:r w:rsidRPr="00441A07">
        <w:rPr>
          <w:szCs w:val="18"/>
        </w:rPr>
        <w:t>% wynagrodzenia umownego netto określonego w §</w:t>
      </w:r>
      <w:r w:rsidR="00D539F0" w:rsidRPr="00441A07">
        <w:rPr>
          <w:szCs w:val="18"/>
        </w:rPr>
        <w:t xml:space="preserve"> </w:t>
      </w:r>
      <w:r w:rsidRPr="00441A07">
        <w:rPr>
          <w:szCs w:val="18"/>
        </w:rPr>
        <w:t>3 ust. 1 pkt 1) Umowy, z zastrzeżeniem § 11 ust. 2 OWU,</w:t>
      </w:r>
    </w:p>
    <w:p w14:paraId="14E23ABC" w14:textId="5DEED4C1"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 xml:space="preserve">za zwłokę w usunięciu wad lub usterek ujawnionych w okresie rękojmi i gwarancji lub nieprzystąpienie do usunięcia wad lub usterek w terminie – w wysokości </w:t>
      </w:r>
      <w:r w:rsidR="00922796" w:rsidRPr="00441A07">
        <w:rPr>
          <w:szCs w:val="18"/>
        </w:rPr>
        <w:t>0,2</w:t>
      </w:r>
      <w:r w:rsidR="00454F05" w:rsidRPr="00441A07">
        <w:rPr>
          <w:szCs w:val="18"/>
        </w:rPr>
        <w:t>5</w:t>
      </w:r>
      <w:r w:rsidR="00922796" w:rsidRPr="00441A07">
        <w:rPr>
          <w:szCs w:val="18"/>
        </w:rPr>
        <w:t xml:space="preserve"> </w:t>
      </w:r>
      <w:r w:rsidRPr="00441A07">
        <w:rPr>
          <w:szCs w:val="18"/>
        </w:rPr>
        <w:t>% wynagrodzenia umownego netto określonego</w:t>
      </w:r>
      <w:r w:rsidR="00B30A73" w:rsidRPr="00441A07">
        <w:rPr>
          <w:szCs w:val="18"/>
        </w:rPr>
        <w:t xml:space="preserve"> </w:t>
      </w:r>
      <w:r w:rsidRPr="00441A07">
        <w:rPr>
          <w:szCs w:val="18"/>
        </w:rPr>
        <w:t>w §</w:t>
      </w:r>
      <w:r w:rsidR="00D539F0" w:rsidRPr="00441A07">
        <w:rPr>
          <w:szCs w:val="18"/>
        </w:rPr>
        <w:t xml:space="preserve"> </w:t>
      </w:r>
      <w:r w:rsidRPr="00441A07">
        <w:rPr>
          <w:szCs w:val="18"/>
        </w:rPr>
        <w:t>3 ust. 1 pkt 1) Umowy za każdy dzień zwłoki liczony od upływu terminu wyznaczonego przez Zamawiającego na usunięcie wady lub usterki,</w:t>
      </w:r>
    </w:p>
    <w:p w14:paraId="45F3F36C" w14:textId="6B21B5B7"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w razie braku przedstawienia przez Wykonawcę dowodu złożenia zabezpieczenia w terminie i wysokości określonych w §</w:t>
      </w:r>
      <w:r w:rsidR="00D539F0" w:rsidRPr="00441A07">
        <w:rPr>
          <w:szCs w:val="18"/>
        </w:rPr>
        <w:t xml:space="preserve"> </w:t>
      </w:r>
      <w:r w:rsidRPr="00441A07">
        <w:rPr>
          <w:szCs w:val="18"/>
        </w:rPr>
        <w:t>5 Umowy</w:t>
      </w:r>
      <w:r w:rsidR="00125EC1" w:rsidRPr="00441A07">
        <w:rPr>
          <w:szCs w:val="18"/>
        </w:rPr>
        <w:t>,</w:t>
      </w:r>
      <w:r w:rsidRPr="00441A07">
        <w:rPr>
          <w:szCs w:val="18"/>
        </w:rPr>
        <w:t xml:space="preserve"> </w:t>
      </w:r>
      <w:r w:rsidR="00125EC1" w:rsidRPr="00441A07">
        <w:rPr>
          <w:szCs w:val="18"/>
        </w:rPr>
        <w:t>nieprzedłużenia lub niewniesienia nowego zabezpieczenia</w:t>
      </w:r>
      <w:r w:rsidR="00394FB0" w:rsidRPr="00441A07">
        <w:rPr>
          <w:szCs w:val="18"/>
        </w:rPr>
        <w:t>, zgodnie z</w:t>
      </w:r>
      <w:r w:rsidR="00125EC1" w:rsidRPr="00441A07">
        <w:rPr>
          <w:szCs w:val="18"/>
        </w:rPr>
        <w:t xml:space="preserve"> </w:t>
      </w:r>
      <w:r w:rsidRPr="00441A07">
        <w:rPr>
          <w:szCs w:val="18"/>
        </w:rPr>
        <w:t>§</w:t>
      </w:r>
      <w:r w:rsidR="005F2122" w:rsidRPr="00441A07">
        <w:rPr>
          <w:szCs w:val="18"/>
        </w:rPr>
        <w:t xml:space="preserve"> </w:t>
      </w:r>
      <w:r w:rsidR="00125EC1" w:rsidRPr="00441A07">
        <w:rPr>
          <w:szCs w:val="18"/>
        </w:rPr>
        <w:t>14 ust. 8</w:t>
      </w:r>
      <w:r w:rsidRPr="00441A07">
        <w:rPr>
          <w:szCs w:val="18"/>
        </w:rPr>
        <w:t xml:space="preserve"> OWU –</w:t>
      </w:r>
      <w:r w:rsidR="00125EC1" w:rsidRPr="00441A07">
        <w:rPr>
          <w:szCs w:val="18"/>
        </w:rPr>
        <w:t xml:space="preserve"> </w:t>
      </w:r>
      <w:r w:rsidRPr="00441A07">
        <w:rPr>
          <w:szCs w:val="18"/>
        </w:rPr>
        <w:t xml:space="preserve">w wysokości </w:t>
      </w:r>
      <w:r w:rsidR="00922796" w:rsidRPr="00441A07">
        <w:rPr>
          <w:szCs w:val="18"/>
        </w:rPr>
        <w:t>0,</w:t>
      </w:r>
      <w:r w:rsidR="00635504" w:rsidRPr="00441A07">
        <w:rPr>
          <w:szCs w:val="18"/>
        </w:rPr>
        <w:t>1</w:t>
      </w:r>
      <w:r w:rsidR="00922796" w:rsidRPr="00441A07">
        <w:rPr>
          <w:szCs w:val="18"/>
        </w:rPr>
        <w:t xml:space="preserve"> </w:t>
      </w:r>
      <w:r w:rsidRPr="00441A07">
        <w:rPr>
          <w:szCs w:val="18"/>
        </w:rPr>
        <w:t>% wynagrodzenia umownego netto określonego w §</w:t>
      </w:r>
      <w:r w:rsidR="005F2122" w:rsidRPr="00441A07">
        <w:rPr>
          <w:szCs w:val="18"/>
        </w:rPr>
        <w:t xml:space="preserve"> </w:t>
      </w:r>
      <w:r w:rsidRPr="00441A07">
        <w:rPr>
          <w:szCs w:val="18"/>
        </w:rPr>
        <w:t xml:space="preserve">3 ust. 1 pkt 1) Umowy za każdy dzień </w:t>
      </w:r>
      <w:r w:rsidR="00455BC7" w:rsidRPr="00441A07">
        <w:rPr>
          <w:szCs w:val="18"/>
        </w:rPr>
        <w:t>zwłoki</w:t>
      </w:r>
      <w:r w:rsidRPr="00441A07">
        <w:rPr>
          <w:szCs w:val="18"/>
        </w:rPr>
        <w:t xml:space="preserve"> w stosunku do terminów określonych w Umowie (w tym w OWU). Wysokość powyższej kary umownej nie może przekroczyć </w:t>
      </w:r>
      <w:r w:rsidR="00635504" w:rsidRPr="00441A07">
        <w:rPr>
          <w:szCs w:val="18"/>
        </w:rPr>
        <w:t>10</w:t>
      </w:r>
      <w:r w:rsidR="00922796" w:rsidRPr="00441A07">
        <w:rPr>
          <w:szCs w:val="18"/>
        </w:rPr>
        <w:t xml:space="preserve"> </w:t>
      </w:r>
      <w:r w:rsidRPr="00441A07">
        <w:rPr>
          <w:szCs w:val="18"/>
        </w:rPr>
        <w:t>% wynagrodzenia umownego netto określonego w §</w:t>
      </w:r>
      <w:r w:rsidR="00125EC1" w:rsidRPr="00441A07">
        <w:rPr>
          <w:szCs w:val="18"/>
        </w:rPr>
        <w:t xml:space="preserve"> 3 ust. 1 pkt 1) Umowy,</w:t>
      </w:r>
    </w:p>
    <w:p w14:paraId="3ACE47C2" w14:textId="4B484895"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 xml:space="preserve">w razie przekroczenia deklarowanego czasu </w:t>
      </w:r>
      <w:proofErr w:type="spellStart"/>
      <w:r w:rsidRPr="00441A07">
        <w:rPr>
          <w:szCs w:val="18"/>
        </w:rPr>
        <w:t>wyłączeń</w:t>
      </w:r>
      <w:proofErr w:type="spellEnd"/>
      <w:r w:rsidR="005B133D" w:rsidRPr="00441A07">
        <w:rPr>
          <w:szCs w:val="18"/>
        </w:rPr>
        <w:t xml:space="preserve"> w uzgodnionym harmonogramie </w:t>
      </w:r>
      <w:proofErr w:type="spellStart"/>
      <w:r w:rsidR="005B133D" w:rsidRPr="00441A07">
        <w:rPr>
          <w:szCs w:val="18"/>
        </w:rPr>
        <w:t>wyłączeń</w:t>
      </w:r>
      <w:proofErr w:type="spellEnd"/>
      <w:r w:rsidRPr="00441A07">
        <w:rPr>
          <w:szCs w:val="18"/>
        </w:rPr>
        <w:t xml:space="preserve"> – w wysokości </w:t>
      </w:r>
      <w:r w:rsidR="00635504" w:rsidRPr="00441A07">
        <w:rPr>
          <w:szCs w:val="18"/>
        </w:rPr>
        <w:t>5</w:t>
      </w:r>
      <w:r w:rsidR="00454F05" w:rsidRPr="00441A07">
        <w:rPr>
          <w:szCs w:val="18"/>
        </w:rPr>
        <w:t xml:space="preserve"> </w:t>
      </w:r>
      <w:r w:rsidRPr="00441A07">
        <w:rPr>
          <w:szCs w:val="18"/>
        </w:rPr>
        <w:t xml:space="preserve">% wynagrodzenia umownego netto </w:t>
      </w:r>
      <w:r w:rsidR="00125EC1" w:rsidRPr="00441A07">
        <w:rPr>
          <w:szCs w:val="18"/>
        </w:rPr>
        <w:t xml:space="preserve">określonego w § 3 ust. 1 pkt 1) Umowy </w:t>
      </w:r>
      <w:r w:rsidRPr="00441A07">
        <w:rPr>
          <w:szCs w:val="18"/>
        </w:rPr>
        <w:t xml:space="preserve">pomnożonego przez stosunek liczby godzin </w:t>
      </w:r>
      <w:r w:rsidR="00455BC7" w:rsidRPr="00441A07">
        <w:rPr>
          <w:szCs w:val="18"/>
        </w:rPr>
        <w:t>przekroczenia</w:t>
      </w:r>
      <w:r w:rsidRPr="00441A07">
        <w:rPr>
          <w:szCs w:val="18"/>
        </w:rPr>
        <w:t xml:space="preserve"> do liczby godzin deklarowanego wyłączenia. Ponadto, w razie potrzeby dodatkowych </w:t>
      </w:r>
      <w:proofErr w:type="spellStart"/>
      <w:r w:rsidRPr="00441A07">
        <w:rPr>
          <w:szCs w:val="18"/>
        </w:rPr>
        <w:t>wyłączeń</w:t>
      </w:r>
      <w:proofErr w:type="spellEnd"/>
      <w:r w:rsidRPr="00441A07">
        <w:rPr>
          <w:szCs w:val="18"/>
        </w:rPr>
        <w:t xml:space="preserve"> ponad uzgodniony harmonogram, wynikających ze złej jakości wykonanej pracy, kara będzie liczona w wysokości </w:t>
      </w:r>
      <w:r w:rsidR="00454F05" w:rsidRPr="00441A07">
        <w:rPr>
          <w:szCs w:val="18"/>
        </w:rPr>
        <w:t xml:space="preserve">5 </w:t>
      </w:r>
      <w:r w:rsidRPr="00441A07">
        <w:rPr>
          <w:szCs w:val="18"/>
        </w:rPr>
        <w:t>% wynagrodzenia umownego</w:t>
      </w:r>
      <w:r w:rsidR="00455BC7" w:rsidRPr="00441A07">
        <w:rPr>
          <w:szCs w:val="18"/>
        </w:rPr>
        <w:t xml:space="preserve"> netto</w:t>
      </w:r>
      <w:r w:rsidRPr="00441A07">
        <w:rPr>
          <w:szCs w:val="18"/>
        </w:rPr>
        <w:t xml:space="preserve"> </w:t>
      </w:r>
      <w:r w:rsidR="00125EC1" w:rsidRPr="00441A07">
        <w:rPr>
          <w:szCs w:val="18"/>
        </w:rPr>
        <w:t xml:space="preserve">określonego w § 3 ust. 1 pkt 1) Umowy </w:t>
      </w:r>
      <w:r w:rsidRPr="00441A07">
        <w:rPr>
          <w:szCs w:val="18"/>
        </w:rPr>
        <w:t xml:space="preserve">pomnożonego przez stosunek liczby godzin dodatkowego wyłączenia do łącznej liczby godzin deklarowanych </w:t>
      </w:r>
      <w:proofErr w:type="spellStart"/>
      <w:r w:rsidRPr="00441A07">
        <w:rPr>
          <w:szCs w:val="18"/>
        </w:rPr>
        <w:t>wyłączeń</w:t>
      </w:r>
      <w:proofErr w:type="spellEnd"/>
      <w:r w:rsidRPr="00441A07">
        <w:rPr>
          <w:szCs w:val="18"/>
        </w:rPr>
        <w:t xml:space="preserve"> określonych w §</w:t>
      </w:r>
      <w:r w:rsidR="005F2122" w:rsidRPr="00441A07">
        <w:rPr>
          <w:szCs w:val="18"/>
        </w:rPr>
        <w:t xml:space="preserve"> </w:t>
      </w:r>
      <w:r w:rsidRPr="00441A07">
        <w:rPr>
          <w:szCs w:val="18"/>
        </w:rPr>
        <w:t xml:space="preserve">6  ust. 1 Umowy, jednak suma </w:t>
      </w:r>
      <w:r w:rsidRPr="00441A07">
        <w:rPr>
          <w:szCs w:val="18"/>
        </w:rPr>
        <w:lastRenderedPageBreak/>
        <w:t xml:space="preserve">kar z tytułu </w:t>
      </w:r>
      <w:r w:rsidR="00455BC7" w:rsidRPr="00441A07">
        <w:rPr>
          <w:szCs w:val="18"/>
        </w:rPr>
        <w:t>przekroczenia</w:t>
      </w:r>
      <w:r w:rsidR="00DB0FF9" w:rsidRPr="00441A07">
        <w:rPr>
          <w:szCs w:val="18"/>
        </w:rPr>
        <w:t xml:space="preserve"> deklarowanego czasu </w:t>
      </w:r>
      <w:proofErr w:type="spellStart"/>
      <w:r w:rsidR="00DB0FF9" w:rsidRPr="00441A07">
        <w:rPr>
          <w:szCs w:val="18"/>
        </w:rPr>
        <w:t>wyłączeń</w:t>
      </w:r>
      <w:proofErr w:type="spellEnd"/>
      <w:r w:rsidRPr="00441A07">
        <w:rPr>
          <w:szCs w:val="18"/>
        </w:rPr>
        <w:t xml:space="preserve"> nie może przekroczyć </w:t>
      </w:r>
      <w:r w:rsidR="00635504" w:rsidRPr="00441A07">
        <w:rPr>
          <w:szCs w:val="18"/>
        </w:rPr>
        <w:t>10</w:t>
      </w:r>
      <w:r w:rsidR="00454F05" w:rsidRPr="00441A07">
        <w:rPr>
          <w:szCs w:val="18"/>
        </w:rPr>
        <w:t xml:space="preserve"> </w:t>
      </w:r>
      <w:r w:rsidRPr="00441A07">
        <w:rPr>
          <w:szCs w:val="18"/>
        </w:rPr>
        <w:t>% wynagrodzenia umownego netto określonego w §</w:t>
      </w:r>
      <w:r w:rsidR="005F2122" w:rsidRPr="00441A07">
        <w:rPr>
          <w:szCs w:val="18"/>
        </w:rPr>
        <w:t xml:space="preserve"> </w:t>
      </w:r>
      <w:r w:rsidRPr="00441A07">
        <w:rPr>
          <w:szCs w:val="18"/>
        </w:rPr>
        <w:t xml:space="preserve">3 ust. 1 pkt 1) Umowy, </w:t>
      </w:r>
    </w:p>
    <w:p w14:paraId="16A3A8EF" w14:textId="5F7069B2"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 xml:space="preserve">w przypadku naruszenia przez Wykonawcę (jego Podwykonawców lub inne osoby, za które </w:t>
      </w:r>
      <w:r w:rsidR="00125EC1" w:rsidRPr="00441A07">
        <w:rPr>
          <w:szCs w:val="18"/>
        </w:rPr>
        <w:t xml:space="preserve">Wykonawca </w:t>
      </w:r>
      <w:r w:rsidRPr="00441A07">
        <w:rPr>
          <w:szCs w:val="18"/>
        </w:rPr>
        <w:t xml:space="preserve">ponosi odpowiedzialność), </w:t>
      </w:r>
      <w:r w:rsidR="00455BC7" w:rsidRPr="00441A07">
        <w:rPr>
          <w:szCs w:val="18"/>
        </w:rPr>
        <w:t>K</w:t>
      </w:r>
      <w:r w:rsidRPr="00441A07">
        <w:rPr>
          <w:szCs w:val="18"/>
        </w:rPr>
        <w:t xml:space="preserve">lauzuli </w:t>
      </w:r>
      <w:r w:rsidR="00455BC7" w:rsidRPr="00441A07">
        <w:rPr>
          <w:szCs w:val="18"/>
        </w:rPr>
        <w:t>P</w:t>
      </w:r>
      <w:r w:rsidRPr="00441A07">
        <w:rPr>
          <w:szCs w:val="18"/>
        </w:rPr>
        <w:t>oufności określonej w §</w:t>
      </w:r>
      <w:r w:rsidR="005F2122" w:rsidRPr="00441A07">
        <w:rPr>
          <w:szCs w:val="18"/>
        </w:rPr>
        <w:t xml:space="preserve"> </w:t>
      </w:r>
      <w:r w:rsidR="00125EC1" w:rsidRPr="00441A07">
        <w:rPr>
          <w:szCs w:val="18"/>
        </w:rPr>
        <w:t>15 OWU</w:t>
      </w:r>
      <w:r w:rsidRPr="00441A07">
        <w:rPr>
          <w:szCs w:val="18"/>
        </w:rPr>
        <w:t xml:space="preserve"> </w:t>
      </w:r>
      <w:r w:rsidR="00125EC1" w:rsidRPr="00441A07">
        <w:rPr>
          <w:szCs w:val="18"/>
        </w:rPr>
        <w:t xml:space="preserve">– </w:t>
      </w:r>
      <w:r w:rsidRPr="00441A07">
        <w:rPr>
          <w:szCs w:val="18"/>
        </w:rPr>
        <w:t xml:space="preserve">w wysokości </w:t>
      </w:r>
      <w:r w:rsidR="00454F05" w:rsidRPr="00441A07">
        <w:rPr>
          <w:szCs w:val="18"/>
        </w:rPr>
        <w:t>2</w:t>
      </w:r>
      <w:r w:rsidR="00922796" w:rsidRPr="00441A07">
        <w:rPr>
          <w:szCs w:val="18"/>
        </w:rPr>
        <w:t xml:space="preserve">000 </w:t>
      </w:r>
      <w:r w:rsidRPr="00441A07">
        <w:rPr>
          <w:szCs w:val="18"/>
        </w:rPr>
        <w:t>zł za każdy przypadek naruszenia,</w:t>
      </w:r>
    </w:p>
    <w:p w14:paraId="1F9488EE" w14:textId="1E5A552B"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w przypadku nieterminowego uregulowania lub braku płatności przysługującej Podwykonawcy lub </w:t>
      </w:r>
      <w:r w:rsidR="007A1229" w:rsidRPr="00441A07">
        <w:rPr>
          <w:szCs w:val="18"/>
        </w:rPr>
        <w:t>D</w:t>
      </w:r>
      <w:r w:rsidRPr="00441A07">
        <w:rPr>
          <w:szCs w:val="18"/>
        </w:rPr>
        <w:t>alszem</w:t>
      </w:r>
      <w:r w:rsidR="00125EC1" w:rsidRPr="00441A07">
        <w:rPr>
          <w:szCs w:val="18"/>
        </w:rPr>
        <w:t>u Podwykonawcy robót budowlanych –</w:t>
      </w:r>
      <w:r w:rsidRPr="00441A07">
        <w:rPr>
          <w:szCs w:val="18"/>
        </w:rPr>
        <w:t xml:space="preserve"> w wysokości </w:t>
      </w:r>
      <w:r w:rsidR="00635504" w:rsidRPr="00441A07">
        <w:rPr>
          <w:szCs w:val="18"/>
        </w:rPr>
        <w:t>5</w:t>
      </w:r>
      <w:r w:rsidR="00454F05" w:rsidRPr="00441A07">
        <w:rPr>
          <w:szCs w:val="18"/>
        </w:rPr>
        <w:t>0</w:t>
      </w:r>
      <w:r w:rsidR="00922796" w:rsidRPr="00441A07">
        <w:rPr>
          <w:szCs w:val="18"/>
        </w:rPr>
        <w:t xml:space="preserve">00 </w:t>
      </w:r>
      <w:r w:rsidRPr="00441A07">
        <w:rPr>
          <w:szCs w:val="18"/>
        </w:rPr>
        <w:t>zł za każdy przypadek,</w:t>
      </w:r>
    </w:p>
    <w:p w14:paraId="2055DD77" w14:textId="3DDC88F4"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w przypadku dopuszczenia do wykonywania robót budowlanych przez Podwykonawcę lub </w:t>
      </w:r>
      <w:r w:rsidR="007A1229" w:rsidRPr="00441A07">
        <w:rPr>
          <w:szCs w:val="18"/>
        </w:rPr>
        <w:t>D</w:t>
      </w:r>
      <w:r w:rsidRPr="00441A07">
        <w:rPr>
          <w:szCs w:val="18"/>
        </w:rPr>
        <w:t>alszego Podwykon</w:t>
      </w:r>
      <w:r w:rsidR="00125EC1" w:rsidRPr="00441A07">
        <w:rPr>
          <w:szCs w:val="18"/>
        </w:rPr>
        <w:t>awcę bez skutecznego zgłoszenia –</w:t>
      </w:r>
      <w:r w:rsidRPr="00441A07">
        <w:rPr>
          <w:szCs w:val="18"/>
        </w:rPr>
        <w:t xml:space="preserve"> w wysokości </w:t>
      </w:r>
      <w:r w:rsidR="00635504" w:rsidRPr="00441A07">
        <w:rPr>
          <w:szCs w:val="18"/>
        </w:rPr>
        <w:t xml:space="preserve">10 </w:t>
      </w:r>
      <w:r w:rsidR="00454F05" w:rsidRPr="00441A07">
        <w:rPr>
          <w:szCs w:val="18"/>
        </w:rPr>
        <w:t>0</w:t>
      </w:r>
      <w:r w:rsidR="00922796" w:rsidRPr="00441A07">
        <w:rPr>
          <w:szCs w:val="18"/>
        </w:rPr>
        <w:t xml:space="preserve">00 </w:t>
      </w:r>
      <w:r w:rsidRPr="00441A07">
        <w:rPr>
          <w:szCs w:val="18"/>
        </w:rPr>
        <w:t>zł za</w:t>
      </w:r>
      <w:r w:rsidR="001C4CAF" w:rsidRPr="00441A07">
        <w:rPr>
          <w:szCs w:val="18"/>
        </w:rPr>
        <w:t> każdy przypadek,</w:t>
      </w:r>
    </w:p>
    <w:p w14:paraId="12526448" w14:textId="2E183671" w:rsidR="001C4CAF" w:rsidRPr="00441A07" w:rsidRDefault="001C4CAF" w:rsidP="002221B4">
      <w:pPr>
        <w:pStyle w:val="Styl2"/>
        <w:widowControl/>
        <w:numPr>
          <w:ilvl w:val="1"/>
          <w:numId w:val="17"/>
        </w:numPr>
        <w:spacing w:after="0" w:line="240" w:lineRule="auto"/>
        <w:ind w:left="546" w:hanging="252"/>
        <w:contextualSpacing w:val="0"/>
        <w:rPr>
          <w:szCs w:val="18"/>
        </w:rPr>
      </w:pPr>
      <w:r w:rsidRPr="00441A07">
        <w:rPr>
          <w:szCs w:val="18"/>
        </w:rPr>
        <w:t>za naruszenie przez Wykonawcę</w:t>
      </w:r>
      <w:r w:rsidR="00125EC1" w:rsidRPr="00441A07">
        <w:rPr>
          <w:szCs w:val="18"/>
        </w:rPr>
        <w:t xml:space="preserve"> obowiązku przewidzianego w § 14</w:t>
      </w:r>
      <w:r w:rsidRPr="00441A07">
        <w:rPr>
          <w:szCs w:val="18"/>
        </w:rPr>
        <w:t xml:space="preserve">a OWU – w wysokości </w:t>
      </w:r>
      <w:r w:rsidR="00922796" w:rsidRPr="00441A07">
        <w:rPr>
          <w:szCs w:val="18"/>
        </w:rPr>
        <w:t xml:space="preserve">500  </w:t>
      </w:r>
      <w:r w:rsidRPr="00441A07">
        <w:rPr>
          <w:szCs w:val="18"/>
        </w:rPr>
        <w:t xml:space="preserve">zł za każdy rozpoczęty dzień trwania naruszenia. Wysokość powyższej kary umownej nie może przekroczyć </w:t>
      </w:r>
      <w:r w:rsidR="00922796" w:rsidRPr="00441A07">
        <w:rPr>
          <w:szCs w:val="18"/>
        </w:rPr>
        <w:t xml:space="preserve">5 </w:t>
      </w:r>
      <w:r w:rsidRPr="00441A07">
        <w:rPr>
          <w:szCs w:val="18"/>
        </w:rPr>
        <w:t>% wynagrodzenia umownego netto określonego w § 3 ust. 1 pkt 1) Umowy.</w:t>
      </w:r>
    </w:p>
    <w:p w14:paraId="191DF141" w14:textId="6D3FFC3E" w:rsidR="00051B94" w:rsidRPr="00441A07" w:rsidRDefault="00051B94" w:rsidP="00586A45">
      <w:pPr>
        <w:pStyle w:val="Styl2"/>
      </w:pPr>
      <w:r w:rsidRPr="00441A07">
        <w:t>Zamawiający jest także uprawniony do naliczenia Wykonawcy kar umownych, w przypadku:</w:t>
      </w:r>
    </w:p>
    <w:p w14:paraId="2CBD07FB" w14:textId="3860AF3B" w:rsidR="00051B94" w:rsidRPr="00441A07" w:rsidRDefault="00051B94" w:rsidP="002221B4">
      <w:pPr>
        <w:pStyle w:val="Styl2"/>
        <w:widowControl/>
        <w:numPr>
          <w:ilvl w:val="1"/>
          <w:numId w:val="17"/>
        </w:numPr>
        <w:spacing w:after="0" w:line="240" w:lineRule="auto"/>
        <w:ind w:left="588" w:hanging="294"/>
        <w:contextualSpacing w:val="0"/>
        <w:rPr>
          <w:szCs w:val="18"/>
        </w:rPr>
      </w:pPr>
      <w:r w:rsidRPr="00441A07">
        <w:rPr>
          <w:szCs w:val="18"/>
        </w:rPr>
        <w:t>wstrzymania realiz</w:t>
      </w:r>
      <w:r w:rsidR="006F57BA" w:rsidRPr="00441A07">
        <w:rPr>
          <w:szCs w:val="18"/>
        </w:rPr>
        <w:t>acji Umowy z powodu powstania –</w:t>
      </w:r>
      <w:r w:rsidRPr="00441A07">
        <w:rPr>
          <w:szCs w:val="18"/>
        </w:rPr>
        <w:t xml:space="preserve"> leżącego po stronie Wykonawcy – zagrożenia naruszenia lub naruszenia zasad przetwarzania danych osobowych  – w wysokości </w:t>
      </w:r>
      <w:r w:rsidR="00454F05" w:rsidRPr="00441A07">
        <w:rPr>
          <w:szCs w:val="18"/>
        </w:rPr>
        <w:t xml:space="preserve">2000 </w:t>
      </w:r>
      <w:r w:rsidRPr="00441A07">
        <w:rPr>
          <w:szCs w:val="18"/>
        </w:rPr>
        <w:t xml:space="preserve">zł za każdy przypadek wstrzymania, </w:t>
      </w:r>
    </w:p>
    <w:p w14:paraId="6AE7F8F4" w14:textId="77777777" w:rsidR="00051B94" w:rsidRPr="00441A07" w:rsidRDefault="00051B94" w:rsidP="002221B4">
      <w:pPr>
        <w:pStyle w:val="Styl2"/>
        <w:widowControl/>
        <w:numPr>
          <w:ilvl w:val="1"/>
          <w:numId w:val="17"/>
        </w:numPr>
        <w:spacing w:after="0" w:line="240" w:lineRule="auto"/>
        <w:ind w:left="588" w:hanging="294"/>
        <w:contextualSpacing w:val="0"/>
        <w:rPr>
          <w:szCs w:val="18"/>
        </w:rPr>
      </w:pPr>
      <w:r w:rsidRPr="00441A07">
        <w:rPr>
          <w:szCs w:val="18"/>
        </w:rPr>
        <w:t>naruszenia zasad przetwarzania danych osobowych – w postaci:</w:t>
      </w:r>
    </w:p>
    <w:p w14:paraId="6046A180" w14:textId="702F3117"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braku niezwłocznego poinformowania Zamawiającego o stwierdzonym przez Wykonawcę podejrzeniu naruszenia zasad ochrony danych</w:t>
      </w:r>
      <w:r w:rsidR="002C7595" w:rsidRPr="00441A07">
        <w:rPr>
          <w:szCs w:val="18"/>
        </w:rPr>
        <w:t xml:space="preserve"> osobowych</w:t>
      </w:r>
      <w:r w:rsidRPr="00441A07">
        <w:rPr>
          <w:szCs w:val="18"/>
        </w:rPr>
        <w:t xml:space="preserve"> – w wysokości </w:t>
      </w:r>
      <w:r w:rsidR="00454F05" w:rsidRPr="00441A07">
        <w:rPr>
          <w:szCs w:val="18"/>
        </w:rPr>
        <w:t xml:space="preserve">200 </w:t>
      </w:r>
      <w:r w:rsidRPr="00441A07">
        <w:rPr>
          <w:szCs w:val="18"/>
        </w:rPr>
        <w:t>zł za każdy przypadek naruszenia,</w:t>
      </w:r>
    </w:p>
    <w:p w14:paraId="10AE84E5" w14:textId="5828F1F9"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niezgłoszenia, bez zbędnej zwłoki, stwierdzonego incydentu naruszenia zasad ochrony danych osobowych –   w wysokości</w:t>
      </w:r>
      <w:r w:rsidR="002C7595" w:rsidRPr="00441A07">
        <w:rPr>
          <w:szCs w:val="18"/>
        </w:rPr>
        <w:t xml:space="preserve"> </w:t>
      </w:r>
      <w:r w:rsidR="00454F05" w:rsidRPr="00441A07">
        <w:rPr>
          <w:szCs w:val="18"/>
        </w:rPr>
        <w:t xml:space="preserve">500 </w:t>
      </w:r>
      <w:r w:rsidRPr="00441A07">
        <w:rPr>
          <w:szCs w:val="18"/>
        </w:rPr>
        <w:t>zł za każdy przypadek naruszenia,</w:t>
      </w:r>
    </w:p>
    <w:p w14:paraId="122CED0E" w14:textId="32D8AB2A"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podjęcia bez uprzedniej zgody Zamawiającego działań, dla których umowa powierzenia przetwarzania da</w:t>
      </w:r>
      <w:r w:rsidR="006F57BA" w:rsidRPr="00441A07">
        <w:rPr>
          <w:szCs w:val="18"/>
        </w:rPr>
        <w:t>nych wymaga uzyskania</w:t>
      </w:r>
      <w:r w:rsidRPr="00441A07">
        <w:rPr>
          <w:szCs w:val="18"/>
        </w:rPr>
        <w:t xml:space="preserve"> takiej zgody, w szczególności w zakresie dalszego powierzenia, przekazania danych poza obszar EOG, profilowania – w wysokości </w:t>
      </w:r>
      <w:r w:rsidR="00454F05" w:rsidRPr="00441A07">
        <w:rPr>
          <w:szCs w:val="18"/>
        </w:rPr>
        <w:t xml:space="preserve">500 </w:t>
      </w:r>
      <w:r w:rsidRPr="00441A07">
        <w:rPr>
          <w:szCs w:val="18"/>
        </w:rPr>
        <w:t>zł za każdy przypadek naruszenia,</w:t>
      </w:r>
    </w:p>
    <w:p w14:paraId="608EFDD6" w14:textId="40C91A47"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braku udzielania Zamawiającemu w wymaganym terminie informacji niezbędnych dla realizacji przez Zamawiającego umowy powierzenia przetwarzania danych lub obowiązków ad</w:t>
      </w:r>
      <w:r w:rsidR="006F57BA" w:rsidRPr="00441A07">
        <w:rPr>
          <w:szCs w:val="18"/>
        </w:rPr>
        <w:t xml:space="preserve">ministratora danych osobowych – w wysokości </w:t>
      </w:r>
      <w:r w:rsidR="00454F05" w:rsidRPr="00441A07">
        <w:rPr>
          <w:szCs w:val="18"/>
        </w:rPr>
        <w:t xml:space="preserve">500 </w:t>
      </w:r>
      <w:r w:rsidRPr="00441A07">
        <w:rPr>
          <w:szCs w:val="18"/>
        </w:rPr>
        <w:t>zł za każdy przypadek naruszenia,</w:t>
      </w:r>
    </w:p>
    <w:p w14:paraId="68ACED15" w14:textId="2CF97884"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 xml:space="preserve">niedotrzymania obowiązku usunięcia lub zwrotu powierzonych do przetwarzania danych osobowych znajdujących się w dyspozycji Wykonawcy, zgodnie z warunkami umowy powierzenia przetwarzania danych </w:t>
      </w:r>
      <w:r w:rsidR="006F57BA" w:rsidRPr="00441A07">
        <w:rPr>
          <w:szCs w:val="18"/>
        </w:rPr>
        <w:t>–</w:t>
      </w:r>
      <w:r w:rsidRPr="00441A07">
        <w:rPr>
          <w:szCs w:val="18"/>
        </w:rPr>
        <w:t xml:space="preserve"> w wysokości </w:t>
      </w:r>
      <w:r w:rsidRPr="00441A07">
        <w:rPr>
          <w:szCs w:val="18"/>
        </w:rPr>
        <w:br/>
      </w:r>
      <w:r w:rsidR="00454F05" w:rsidRPr="00441A07">
        <w:rPr>
          <w:szCs w:val="18"/>
        </w:rPr>
        <w:t xml:space="preserve">500 </w:t>
      </w:r>
      <w:r w:rsidRPr="00441A07">
        <w:rPr>
          <w:szCs w:val="18"/>
        </w:rPr>
        <w:t>zł za każdy przypadek naruszenia,</w:t>
      </w:r>
    </w:p>
    <w:p w14:paraId="4D101F83" w14:textId="4EC86771"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 xml:space="preserve">wszelkich pozostałych naruszeń postanowień umowy powierzenia przetwarzania danych </w:t>
      </w:r>
      <w:r w:rsidR="006F57BA" w:rsidRPr="00441A07">
        <w:rPr>
          <w:szCs w:val="18"/>
        </w:rPr>
        <w:t>–</w:t>
      </w:r>
      <w:r w:rsidRPr="00441A07">
        <w:rPr>
          <w:szCs w:val="18"/>
        </w:rPr>
        <w:t xml:space="preserve"> w wysokości</w:t>
      </w:r>
      <w:r w:rsidR="002C7595" w:rsidRPr="00441A07">
        <w:rPr>
          <w:szCs w:val="18"/>
        </w:rPr>
        <w:t xml:space="preserve"> </w:t>
      </w:r>
      <w:r w:rsidR="00454F05" w:rsidRPr="00441A07">
        <w:rPr>
          <w:szCs w:val="18"/>
        </w:rPr>
        <w:t xml:space="preserve">500 </w:t>
      </w:r>
      <w:r w:rsidR="006F57BA" w:rsidRPr="00441A07">
        <w:rPr>
          <w:szCs w:val="18"/>
        </w:rPr>
        <w:t>zł</w:t>
      </w:r>
      <w:r w:rsidRPr="00441A07">
        <w:rPr>
          <w:szCs w:val="18"/>
        </w:rPr>
        <w:t xml:space="preserve"> za każdy przypadek naruszenia.</w:t>
      </w:r>
    </w:p>
    <w:p w14:paraId="7E95B91B" w14:textId="78AD05A5" w:rsidR="00051B94" w:rsidRPr="00441A07" w:rsidRDefault="00051B94" w:rsidP="002221B4">
      <w:pPr>
        <w:pStyle w:val="Styl2"/>
        <w:widowControl/>
        <w:numPr>
          <w:ilvl w:val="1"/>
          <w:numId w:val="17"/>
        </w:numPr>
        <w:spacing w:after="0" w:line="240" w:lineRule="auto"/>
        <w:ind w:left="588" w:hanging="294"/>
        <w:contextualSpacing w:val="0"/>
        <w:rPr>
          <w:szCs w:val="18"/>
        </w:rPr>
      </w:pPr>
      <w:r w:rsidRPr="00441A07">
        <w:rPr>
          <w:szCs w:val="18"/>
        </w:rPr>
        <w:t>przez odrębny przypadek naruszenia należy rozumieć naruszenie zasad przetwarzania danych osobowych do</w:t>
      </w:r>
      <w:r w:rsidR="002C7595" w:rsidRPr="00441A07">
        <w:rPr>
          <w:szCs w:val="18"/>
        </w:rPr>
        <w:t>tyczące</w:t>
      </w:r>
      <w:r w:rsidRPr="00441A07">
        <w:rPr>
          <w:szCs w:val="18"/>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7E9F4F1F" w14:textId="6F9EDAF3" w:rsidR="00F1700F" w:rsidRPr="00441A07" w:rsidRDefault="00F1700F" w:rsidP="00F1700F">
      <w:pPr>
        <w:pStyle w:val="Styl2"/>
      </w:pPr>
      <w:r w:rsidRPr="00441A07">
        <w:t>Całkowita odpowiedzialność Wykonawcy z tytułu naliczonych w ramach Umowy kar umownych ograniczona jest do </w:t>
      </w:r>
      <w:r w:rsidR="00635504" w:rsidRPr="00441A07">
        <w:t>4</w:t>
      </w:r>
      <w:r w:rsidR="00F12CC1" w:rsidRPr="00441A07">
        <w:t xml:space="preserve">0 </w:t>
      </w:r>
      <w:r w:rsidR="006F57BA" w:rsidRPr="00441A07">
        <w:t>%</w:t>
      </w:r>
      <w:r w:rsidRPr="00441A07">
        <w:t xml:space="preserve"> wartości wynagrodzenia umownego netto</w:t>
      </w:r>
      <w:r w:rsidR="002C7595" w:rsidRPr="00441A07">
        <w:t xml:space="preserve"> określonego w § 3 ust. 1 pkt 1) Umowy</w:t>
      </w:r>
      <w:r w:rsidRPr="00441A07">
        <w:t>, nie wliczając kary za odstąpienie od Umowy</w:t>
      </w:r>
      <w:r w:rsidR="006F57BA" w:rsidRPr="00441A07">
        <w:t xml:space="preserve"> lub jej rozwiązanie z przyczyn leżących po stronie Wykonawcy</w:t>
      </w:r>
      <w:r w:rsidRPr="00441A07">
        <w:t>.</w:t>
      </w:r>
    </w:p>
    <w:p w14:paraId="0D467970" w14:textId="57A2FA5C" w:rsidR="00F1700F" w:rsidRDefault="00F1700F" w:rsidP="00F1700F">
      <w:pPr>
        <w:pStyle w:val="Styl2"/>
        <w:numPr>
          <w:ilvl w:val="0"/>
          <w:numId w:val="0"/>
        </w:numPr>
      </w:pPr>
    </w:p>
    <w:p w14:paraId="32351530" w14:textId="36482F11" w:rsidR="001C4CAF" w:rsidRPr="0071652A" w:rsidRDefault="001C4CAF" w:rsidP="001C4CAF">
      <w:pPr>
        <w:spacing w:before="240" w:after="120"/>
        <w:ind w:left="-425"/>
        <w:jc w:val="center"/>
        <w:rPr>
          <w:b/>
          <w:szCs w:val="19"/>
        </w:rPr>
      </w:pPr>
      <w:r>
        <w:rPr>
          <w:rFonts w:ascii="Arial" w:hAnsi="Arial" w:cs="Arial"/>
          <w:b/>
          <w:szCs w:val="19"/>
        </w:rPr>
        <w:t>§ 7</w:t>
      </w:r>
      <w:r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1C4CAF" w:rsidRPr="0071652A" w14:paraId="36FB79B3" w14:textId="77777777" w:rsidTr="001C4CAF">
        <w:trPr>
          <w:trHeight w:val="1134"/>
        </w:trPr>
        <w:tc>
          <w:tcPr>
            <w:tcW w:w="9356" w:type="dxa"/>
            <w:tcBorders>
              <w:top w:val="nil"/>
              <w:left w:val="nil"/>
              <w:right w:val="nil"/>
            </w:tcBorders>
            <w:vAlign w:val="center"/>
          </w:tcPr>
          <w:p w14:paraId="397AB08C"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32D3CA18"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01FCCF64" w14:textId="23F7A88F" w:rsidR="001C4CAF" w:rsidRPr="0071652A" w:rsidRDefault="001C4CAF" w:rsidP="001C4CAF">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381581">
              <w:rPr>
                <w:rFonts w:ascii="Arial" w:hAnsi="Arial" w:cs="Arial"/>
                <w:szCs w:val="22"/>
              </w:rPr>
              <w:t>§ 7</w:t>
            </w:r>
            <w:r>
              <w:rPr>
                <w:rFonts w:ascii="Arial" w:hAnsi="Arial" w:cs="Arial"/>
                <w:szCs w:val="22"/>
              </w:rPr>
              <w:t xml:space="preserve"> ust. 1 pkt 9) Umowy i </w:t>
            </w:r>
            <w:r w:rsidR="00381581">
              <w:rPr>
                <w:rFonts w:ascii="Arial" w:hAnsi="Arial" w:cs="Arial"/>
                <w:szCs w:val="22"/>
              </w:rPr>
              <w:t>§ 14</w:t>
            </w:r>
            <w:r w:rsidRPr="0071652A">
              <w:rPr>
                <w:rFonts w:ascii="Arial" w:hAnsi="Arial" w:cs="Arial"/>
                <w:szCs w:val="22"/>
              </w:rPr>
              <w:t>a OWU.</w:t>
            </w:r>
          </w:p>
        </w:tc>
        <w:tc>
          <w:tcPr>
            <w:tcW w:w="1554" w:type="dxa"/>
            <w:tcBorders>
              <w:top w:val="nil"/>
              <w:left w:val="nil"/>
              <w:bottom w:val="dashed" w:sz="4" w:space="0" w:color="auto"/>
              <w:right w:val="nil"/>
            </w:tcBorders>
            <w:vAlign w:val="center"/>
          </w:tcPr>
          <w:p w14:paraId="5AACEC8B" w14:textId="77777777" w:rsidR="001C4CAF" w:rsidRPr="0071652A" w:rsidRDefault="001C4CAF" w:rsidP="001C4CAF">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68789367" w14:textId="77777777" w:rsidR="001C4CAF" w:rsidRPr="0071652A" w:rsidRDefault="001C4CAF" w:rsidP="001C4CAF">
      <w:pPr>
        <w:widowControl/>
        <w:adjustRightInd/>
        <w:spacing w:line="240" w:lineRule="auto"/>
        <w:textAlignment w:val="auto"/>
        <w:rPr>
          <w:rFonts w:ascii="Arial" w:hAnsi="Arial" w:cs="Arial"/>
          <w:szCs w:val="19"/>
        </w:rPr>
      </w:pPr>
    </w:p>
    <w:p w14:paraId="74BBCC47" w14:textId="77777777" w:rsidR="001C4CAF" w:rsidRPr="0071652A" w:rsidRDefault="001C4CAF" w:rsidP="001C4CAF">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71652A">
        <w:rPr>
          <w:rFonts w:ascii="Arial" w:hAnsi="Arial" w:cs="Arial"/>
          <w:sz w:val="24"/>
          <w:szCs w:val="19"/>
        </w:rPr>
        <w:t>TAK</w:t>
      </w:r>
      <w:r w:rsidRPr="0071652A">
        <w:rPr>
          <w:rFonts w:ascii="Arial" w:hAnsi="Arial" w:cs="Arial"/>
          <w:szCs w:val="19"/>
        </w:rPr>
        <w:tab/>
      </w:r>
      <w:r w:rsidRPr="0071652A">
        <w:rPr>
          <w:rFonts w:ascii="MS Gothic" w:eastAsia="MS Gothic" w:hAnsi="MS Gothic" w:cs="Arial" w:hint="eastAsia"/>
          <w:sz w:val="24"/>
          <w:szCs w:val="19"/>
        </w:rPr>
        <w:t>☐</w:t>
      </w:r>
    </w:p>
    <w:p w14:paraId="6398B547" w14:textId="77777777" w:rsidR="001C4CAF" w:rsidRPr="0071652A" w:rsidRDefault="001C4CAF" w:rsidP="001C4CAF">
      <w:pPr>
        <w:widowControl/>
        <w:adjustRightInd/>
        <w:spacing w:line="240" w:lineRule="auto"/>
        <w:textAlignment w:val="auto"/>
        <w:rPr>
          <w:rFonts w:ascii="Arial" w:hAnsi="Arial" w:cs="Arial"/>
          <w:sz w:val="18"/>
          <w:szCs w:val="18"/>
        </w:rPr>
      </w:pPr>
      <w:r w:rsidRPr="0071652A">
        <w:rPr>
          <w:rFonts w:ascii="Arial" w:hAnsi="Arial" w:cs="Arial"/>
          <w:sz w:val="18"/>
          <w:szCs w:val="22"/>
        </w:rPr>
        <w:t>Wykonawca przystępując do realizacji Umowy, zobowiązany jest do zapewnienia na własny koszt ochrony ubezpieczeniowej</w:t>
      </w:r>
      <w:r w:rsidRPr="0071652A">
        <w:rPr>
          <w:rFonts w:ascii="Arial" w:hAnsi="Arial" w:cs="Arial"/>
          <w:sz w:val="18"/>
          <w:szCs w:val="18"/>
        </w:rPr>
        <w:t xml:space="preserve"> w zakresie następujących ubezpieczeń: </w:t>
      </w:r>
    </w:p>
    <w:p w14:paraId="746F5DCD"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Pr>
          <w:rFonts w:ascii="Arial" w:eastAsia="Calibri" w:hAnsi="Arial" w:cs="Arial"/>
          <w:color w:val="000000"/>
          <w:sz w:val="18"/>
          <w:szCs w:val="22"/>
        </w:rPr>
        <w:t>§ 3 ust. 1 pkt 1) Umowy</w:t>
      </w:r>
      <w:r w:rsidRPr="0071652A">
        <w:rPr>
          <w:rFonts w:ascii="Arial" w:eastAsia="Calibri" w:hAnsi="Arial" w:cs="Arial"/>
          <w:color w:val="000000"/>
          <w:sz w:val="18"/>
          <w:szCs w:val="22"/>
        </w:rPr>
        <w:t xml:space="preserve"> na jedno i wszystkie zdarzenia, w okresie ubezpieczenia, </w:t>
      </w:r>
    </w:p>
    <w:p w14:paraId="6F6E68B9"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w przypadku wykonywania Umowy za pomocą innych podmiotów, ubezpieczenie powinno obejmować także podmioty, za pomocą których Wykonawca wykonuje Umowę, </w:t>
      </w:r>
    </w:p>
    <w:p w14:paraId="79B466BB"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ubezpieczeń obowiązkowych, do których posiadania zobowiązany jest na podstawie powszechnie obowiązujących przepisów prawa, </w:t>
      </w:r>
    </w:p>
    <w:p w14:paraId="18D618EF"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innych, uzgodnionych indywidualnie przez Strony (w zależności od potrzeb zaistniałych podczas realizacji Umowy). </w:t>
      </w:r>
    </w:p>
    <w:p w14:paraId="226B7D81" w14:textId="77777777" w:rsidR="001C4CAF" w:rsidRPr="00051B94" w:rsidRDefault="001C4CAF" w:rsidP="00F1700F">
      <w:pPr>
        <w:pStyle w:val="Styl2"/>
        <w:numPr>
          <w:ilvl w:val="0"/>
          <w:numId w:val="0"/>
        </w:numPr>
      </w:pPr>
    </w:p>
    <w:p w14:paraId="5093779D" w14:textId="2580811F" w:rsidR="00F45031" w:rsidRPr="0064731F" w:rsidRDefault="00F45031" w:rsidP="00BE191C">
      <w:pPr>
        <w:spacing w:before="120" w:after="120"/>
        <w:ind w:left="-425"/>
        <w:jc w:val="center"/>
        <w:rPr>
          <w:rFonts w:ascii="Arial" w:hAnsi="Arial" w:cs="Arial"/>
          <w:b/>
          <w:sz w:val="19"/>
          <w:szCs w:val="19"/>
        </w:rPr>
      </w:pPr>
      <w:r w:rsidRPr="0064731F">
        <w:rPr>
          <w:rFonts w:ascii="Arial" w:hAnsi="Arial" w:cs="Arial"/>
          <w:b/>
          <w:sz w:val="19"/>
          <w:szCs w:val="19"/>
        </w:rPr>
        <w:t xml:space="preserve">§ </w:t>
      </w:r>
      <w:r w:rsidR="00F1700F">
        <w:rPr>
          <w:rFonts w:ascii="Arial" w:hAnsi="Arial" w:cs="Arial"/>
          <w:b/>
          <w:sz w:val="19"/>
          <w:szCs w:val="19"/>
        </w:rPr>
        <w:t>8</w:t>
      </w:r>
      <w:r w:rsidR="003C175D" w:rsidRPr="0064731F">
        <w:rPr>
          <w:rFonts w:ascii="Arial" w:hAnsi="Arial" w:cs="Arial"/>
          <w:b/>
          <w:sz w:val="19"/>
          <w:szCs w:val="19"/>
        </w:rPr>
        <w:t xml:space="preserve"> OŚWIADCZENIA WYKONAWCY</w:t>
      </w:r>
    </w:p>
    <w:p w14:paraId="6E7F556F" w14:textId="0EE69C33" w:rsidR="00D134A6" w:rsidRPr="0064731F" w:rsidRDefault="00D134A6" w:rsidP="00AE678D">
      <w:pPr>
        <w:numPr>
          <w:ilvl w:val="0"/>
          <w:numId w:val="9"/>
        </w:numPr>
        <w:adjustRightInd/>
        <w:spacing w:line="240" w:lineRule="auto"/>
        <w:ind w:left="-125" w:hanging="210"/>
        <w:textAlignment w:val="auto"/>
        <w:rPr>
          <w:rFonts w:ascii="Arial" w:hAnsi="Arial" w:cs="Arial"/>
          <w:sz w:val="19"/>
          <w:szCs w:val="19"/>
        </w:rPr>
      </w:pPr>
      <w:r w:rsidRPr="0064731F">
        <w:rPr>
          <w:rFonts w:ascii="Arial" w:hAnsi="Arial" w:cs="Arial"/>
          <w:bCs/>
          <w:sz w:val="19"/>
          <w:szCs w:val="19"/>
        </w:rPr>
        <w:t>Wykonawca</w:t>
      </w:r>
      <w:r w:rsidRPr="0064731F">
        <w:rPr>
          <w:rFonts w:ascii="Arial" w:hAnsi="Arial" w:cs="Arial"/>
          <w:sz w:val="19"/>
          <w:szCs w:val="19"/>
        </w:rPr>
        <w:t xml:space="preserve"> potwierdza, że zawierając Umowę składa oświadczenia zawarte w</w:t>
      </w:r>
      <w:r w:rsidR="00B81276" w:rsidRPr="0064731F">
        <w:rPr>
          <w:rFonts w:ascii="Arial" w:hAnsi="Arial" w:cs="Arial"/>
          <w:sz w:val="19"/>
          <w:szCs w:val="19"/>
        </w:rPr>
        <w:t xml:space="preserve"> </w:t>
      </w:r>
      <w:r w:rsidR="006F57BA">
        <w:rPr>
          <w:rFonts w:ascii="Arial" w:hAnsi="Arial" w:cs="Arial"/>
          <w:sz w:val="19"/>
          <w:szCs w:val="19"/>
        </w:rPr>
        <w:t xml:space="preserve">§ 15, </w:t>
      </w:r>
      <w:r w:rsidR="00B81276" w:rsidRPr="0064731F">
        <w:rPr>
          <w:rFonts w:ascii="Arial" w:hAnsi="Arial" w:cs="Arial"/>
          <w:sz w:val="19"/>
          <w:szCs w:val="19"/>
        </w:rPr>
        <w:t>§</w:t>
      </w:r>
      <w:r w:rsidR="006F57BA">
        <w:rPr>
          <w:rFonts w:ascii="Arial" w:hAnsi="Arial" w:cs="Arial"/>
          <w:sz w:val="19"/>
          <w:szCs w:val="19"/>
        </w:rPr>
        <w:t xml:space="preserve"> </w:t>
      </w:r>
      <w:r w:rsidR="00B81276" w:rsidRPr="0064731F">
        <w:rPr>
          <w:rFonts w:ascii="Arial" w:hAnsi="Arial" w:cs="Arial"/>
          <w:sz w:val="19"/>
          <w:szCs w:val="19"/>
        </w:rPr>
        <w:t>1</w:t>
      </w:r>
      <w:r w:rsidR="0064731F" w:rsidRPr="0064731F">
        <w:rPr>
          <w:rFonts w:ascii="Arial" w:hAnsi="Arial" w:cs="Arial"/>
          <w:sz w:val="19"/>
          <w:szCs w:val="19"/>
        </w:rPr>
        <w:t>6, §</w:t>
      </w:r>
      <w:r w:rsidR="006F57BA">
        <w:rPr>
          <w:rFonts w:ascii="Arial" w:hAnsi="Arial" w:cs="Arial"/>
          <w:sz w:val="19"/>
          <w:szCs w:val="19"/>
        </w:rPr>
        <w:t xml:space="preserve"> </w:t>
      </w:r>
      <w:r w:rsidR="0064731F" w:rsidRPr="0064731F">
        <w:rPr>
          <w:rFonts w:ascii="Arial" w:hAnsi="Arial" w:cs="Arial"/>
          <w:sz w:val="19"/>
          <w:szCs w:val="19"/>
        </w:rPr>
        <w:t>19</w:t>
      </w:r>
      <w:r w:rsidR="00B81276" w:rsidRPr="0064731F">
        <w:rPr>
          <w:rFonts w:ascii="Arial" w:hAnsi="Arial" w:cs="Arial"/>
          <w:sz w:val="19"/>
          <w:szCs w:val="19"/>
        </w:rPr>
        <w:t xml:space="preserve"> </w:t>
      </w:r>
      <w:r w:rsidR="0064731F" w:rsidRPr="0064731F">
        <w:rPr>
          <w:rFonts w:ascii="Arial" w:hAnsi="Arial" w:cs="Arial"/>
          <w:sz w:val="19"/>
          <w:szCs w:val="19"/>
        </w:rPr>
        <w:t>i §</w:t>
      </w:r>
      <w:r w:rsidR="006F57BA">
        <w:rPr>
          <w:rFonts w:ascii="Arial" w:hAnsi="Arial" w:cs="Arial"/>
          <w:sz w:val="19"/>
          <w:szCs w:val="19"/>
        </w:rPr>
        <w:t xml:space="preserve"> </w:t>
      </w:r>
      <w:r w:rsidR="0064731F" w:rsidRPr="0064731F">
        <w:rPr>
          <w:rFonts w:ascii="Arial" w:hAnsi="Arial" w:cs="Arial"/>
          <w:sz w:val="19"/>
          <w:szCs w:val="19"/>
        </w:rPr>
        <w:t>20</w:t>
      </w:r>
      <w:r w:rsidR="00625017" w:rsidRPr="0064731F">
        <w:rPr>
          <w:rFonts w:ascii="Arial" w:hAnsi="Arial" w:cs="Arial"/>
          <w:sz w:val="19"/>
          <w:szCs w:val="19"/>
        </w:rPr>
        <w:t xml:space="preserve"> </w:t>
      </w:r>
      <w:r w:rsidR="00B81276" w:rsidRPr="0064731F">
        <w:rPr>
          <w:rFonts w:ascii="Arial" w:hAnsi="Arial" w:cs="Arial"/>
          <w:sz w:val="19"/>
          <w:szCs w:val="19"/>
        </w:rPr>
        <w:t>OWU</w:t>
      </w:r>
      <w:r w:rsidRPr="0064731F">
        <w:rPr>
          <w:rFonts w:ascii="Arial" w:hAnsi="Arial" w:cs="Arial"/>
          <w:sz w:val="19"/>
          <w:szCs w:val="19"/>
        </w:rPr>
        <w:t>.</w:t>
      </w:r>
    </w:p>
    <w:p w14:paraId="43EB03D3" w14:textId="7BC04CBB" w:rsidR="00B81276" w:rsidRPr="00BE191C" w:rsidRDefault="00B81276" w:rsidP="00AE678D">
      <w:pPr>
        <w:numPr>
          <w:ilvl w:val="0"/>
          <w:numId w:val="9"/>
        </w:numPr>
        <w:adjustRightInd/>
        <w:spacing w:line="240" w:lineRule="auto"/>
        <w:ind w:left="-125" w:hanging="210"/>
        <w:textAlignment w:val="auto"/>
        <w:rPr>
          <w:rFonts w:ascii="Arial" w:hAnsi="Arial" w:cs="Arial"/>
          <w:bCs/>
          <w:sz w:val="19"/>
          <w:szCs w:val="19"/>
        </w:rPr>
      </w:pPr>
      <w:r w:rsidRPr="0064731F">
        <w:rPr>
          <w:rFonts w:ascii="Arial" w:hAnsi="Arial" w:cs="Arial"/>
          <w:bCs/>
          <w:sz w:val="19"/>
          <w:szCs w:val="19"/>
        </w:rPr>
        <w:t>Wykonawca wyraża niniejszym zgodę na realizację potrąceń</w:t>
      </w:r>
      <w:r w:rsidR="003C175D" w:rsidRPr="0064731F">
        <w:rPr>
          <w:rFonts w:ascii="Arial" w:hAnsi="Arial" w:cs="Arial"/>
          <w:bCs/>
          <w:sz w:val="19"/>
          <w:szCs w:val="19"/>
        </w:rPr>
        <w:t xml:space="preserve"> </w:t>
      </w:r>
      <w:r w:rsidRPr="0064731F">
        <w:rPr>
          <w:rFonts w:ascii="Arial" w:hAnsi="Arial" w:cs="Arial"/>
          <w:bCs/>
          <w:sz w:val="19"/>
          <w:szCs w:val="19"/>
        </w:rPr>
        <w:t xml:space="preserve">na zasadach </w:t>
      </w:r>
      <w:r w:rsidRPr="00BE191C">
        <w:rPr>
          <w:rFonts w:ascii="Arial" w:hAnsi="Arial" w:cs="Arial"/>
          <w:bCs/>
          <w:sz w:val="19"/>
          <w:szCs w:val="19"/>
        </w:rPr>
        <w:t>określonych w </w:t>
      </w:r>
      <w:r w:rsidR="002A4C36">
        <w:rPr>
          <w:rFonts w:ascii="Arial" w:hAnsi="Arial" w:cs="Arial"/>
          <w:bCs/>
          <w:sz w:val="19"/>
          <w:szCs w:val="19"/>
        </w:rPr>
        <w:t>§ 3 ust. 16</w:t>
      </w:r>
      <w:r w:rsidR="004B46D1">
        <w:rPr>
          <w:rFonts w:ascii="Arial" w:hAnsi="Arial" w:cs="Arial"/>
          <w:bCs/>
          <w:sz w:val="19"/>
          <w:szCs w:val="19"/>
        </w:rPr>
        <w:t xml:space="preserve"> OWU, </w:t>
      </w:r>
      <w:r w:rsidR="004B46D1" w:rsidRPr="004B46D1">
        <w:rPr>
          <w:rFonts w:ascii="Arial" w:hAnsi="Arial" w:cs="Arial"/>
          <w:bCs/>
          <w:sz w:val="19"/>
          <w:szCs w:val="19"/>
        </w:rPr>
        <w:t>§ 7  B. ust. 18 pkt 1 lit. c) OWU</w:t>
      </w:r>
      <w:r w:rsidR="004B46D1">
        <w:rPr>
          <w:rFonts w:ascii="Arial" w:hAnsi="Arial" w:cs="Arial"/>
          <w:bCs/>
          <w:sz w:val="19"/>
          <w:szCs w:val="19"/>
        </w:rPr>
        <w:t>,</w:t>
      </w:r>
      <w:r w:rsidR="004B46D1" w:rsidRPr="004B46D1">
        <w:rPr>
          <w:rFonts w:ascii="Arial" w:hAnsi="Arial" w:cs="Arial"/>
          <w:bCs/>
          <w:sz w:val="19"/>
          <w:szCs w:val="19"/>
        </w:rPr>
        <w:t xml:space="preserve"> </w:t>
      </w:r>
      <w:r w:rsidR="00947BEF">
        <w:rPr>
          <w:rFonts w:ascii="Arial" w:hAnsi="Arial" w:cs="Arial"/>
          <w:bCs/>
          <w:sz w:val="19"/>
          <w:szCs w:val="19"/>
        </w:rPr>
        <w:t xml:space="preserve">§ 9 ust. 6 OWU, </w:t>
      </w:r>
      <w:r w:rsidRPr="00BE191C">
        <w:rPr>
          <w:rFonts w:ascii="Arial" w:hAnsi="Arial" w:cs="Arial"/>
          <w:bCs/>
          <w:sz w:val="19"/>
          <w:szCs w:val="19"/>
        </w:rPr>
        <w:t>§</w:t>
      </w:r>
      <w:r w:rsidR="005F6B01">
        <w:rPr>
          <w:rFonts w:ascii="Arial" w:hAnsi="Arial" w:cs="Arial"/>
          <w:bCs/>
          <w:sz w:val="19"/>
          <w:szCs w:val="19"/>
        </w:rPr>
        <w:t xml:space="preserve"> 11 ust. 3</w:t>
      </w:r>
      <w:r w:rsidR="006F57BA">
        <w:rPr>
          <w:rFonts w:ascii="Arial" w:hAnsi="Arial" w:cs="Arial"/>
          <w:bCs/>
          <w:sz w:val="19"/>
          <w:szCs w:val="19"/>
        </w:rPr>
        <w:t xml:space="preserve"> OWU, </w:t>
      </w:r>
      <w:r w:rsidRPr="00BE191C">
        <w:rPr>
          <w:rFonts w:ascii="Arial" w:hAnsi="Arial" w:cs="Arial"/>
          <w:bCs/>
          <w:sz w:val="19"/>
          <w:szCs w:val="19"/>
        </w:rPr>
        <w:t>§</w:t>
      </w:r>
      <w:r w:rsidR="006F57BA">
        <w:rPr>
          <w:rFonts w:ascii="Arial" w:hAnsi="Arial" w:cs="Arial"/>
          <w:bCs/>
          <w:sz w:val="19"/>
          <w:szCs w:val="19"/>
        </w:rPr>
        <w:t xml:space="preserve"> </w:t>
      </w:r>
      <w:r w:rsidR="005F6B01">
        <w:rPr>
          <w:rFonts w:ascii="Arial" w:hAnsi="Arial" w:cs="Arial"/>
          <w:bCs/>
          <w:sz w:val="19"/>
          <w:szCs w:val="19"/>
        </w:rPr>
        <w:t>13</w:t>
      </w:r>
      <w:r w:rsidRPr="00BE191C">
        <w:rPr>
          <w:rFonts w:ascii="Arial" w:hAnsi="Arial" w:cs="Arial"/>
          <w:bCs/>
          <w:sz w:val="19"/>
          <w:szCs w:val="19"/>
        </w:rPr>
        <w:t xml:space="preserve"> ust. </w:t>
      </w:r>
      <w:r w:rsidR="005F6B01">
        <w:rPr>
          <w:rFonts w:ascii="Arial" w:hAnsi="Arial" w:cs="Arial"/>
          <w:bCs/>
          <w:sz w:val="19"/>
          <w:szCs w:val="19"/>
        </w:rPr>
        <w:t>3</w:t>
      </w:r>
      <w:r w:rsidRPr="00BE191C">
        <w:rPr>
          <w:rFonts w:ascii="Arial" w:hAnsi="Arial" w:cs="Arial"/>
          <w:bCs/>
          <w:sz w:val="19"/>
          <w:szCs w:val="19"/>
        </w:rPr>
        <w:t xml:space="preserve"> pkt </w:t>
      </w:r>
      <w:r w:rsidR="005F6B01">
        <w:rPr>
          <w:rFonts w:ascii="Arial" w:hAnsi="Arial" w:cs="Arial"/>
          <w:bCs/>
          <w:sz w:val="19"/>
          <w:szCs w:val="19"/>
        </w:rPr>
        <w:t>1</w:t>
      </w:r>
      <w:r w:rsidRPr="00BE191C">
        <w:rPr>
          <w:rFonts w:ascii="Arial" w:hAnsi="Arial" w:cs="Arial"/>
          <w:bCs/>
          <w:sz w:val="19"/>
          <w:szCs w:val="19"/>
        </w:rPr>
        <w:t>1</w:t>
      </w:r>
      <w:r w:rsidR="00DF32E9">
        <w:rPr>
          <w:rFonts w:ascii="Arial" w:hAnsi="Arial" w:cs="Arial"/>
          <w:bCs/>
          <w:sz w:val="19"/>
          <w:szCs w:val="19"/>
        </w:rPr>
        <w:t>)</w:t>
      </w:r>
      <w:r w:rsidRPr="00BE191C">
        <w:rPr>
          <w:rFonts w:ascii="Arial" w:hAnsi="Arial" w:cs="Arial"/>
          <w:bCs/>
          <w:sz w:val="19"/>
          <w:szCs w:val="19"/>
        </w:rPr>
        <w:t xml:space="preserve"> OWU, </w:t>
      </w:r>
      <w:r w:rsidR="0064731F" w:rsidRPr="00BE191C">
        <w:rPr>
          <w:rFonts w:ascii="Arial" w:hAnsi="Arial" w:cs="Arial"/>
          <w:bCs/>
          <w:sz w:val="19"/>
          <w:szCs w:val="19"/>
        </w:rPr>
        <w:t>§</w:t>
      </w:r>
      <w:r w:rsidR="006F57BA">
        <w:rPr>
          <w:rFonts w:ascii="Arial" w:hAnsi="Arial" w:cs="Arial"/>
          <w:bCs/>
          <w:sz w:val="19"/>
          <w:szCs w:val="19"/>
        </w:rPr>
        <w:t xml:space="preserve"> </w:t>
      </w:r>
      <w:r w:rsidR="0064731F" w:rsidRPr="00BE191C">
        <w:rPr>
          <w:rFonts w:ascii="Arial" w:hAnsi="Arial" w:cs="Arial"/>
          <w:bCs/>
          <w:sz w:val="19"/>
          <w:szCs w:val="19"/>
        </w:rPr>
        <w:t xml:space="preserve">14 ust. 9 i </w:t>
      </w:r>
      <w:r w:rsidR="005F6B01">
        <w:rPr>
          <w:rFonts w:ascii="Arial" w:hAnsi="Arial" w:cs="Arial"/>
          <w:bCs/>
          <w:sz w:val="19"/>
          <w:szCs w:val="19"/>
        </w:rPr>
        <w:t>10</w:t>
      </w:r>
      <w:r w:rsidR="0064731F" w:rsidRPr="00BE191C">
        <w:rPr>
          <w:rFonts w:ascii="Arial" w:hAnsi="Arial" w:cs="Arial"/>
          <w:bCs/>
          <w:sz w:val="19"/>
          <w:szCs w:val="19"/>
        </w:rPr>
        <w:t xml:space="preserve"> OWU</w:t>
      </w:r>
      <w:r w:rsidR="00BE191C" w:rsidRPr="00BE191C">
        <w:rPr>
          <w:rFonts w:ascii="Arial" w:hAnsi="Arial" w:cs="Arial"/>
          <w:bCs/>
          <w:sz w:val="19"/>
          <w:szCs w:val="19"/>
        </w:rPr>
        <w:t>.</w:t>
      </w:r>
    </w:p>
    <w:p w14:paraId="1C7FDC46" w14:textId="1283D4B5" w:rsidR="00215411" w:rsidRDefault="00215411" w:rsidP="00AE678D">
      <w:pPr>
        <w:numPr>
          <w:ilvl w:val="0"/>
          <w:numId w:val="9"/>
        </w:numPr>
        <w:adjustRightInd/>
        <w:spacing w:line="240" w:lineRule="auto"/>
        <w:ind w:left="-125" w:hanging="210"/>
        <w:textAlignment w:val="auto"/>
        <w:rPr>
          <w:rFonts w:ascii="Arial" w:hAnsi="Arial" w:cs="Arial"/>
          <w:bCs/>
          <w:sz w:val="19"/>
          <w:szCs w:val="19"/>
        </w:rPr>
      </w:pPr>
      <w:r w:rsidRPr="00BE191C">
        <w:rPr>
          <w:rFonts w:ascii="Arial" w:hAnsi="Arial" w:cs="Arial"/>
          <w:bCs/>
          <w:sz w:val="19"/>
          <w:szCs w:val="19"/>
        </w:rPr>
        <w:t>Postanowienia dotyczące ochrony danych osobowych zostały uregulowane w §</w:t>
      </w:r>
      <w:r w:rsidR="006F57BA">
        <w:rPr>
          <w:rFonts w:ascii="Arial" w:hAnsi="Arial" w:cs="Arial"/>
          <w:bCs/>
          <w:sz w:val="19"/>
          <w:szCs w:val="19"/>
        </w:rPr>
        <w:t xml:space="preserve"> </w:t>
      </w:r>
      <w:r w:rsidR="0015496A" w:rsidRPr="00BE191C">
        <w:rPr>
          <w:rFonts w:ascii="Arial" w:hAnsi="Arial" w:cs="Arial"/>
          <w:bCs/>
          <w:sz w:val="19"/>
          <w:szCs w:val="19"/>
        </w:rPr>
        <w:t>1</w:t>
      </w:r>
      <w:r w:rsidR="0015496A">
        <w:rPr>
          <w:rFonts w:ascii="Arial" w:hAnsi="Arial" w:cs="Arial"/>
          <w:bCs/>
          <w:sz w:val="19"/>
          <w:szCs w:val="19"/>
        </w:rPr>
        <w:t>6</w:t>
      </w:r>
      <w:r w:rsidR="0015496A" w:rsidRPr="00BE191C">
        <w:rPr>
          <w:rFonts w:ascii="Arial" w:hAnsi="Arial" w:cs="Arial"/>
          <w:bCs/>
          <w:sz w:val="19"/>
          <w:szCs w:val="19"/>
        </w:rPr>
        <w:t xml:space="preserve"> </w:t>
      </w:r>
      <w:r w:rsidRPr="00BE191C">
        <w:rPr>
          <w:rFonts w:ascii="Arial" w:hAnsi="Arial" w:cs="Arial"/>
          <w:bCs/>
          <w:sz w:val="19"/>
          <w:szCs w:val="19"/>
        </w:rPr>
        <w:t>OWU.</w:t>
      </w:r>
    </w:p>
    <w:p w14:paraId="38FEAEC3" w14:textId="5D3F2ABA" w:rsidR="00970BEB" w:rsidRPr="002948D9" w:rsidRDefault="00970BEB" w:rsidP="00AE678D">
      <w:pPr>
        <w:numPr>
          <w:ilvl w:val="0"/>
          <w:numId w:val="9"/>
        </w:numPr>
        <w:adjustRightInd/>
        <w:spacing w:line="240" w:lineRule="auto"/>
        <w:ind w:left="-125" w:hanging="210"/>
        <w:textAlignment w:val="auto"/>
        <w:rPr>
          <w:rFonts w:ascii="Arial" w:hAnsi="Arial" w:cs="Arial"/>
          <w:bCs/>
          <w:sz w:val="19"/>
          <w:szCs w:val="19"/>
        </w:rPr>
      </w:pPr>
      <w:r w:rsidRPr="002948D9">
        <w:rPr>
          <w:rFonts w:ascii="Arial" w:hAnsi="Arial" w:cs="Arial"/>
          <w:sz w:val="19"/>
          <w:szCs w:val="19"/>
        </w:rPr>
        <w:t>Wykonawca oświadcza, że posiada status </w:t>
      </w:r>
      <w:proofErr w:type="spellStart"/>
      <w:r w:rsidRPr="003E1AF2">
        <w:rPr>
          <w:rFonts w:ascii="Arial" w:hAnsi="Arial" w:cs="Arial"/>
          <w:sz w:val="19"/>
          <w:szCs w:val="19"/>
        </w:rPr>
        <w:t>mikroprzedsiębiorcy</w:t>
      </w:r>
      <w:proofErr w:type="spellEnd"/>
      <w:r w:rsidRPr="003E1AF2">
        <w:rPr>
          <w:rFonts w:ascii="Arial" w:hAnsi="Arial" w:cs="Arial"/>
          <w:sz w:val="19"/>
          <w:szCs w:val="19"/>
        </w:rPr>
        <w:t>*/ małego przedsiębiorcy*/ średniego przedsiębiorcy*/</w:t>
      </w:r>
      <w:r w:rsidRPr="006B00CF">
        <w:rPr>
          <w:rFonts w:ascii="Arial" w:hAnsi="Arial" w:cs="Arial"/>
          <w:sz w:val="19"/>
          <w:szCs w:val="19"/>
        </w:rPr>
        <w:t> </w:t>
      </w:r>
      <w:r w:rsidRPr="003E1AF2">
        <w:rPr>
          <w:rFonts w:ascii="Arial" w:hAnsi="Arial" w:cs="Arial"/>
          <w:sz w:val="19"/>
          <w:szCs w:val="19"/>
        </w:rPr>
        <w:t>dużego przedsiębiorcy</w:t>
      </w:r>
      <w:r w:rsidRPr="002948D9">
        <w:rPr>
          <w:rFonts w:ascii="Arial" w:hAnsi="Arial" w:cs="Arial"/>
          <w:sz w:val="19"/>
          <w:szCs w:val="19"/>
        </w:rPr>
        <w:t>* </w:t>
      </w:r>
      <w:r w:rsidRPr="002948D9">
        <w:rPr>
          <w:rFonts w:ascii="Arial" w:hAnsi="Arial" w:cs="Arial"/>
          <w:color w:val="4F81BD"/>
          <w:sz w:val="19"/>
          <w:szCs w:val="19"/>
          <w:vertAlign w:val="superscript"/>
        </w:rPr>
        <w:t>(* - niepotrzebne skreślić)</w:t>
      </w:r>
      <w:r w:rsidRPr="002948D9">
        <w:rPr>
          <w:rFonts w:ascii="Arial" w:hAnsi="Arial" w:cs="Arial"/>
          <w:color w:val="4F81BD"/>
          <w:sz w:val="19"/>
          <w:szCs w:val="19"/>
        </w:rPr>
        <w:t> </w:t>
      </w:r>
      <w:r w:rsidRPr="002948D9">
        <w:rPr>
          <w:rFonts w:ascii="Arial" w:hAnsi="Arial" w:cs="Arial"/>
          <w:sz w:val="19"/>
          <w:szCs w:val="19"/>
        </w:rPr>
        <w:t xml:space="preserve">– w rozumieniu ustawy z dnia 8 marca 2013 r. o przeciwdziałaniu nadmiernym opóźnieniom </w:t>
      </w:r>
      <w:r w:rsidRPr="002948D9">
        <w:rPr>
          <w:rFonts w:ascii="Arial" w:hAnsi="Arial" w:cs="Arial"/>
          <w:sz w:val="19"/>
          <w:szCs w:val="19"/>
        </w:rPr>
        <w:lastRenderedPageBreak/>
        <w:t>w transakcjach handlowych</w:t>
      </w:r>
      <w:r w:rsidR="00571163">
        <w:rPr>
          <w:rFonts w:ascii="Arial" w:hAnsi="Arial" w:cs="Arial"/>
          <w:sz w:val="19"/>
          <w:szCs w:val="19"/>
        </w:rPr>
        <w:t xml:space="preserve"> (</w:t>
      </w:r>
      <w:proofErr w:type="spellStart"/>
      <w:r w:rsidR="00571163">
        <w:rPr>
          <w:rFonts w:ascii="Arial" w:hAnsi="Arial" w:cs="Arial"/>
          <w:sz w:val="19"/>
          <w:szCs w:val="19"/>
        </w:rPr>
        <w:t>t.j</w:t>
      </w:r>
      <w:proofErr w:type="spellEnd"/>
      <w:r w:rsidR="00571163">
        <w:rPr>
          <w:rFonts w:ascii="Arial" w:hAnsi="Arial" w:cs="Arial"/>
          <w:sz w:val="19"/>
          <w:szCs w:val="19"/>
        </w:rPr>
        <w:t xml:space="preserve">. Dz.U. 2023, poz. 1790, z </w:t>
      </w:r>
      <w:proofErr w:type="spellStart"/>
      <w:r w:rsidR="00571163">
        <w:rPr>
          <w:rFonts w:ascii="Arial" w:hAnsi="Arial" w:cs="Arial"/>
          <w:sz w:val="19"/>
          <w:szCs w:val="19"/>
        </w:rPr>
        <w:t>późn</w:t>
      </w:r>
      <w:proofErr w:type="spellEnd"/>
      <w:r w:rsidR="00571163">
        <w:rPr>
          <w:rFonts w:ascii="Arial" w:hAnsi="Arial" w:cs="Arial"/>
          <w:sz w:val="19"/>
          <w:szCs w:val="19"/>
        </w:rPr>
        <w:t>. zm.</w:t>
      </w:r>
      <w:r w:rsidRPr="002948D9">
        <w:rPr>
          <w:rFonts w:ascii="Arial" w:hAnsi="Arial" w:cs="Arial"/>
          <w:sz w:val="19"/>
          <w:szCs w:val="19"/>
        </w:rPr>
        <w:t>)</w:t>
      </w:r>
      <w:r>
        <w:rPr>
          <w:rFonts w:ascii="Arial" w:hAnsi="Arial" w:cs="Arial"/>
          <w:color w:val="000000"/>
          <w:sz w:val="19"/>
          <w:szCs w:val="19"/>
        </w:rPr>
        <w:t>.</w:t>
      </w:r>
    </w:p>
    <w:p w14:paraId="09C1275D" w14:textId="5CD19F50" w:rsidR="00BF151A" w:rsidRPr="00DA3E53" w:rsidRDefault="00BF151A" w:rsidP="003D1511">
      <w:pPr>
        <w:adjustRightInd/>
        <w:spacing w:line="240" w:lineRule="auto"/>
        <w:ind w:left="-142"/>
        <w:textAlignment w:val="auto"/>
        <w:rPr>
          <w:rFonts w:ascii="Arial" w:hAnsi="Arial" w:cs="Arial"/>
          <w:bCs/>
          <w:color w:val="FF0000"/>
          <w:sz w:val="19"/>
          <w:szCs w:val="19"/>
        </w:rPr>
      </w:pPr>
    </w:p>
    <w:p w14:paraId="34C887E2" w14:textId="3E813C05" w:rsidR="00BA57AD" w:rsidRPr="00BE191C" w:rsidRDefault="00BA57AD" w:rsidP="00BE191C">
      <w:pPr>
        <w:spacing w:before="120" w:after="120" w:line="240" w:lineRule="auto"/>
        <w:ind w:left="-425"/>
        <w:jc w:val="center"/>
        <w:rPr>
          <w:rFonts w:ascii="Arial" w:hAnsi="Arial" w:cs="Arial"/>
          <w:b/>
          <w:sz w:val="19"/>
          <w:szCs w:val="19"/>
        </w:rPr>
      </w:pPr>
      <w:r w:rsidRPr="00BE191C">
        <w:rPr>
          <w:rFonts w:ascii="Arial" w:hAnsi="Arial" w:cs="Arial"/>
          <w:b/>
          <w:sz w:val="19"/>
          <w:szCs w:val="19"/>
        </w:rPr>
        <w:t xml:space="preserve">§ </w:t>
      </w:r>
      <w:r w:rsidR="00520A11">
        <w:rPr>
          <w:rFonts w:ascii="Arial" w:hAnsi="Arial" w:cs="Arial"/>
          <w:b/>
          <w:sz w:val="19"/>
          <w:szCs w:val="19"/>
        </w:rPr>
        <w:t>9</w:t>
      </w:r>
      <w:r w:rsidR="003C175D" w:rsidRPr="00BE191C">
        <w:rPr>
          <w:rFonts w:ascii="Arial" w:hAnsi="Arial" w:cs="Arial"/>
          <w:b/>
          <w:sz w:val="19"/>
          <w:szCs w:val="19"/>
        </w:rPr>
        <w:t xml:space="preserve"> POSTANOWIENIA KOŃCOWE</w:t>
      </w:r>
    </w:p>
    <w:p w14:paraId="5B1DB368" w14:textId="5F73F947" w:rsidR="0066689A" w:rsidRPr="00BE191C"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Na potrzeby wykładni Umowy,</w:t>
      </w:r>
      <w:r w:rsidR="00A92DA6" w:rsidRPr="00BE191C">
        <w:rPr>
          <w:rFonts w:ascii="Arial" w:hAnsi="Arial" w:cs="Arial"/>
          <w:bCs/>
          <w:sz w:val="19"/>
          <w:szCs w:val="19"/>
        </w:rPr>
        <w:t xml:space="preserve"> o </w:t>
      </w:r>
      <w:r w:rsidRPr="00BE191C">
        <w:rPr>
          <w:rFonts w:ascii="Arial" w:hAnsi="Arial" w:cs="Arial"/>
          <w:bCs/>
          <w:sz w:val="19"/>
          <w:szCs w:val="19"/>
        </w:rPr>
        <w:t xml:space="preserve">ile </w:t>
      </w:r>
      <w:r w:rsidR="0015496A">
        <w:rPr>
          <w:rFonts w:ascii="Arial" w:hAnsi="Arial" w:cs="Arial"/>
          <w:bCs/>
          <w:sz w:val="19"/>
          <w:szCs w:val="19"/>
        </w:rPr>
        <w:t>niniejszy dokument</w:t>
      </w:r>
      <w:r w:rsidR="0015496A" w:rsidRPr="00BE191C">
        <w:rPr>
          <w:rFonts w:ascii="Arial" w:hAnsi="Arial" w:cs="Arial"/>
          <w:bCs/>
          <w:sz w:val="19"/>
          <w:szCs w:val="19"/>
        </w:rPr>
        <w:t xml:space="preserve"> </w:t>
      </w:r>
      <w:r w:rsidR="00A92DA6" w:rsidRPr="00BE191C">
        <w:rPr>
          <w:rFonts w:ascii="Arial" w:hAnsi="Arial" w:cs="Arial"/>
          <w:bCs/>
          <w:sz w:val="19"/>
          <w:szCs w:val="19"/>
        </w:rPr>
        <w:t>nie </w:t>
      </w:r>
      <w:r w:rsidRPr="00BE191C">
        <w:rPr>
          <w:rFonts w:ascii="Arial" w:hAnsi="Arial" w:cs="Arial"/>
          <w:bCs/>
          <w:sz w:val="19"/>
          <w:szCs w:val="19"/>
        </w:rPr>
        <w:t>stanowi wprost inaczej</w:t>
      </w:r>
      <w:r w:rsidR="00A65739" w:rsidRPr="00BE191C">
        <w:rPr>
          <w:rFonts w:ascii="Arial" w:hAnsi="Arial" w:cs="Arial"/>
          <w:bCs/>
          <w:sz w:val="19"/>
          <w:szCs w:val="19"/>
        </w:rPr>
        <w:t>,</w:t>
      </w:r>
      <w:r w:rsidRPr="00BE191C">
        <w:rPr>
          <w:rFonts w:ascii="Arial" w:hAnsi="Arial" w:cs="Arial"/>
          <w:bCs/>
          <w:sz w:val="19"/>
          <w:szCs w:val="19"/>
        </w:rPr>
        <w:t xml:space="preserve"> przyjmuje się, że</w:t>
      </w:r>
      <w:r w:rsidR="00A92DA6" w:rsidRPr="00BE191C">
        <w:rPr>
          <w:rFonts w:ascii="Arial" w:hAnsi="Arial" w:cs="Arial"/>
          <w:bCs/>
          <w:sz w:val="19"/>
          <w:szCs w:val="19"/>
        </w:rPr>
        <w:t xml:space="preserve"> w </w:t>
      </w:r>
      <w:r w:rsidRPr="00BE191C">
        <w:rPr>
          <w:rFonts w:ascii="Arial" w:hAnsi="Arial" w:cs="Arial"/>
          <w:bCs/>
          <w:sz w:val="19"/>
          <w:szCs w:val="19"/>
        </w:rPr>
        <w:t xml:space="preserve">przypadku niezgodności treści </w:t>
      </w:r>
      <w:r w:rsidR="0015496A">
        <w:rPr>
          <w:rFonts w:ascii="Arial" w:hAnsi="Arial" w:cs="Arial"/>
          <w:bCs/>
          <w:sz w:val="19"/>
          <w:szCs w:val="19"/>
        </w:rPr>
        <w:t>niniejszego dokumentu</w:t>
      </w:r>
      <w:r w:rsidR="0015496A" w:rsidRPr="00520A11">
        <w:rPr>
          <w:rFonts w:ascii="Arial" w:hAnsi="Arial" w:cs="Arial"/>
          <w:bCs/>
          <w:sz w:val="19"/>
          <w:szCs w:val="19"/>
        </w:rPr>
        <w:t xml:space="preserve"> </w:t>
      </w:r>
      <w:r w:rsidR="00A65739" w:rsidRPr="00520A11">
        <w:rPr>
          <w:rFonts w:ascii="Arial" w:hAnsi="Arial" w:cs="Arial"/>
          <w:bCs/>
          <w:sz w:val="19"/>
          <w:szCs w:val="19"/>
        </w:rPr>
        <w:t xml:space="preserve">z </w:t>
      </w:r>
      <w:r w:rsidRPr="00520A11">
        <w:rPr>
          <w:rFonts w:ascii="Arial" w:hAnsi="Arial" w:cs="Arial"/>
          <w:bCs/>
          <w:sz w:val="19"/>
          <w:szCs w:val="19"/>
        </w:rPr>
        <w:t xml:space="preserve">treścią </w:t>
      </w:r>
      <w:r w:rsidR="0015496A">
        <w:rPr>
          <w:rFonts w:ascii="Arial" w:hAnsi="Arial" w:cs="Arial"/>
          <w:bCs/>
          <w:sz w:val="19"/>
          <w:szCs w:val="19"/>
        </w:rPr>
        <w:t>OWU</w:t>
      </w:r>
      <w:r w:rsidR="00571163">
        <w:rPr>
          <w:rFonts w:ascii="Arial" w:hAnsi="Arial" w:cs="Arial"/>
          <w:bCs/>
          <w:sz w:val="19"/>
          <w:szCs w:val="19"/>
        </w:rPr>
        <w:t>,</w:t>
      </w:r>
      <w:r w:rsidR="0015496A" w:rsidRPr="00520A11">
        <w:rPr>
          <w:rFonts w:ascii="Arial" w:hAnsi="Arial" w:cs="Arial"/>
          <w:bCs/>
          <w:sz w:val="19"/>
          <w:szCs w:val="19"/>
        </w:rPr>
        <w:t xml:space="preserve"> </w:t>
      </w:r>
      <w:r w:rsidRPr="00520A11">
        <w:rPr>
          <w:rFonts w:ascii="Arial" w:hAnsi="Arial" w:cs="Arial"/>
          <w:bCs/>
          <w:sz w:val="19"/>
          <w:szCs w:val="19"/>
        </w:rPr>
        <w:t xml:space="preserve">rozstrzygające znaczenie ma treść </w:t>
      </w:r>
      <w:r w:rsidR="0015496A">
        <w:rPr>
          <w:rFonts w:ascii="Arial" w:hAnsi="Arial" w:cs="Arial"/>
          <w:bCs/>
          <w:sz w:val="19"/>
          <w:szCs w:val="19"/>
        </w:rPr>
        <w:t>niniejszego dokumentu</w:t>
      </w:r>
      <w:r w:rsidRPr="00520A11">
        <w:rPr>
          <w:rFonts w:ascii="Arial" w:hAnsi="Arial" w:cs="Arial"/>
          <w:bCs/>
          <w:sz w:val="19"/>
          <w:szCs w:val="19"/>
        </w:rPr>
        <w:t>,</w:t>
      </w:r>
      <w:r w:rsidR="00A92DA6" w:rsidRPr="00BE191C">
        <w:rPr>
          <w:rFonts w:ascii="Arial" w:hAnsi="Arial" w:cs="Arial"/>
          <w:bCs/>
          <w:sz w:val="19"/>
          <w:szCs w:val="19"/>
        </w:rPr>
        <w:t xml:space="preserve"> </w:t>
      </w:r>
      <w:r w:rsidR="00A65739" w:rsidRPr="00BE191C">
        <w:rPr>
          <w:rFonts w:ascii="Arial" w:hAnsi="Arial" w:cs="Arial"/>
          <w:bCs/>
          <w:sz w:val="19"/>
          <w:szCs w:val="19"/>
        </w:rPr>
        <w:t xml:space="preserve">a </w:t>
      </w:r>
      <w:r w:rsidR="00A92DA6" w:rsidRPr="00BE191C">
        <w:rPr>
          <w:rFonts w:ascii="Arial" w:hAnsi="Arial" w:cs="Arial"/>
          <w:bCs/>
          <w:sz w:val="19"/>
          <w:szCs w:val="19"/>
        </w:rPr>
        <w:t>w </w:t>
      </w:r>
      <w:r w:rsidRPr="00BE191C">
        <w:rPr>
          <w:rFonts w:ascii="Arial" w:hAnsi="Arial" w:cs="Arial"/>
          <w:bCs/>
          <w:sz w:val="19"/>
          <w:szCs w:val="19"/>
        </w:rPr>
        <w:t>zakresie nieuregulowanym wprost</w:t>
      </w:r>
      <w:r w:rsidR="00A92DA6" w:rsidRPr="00BE191C">
        <w:rPr>
          <w:rFonts w:ascii="Arial" w:hAnsi="Arial" w:cs="Arial"/>
          <w:bCs/>
          <w:sz w:val="19"/>
          <w:szCs w:val="19"/>
        </w:rPr>
        <w:t xml:space="preserve"> w </w:t>
      </w:r>
      <w:r w:rsidR="0015496A">
        <w:rPr>
          <w:rFonts w:ascii="Arial" w:hAnsi="Arial" w:cs="Arial"/>
          <w:bCs/>
          <w:sz w:val="19"/>
          <w:szCs w:val="19"/>
        </w:rPr>
        <w:t>niniejszym dokumencie</w:t>
      </w:r>
      <w:r w:rsidR="0015496A" w:rsidRPr="00BE191C">
        <w:rPr>
          <w:rFonts w:ascii="Arial" w:hAnsi="Arial" w:cs="Arial"/>
          <w:bCs/>
          <w:sz w:val="19"/>
          <w:szCs w:val="19"/>
        </w:rPr>
        <w:t xml:space="preserve"> </w:t>
      </w:r>
      <w:r w:rsidR="00FD1338" w:rsidRPr="00BE191C">
        <w:rPr>
          <w:rFonts w:ascii="Arial" w:hAnsi="Arial" w:cs="Arial"/>
          <w:bCs/>
          <w:sz w:val="19"/>
          <w:szCs w:val="19"/>
        </w:rPr>
        <w:t>i OWU</w:t>
      </w:r>
      <w:r w:rsidRPr="00BE191C">
        <w:rPr>
          <w:rFonts w:ascii="Arial" w:hAnsi="Arial" w:cs="Arial"/>
          <w:bCs/>
          <w:sz w:val="19"/>
          <w:szCs w:val="19"/>
        </w:rPr>
        <w:t xml:space="preserve"> zastosowanie mają postanowienia wynikające</w:t>
      </w:r>
      <w:r w:rsidR="00A92DA6" w:rsidRPr="00BE191C">
        <w:rPr>
          <w:rFonts w:ascii="Arial" w:hAnsi="Arial" w:cs="Arial"/>
          <w:bCs/>
          <w:sz w:val="19"/>
          <w:szCs w:val="19"/>
        </w:rPr>
        <w:t xml:space="preserve"> z </w:t>
      </w:r>
      <w:r w:rsidRPr="00BE191C">
        <w:rPr>
          <w:rFonts w:ascii="Arial" w:hAnsi="Arial" w:cs="Arial"/>
          <w:bCs/>
          <w:sz w:val="19"/>
          <w:szCs w:val="19"/>
        </w:rPr>
        <w:t xml:space="preserve">treści </w:t>
      </w:r>
      <w:r w:rsidR="0015496A">
        <w:rPr>
          <w:rFonts w:ascii="Arial" w:hAnsi="Arial" w:cs="Arial"/>
          <w:bCs/>
          <w:sz w:val="19"/>
          <w:szCs w:val="19"/>
        </w:rPr>
        <w:t>pozostałych załączników do Umowy</w:t>
      </w:r>
      <w:r w:rsidRPr="00BE191C">
        <w:rPr>
          <w:rFonts w:ascii="Arial" w:hAnsi="Arial" w:cs="Arial"/>
          <w:bCs/>
          <w:sz w:val="19"/>
          <w:szCs w:val="19"/>
        </w:rPr>
        <w:t>.</w:t>
      </w:r>
    </w:p>
    <w:p w14:paraId="1D788FB9" w14:textId="01990049" w:rsidR="0066689A"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Wszelkie zmiany</w:t>
      </w:r>
      <w:r w:rsidR="00DE11A6" w:rsidRPr="00BE191C">
        <w:rPr>
          <w:rFonts w:ascii="Arial" w:hAnsi="Arial" w:cs="Arial"/>
          <w:bCs/>
          <w:sz w:val="19"/>
          <w:szCs w:val="19"/>
        </w:rPr>
        <w:t xml:space="preserve"> </w:t>
      </w:r>
      <w:r w:rsidRPr="00BE191C">
        <w:rPr>
          <w:rFonts w:ascii="Arial" w:hAnsi="Arial" w:cs="Arial"/>
          <w:bCs/>
          <w:sz w:val="19"/>
          <w:szCs w:val="19"/>
        </w:rPr>
        <w:t>Umowy wymagają formy pisemnej</w:t>
      </w:r>
      <w:r w:rsidR="00A92DA6" w:rsidRPr="00BE191C">
        <w:rPr>
          <w:rFonts w:ascii="Arial" w:hAnsi="Arial" w:cs="Arial"/>
          <w:bCs/>
          <w:sz w:val="19"/>
          <w:szCs w:val="19"/>
        </w:rPr>
        <w:t xml:space="preserve"> pod </w:t>
      </w:r>
      <w:r w:rsidRPr="00BE191C">
        <w:rPr>
          <w:rFonts w:ascii="Arial" w:hAnsi="Arial" w:cs="Arial"/>
          <w:bCs/>
          <w:sz w:val="19"/>
          <w:szCs w:val="19"/>
        </w:rPr>
        <w:t>rygorem nieważności</w:t>
      </w:r>
      <w:r w:rsidR="001C4CAF">
        <w:rPr>
          <w:rFonts w:ascii="Arial" w:hAnsi="Arial" w:cs="Arial"/>
          <w:bCs/>
          <w:sz w:val="19"/>
          <w:szCs w:val="19"/>
        </w:rPr>
        <w:t>, chyba że w Umowie (w tym w OWU) zostało wskazane inaczej</w:t>
      </w:r>
      <w:r w:rsidRPr="00BE191C">
        <w:rPr>
          <w:rFonts w:ascii="Arial" w:hAnsi="Arial" w:cs="Arial"/>
          <w:bCs/>
          <w:sz w:val="19"/>
          <w:szCs w:val="19"/>
        </w:rPr>
        <w:t>.</w:t>
      </w:r>
    </w:p>
    <w:p w14:paraId="7B735942" w14:textId="77777777" w:rsidR="00645077" w:rsidRPr="00EB59F9"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Umowę sporządzono w dwóch jednobrzmiących egzemplarzach, z który</w:t>
      </w:r>
      <w:r>
        <w:rPr>
          <w:rFonts w:ascii="Arial" w:hAnsi="Arial" w:cs="Arial"/>
          <w:bCs/>
          <w:sz w:val="19"/>
          <w:szCs w:val="19"/>
        </w:rPr>
        <w:t xml:space="preserve">ch jeden otrzymuje Zamawiający, </w:t>
      </w:r>
      <w:r w:rsidRPr="00FE1DAF">
        <w:rPr>
          <w:rFonts w:ascii="Arial" w:hAnsi="Arial" w:cs="Arial"/>
          <w:bCs/>
          <w:sz w:val="19"/>
          <w:szCs w:val="19"/>
        </w:rPr>
        <w:t>a jeden Wykonawca</w:t>
      </w:r>
      <w:r>
        <w:rPr>
          <w:rFonts w:ascii="Arial" w:hAnsi="Arial" w:cs="Arial"/>
          <w:bCs/>
          <w:sz w:val="19"/>
          <w:szCs w:val="19"/>
        </w:rPr>
        <w:t>.</w:t>
      </w:r>
      <w:r w:rsidRPr="00FE1DAF">
        <w:rPr>
          <w:rFonts w:ascii="Arial" w:hAnsi="Arial" w:cs="Arial"/>
          <w:bCs/>
          <w:sz w:val="19"/>
          <w:szCs w:val="19"/>
        </w:rPr>
        <w:t xml:space="preserve"> </w:t>
      </w:r>
      <w:r w:rsidRPr="00EB59F9">
        <w:rPr>
          <w:rFonts w:ascii="Arial" w:hAnsi="Arial" w:cs="Arial"/>
          <w:i/>
          <w:iCs/>
          <w:color w:val="000000"/>
          <w:sz w:val="19"/>
          <w:szCs w:val="19"/>
        </w:rPr>
        <w:t xml:space="preserve">/ </w:t>
      </w:r>
      <w:r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Pr="00EB59F9">
        <w:rPr>
          <w:rFonts w:ascii="Arial" w:hAnsi="Arial" w:cs="Arial"/>
          <w:color w:val="000000"/>
          <w:sz w:val="19"/>
          <w:szCs w:val="19"/>
          <w:vertAlign w:val="superscript"/>
        </w:rPr>
        <w:t>1</w:t>
      </w:r>
      <w:r w:rsidRPr="00EB59F9">
        <w:rPr>
          <w:rFonts w:ascii="Arial" w:hAnsi="Arial" w:cs="Arial"/>
          <w:color w:val="000000"/>
          <w:sz w:val="19"/>
          <w:szCs w:val="19"/>
        </w:rPr>
        <w:t xml:space="preserve"> § 1 </w:t>
      </w:r>
      <w:r w:rsidRPr="005237D1">
        <w:rPr>
          <w:rFonts w:ascii="Arial" w:hAnsi="Arial" w:cs="Arial"/>
          <w:color w:val="000000"/>
          <w:sz w:val="19"/>
          <w:szCs w:val="19"/>
        </w:rPr>
        <w:t>ustawy z dnia 23 kwietnia 1964 r.</w:t>
      </w:r>
      <w:r>
        <w:rPr>
          <w:rFonts w:ascii="Arial" w:hAnsi="Arial" w:cs="Arial"/>
          <w:color w:val="000000"/>
          <w:sz w:val="19"/>
          <w:szCs w:val="19"/>
        </w:rPr>
        <w:t xml:space="preserve"> Kodeks cywilny (</w:t>
      </w:r>
      <w:proofErr w:type="spellStart"/>
      <w:r>
        <w:rPr>
          <w:rFonts w:ascii="Arial" w:hAnsi="Arial" w:cs="Arial"/>
          <w:color w:val="000000"/>
          <w:sz w:val="19"/>
          <w:szCs w:val="19"/>
        </w:rPr>
        <w:t>t.j</w:t>
      </w:r>
      <w:proofErr w:type="spellEnd"/>
      <w:r>
        <w:rPr>
          <w:rFonts w:ascii="Arial" w:hAnsi="Arial" w:cs="Arial"/>
          <w:color w:val="000000"/>
          <w:sz w:val="19"/>
          <w:szCs w:val="19"/>
        </w:rPr>
        <w:t>. Dz.U. 2024, poz. 1061</w:t>
      </w:r>
      <w:r w:rsidRPr="005237D1">
        <w:rPr>
          <w:rFonts w:ascii="Arial" w:hAnsi="Arial" w:cs="Arial"/>
          <w:color w:val="000000"/>
          <w:sz w:val="19"/>
          <w:szCs w:val="19"/>
        </w:rPr>
        <w:t xml:space="preserve">, z </w:t>
      </w:r>
      <w:proofErr w:type="spellStart"/>
      <w:r w:rsidRPr="005237D1">
        <w:rPr>
          <w:rFonts w:ascii="Arial" w:hAnsi="Arial" w:cs="Arial"/>
          <w:color w:val="000000"/>
          <w:sz w:val="19"/>
          <w:szCs w:val="19"/>
        </w:rPr>
        <w:t>późn</w:t>
      </w:r>
      <w:proofErr w:type="spellEnd"/>
      <w:r w:rsidRPr="005237D1">
        <w:rPr>
          <w:rFonts w:ascii="Arial" w:hAnsi="Arial" w:cs="Arial"/>
          <w:color w:val="000000"/>
          <w:sz w:val="19"/>
          <w:szCs w:val="19"/>
        </w:rPr>
        <w:t>. zm.)</w:t>
      </w:r>
      <w:r>
        <w:rPr>
          <w:rFonts w:ascii="Arial" w:hAnsi="Arial" w:cs="Arial"/>
          <w:color w:val="000000"/>
          <w:sz w:val="19"/>
          <w:szCs w:val="19"/>
        </w:rPr>
        <w:t>.</w:t>
      </w:r>
      <w:r w:rsidRPr="00EB59F9">
        <w:rPr>
          <w:rFonts w:ascii="Arial" w:hAnsi="Arial" w:cs="Arial"/>
          <w:color w:val="000000"/>
          <w:sz w:val="19"/>
          <w:szCs w:val="19"/>
        </w:rPr>
        <w:t xml:space="preserve"> </w:t>
      </w:r>
    </w:p>
    <w:p w14:paraId="1334397B" w14:textId="77777777" w:rsidR="00645077" w:rsidRDefault="00645077" w:rsidP="00645077">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wariant stosownie do formy zawarcia Umowy</w:t>
      </w:r>
      <w:r w:rsidRPr="00BB3947">
        <w:rPr>
          <w:i/>
          <w:color w:val="4F81BD" w:themeColor="accent1"/>
          <w:sz w:val="12"/>
          <w:szCs w:val="16"/>
        </w:rPr>
        <w:t>/</w:t>
      </w:r>
    </w:p>
    <w:p w14:paraId="65AC98E7" w14:textId="788ECA02" w:rsidR="00645077" w:rsidRPr="00645077"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D21E2C9" w:rsidR="0012687E" w:rsidRPr="00BE191C" w:rsidRDefault="0012687E"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Integralną częścią Umowy są następujące załączniki:</w:t>
      </w:r>
    </w:p>
    <w:p w14:paraId="16A7648F" w14:textId="771826DD" w:rsidR="00087AB3" w:rsidRPr="00DD7844" w:rsidRDefault="00087AB3" w:rsidP="002221B4">
      <w:pPr>
        <w:pStyle w:val="IIIZaczniki"/>
        <w:numPr>
          <w:ilvl w:val="0"/>
          <w:numId w:val="16"/>
        </w:numPr>
      </w:pPr>
      <w:bookmarkStart w:id="2" w:name="_Ref333691844"/>
      <w:r w:rsidRPr="00DD7844">
        <w:t>– Oferta Wykonawcy</w:t>
      </w:r>
      <w:bookmarkEnd w:id="2"/>
    </w:p>
    <w:p w14:paraId="2EC97FFE" w14:textId="717F0B7C" w:rsidR="00087AB3" w:rsidRPr="00DD7844" w:rsidRDefault="00DF32E9" w:rsidP="002221B4">
      <w:pPr>
        <w:pStyle w:val="IIIZaczniki"/>
        <w:numPr>
          <w:ilvl w:val="0"/>
          <w:numId w:val="16"/>
        </w:numPr>
      </w:pPr>
      <w:bookmarkStart w:id="3" w:name="_Ref333691889"/>
      <w:r>
        <w:t>– Harmonogram rzeczowo-</w:t>
      </w:r>
      <w:r w:rsidR="00087AB3" w:rsidRPr="00DD7844">
        <w:t>finansowy</w:t>
      </w:r>
      <w:bookmarkEnd w:id="3"/>
    </w:p>
    <w:p w14:paraId="033FF60A" w14:textId="14CAEB6F" w:rsidR="00087AB3" w:rsidRPr="00DD7844" w:rsidRDefault="00087AB3" w:rsidP="002221B4">
      <w:pPr>
        <w:pStyle w:val="IIIZaczniki"/>
        <w:numPr>
          <w:ilvl w:val="0"/>
          <w:numId w:val="16"/>
        </w:numPr>
      </w:pPr>
      <w:bookmarkStart w:id="4" w:name="_Ref333769510"/>
      <w:r w:rsidRPr="00DD7844">
        <w:t>– Kosztorys ofertowy</w:t>
      </w:r>
      <w:bookmarkEnd w:id="4"/>
    </w:p>
    <w:p w14:paraId="47CE8B0A" w14:textId="59B7D3CB" w:rsidR="00087AB3" w:rsidRPr="00DD7844" w:rsidRDefault="00087AB3" w:rsidP="002221B4">
      <w:pPr>
        <w:pStyle w:val="IIIZaczniki"/>
        <w:numPr>
          <w:ilvl w:val="0"/>
          <w:numId w:val="16"/>
        </w:numPr>
      </w:pPr>
      <w:bookmarkStart w:id="5" w:name="_Ref333691913"/>
      <w:r w:rsidRPr="00DD7844">
        <w:t xml:space="preserve">– </w:t>
      </w:r>
      <w:bookmarkEnd w:id="5"/>
      <w:r w:rsidRPr="00DD7844">
        <w:t xml:space="preserve">OPZ – Opis </w:t>
      </w:r>
      <w:r w:rsidR="006E1ECE">
        <w:t>P</w:t>
      </w:r>
      <w:r w:rsidRPr="00DD7844">
        <w:t xml:space="preserve">rzedmiotu </w:t>
      </w:r>
      <w:r w:rsidR="006E1ECE">
        <w:t>Z</w:t>
      </w:r>
      <w:r w:rsidRPr="00DD7844">
        <w:t>amówienia</w:t>
      </w:r>
    </w:p>
    <w:p w14:paraId="41986E4A" w14:textId="58D5DD2C" w:rsidR="00087AB3" w:rsidRPr="00DD7844" w:rsidRDefault="00981EC7" w:rsidP="00087AB3">
      <w:pPr>
        <w:pStyle w:val="IIIZaczniki"/>
        <w:numPr>
          <w:ilvl w:val="0"/>
          <w:numId w:val="0"/>
        </w:numPr>
        <w:ind w:left="-196"/>
      </w:pPr>
      <w:r>
        <w:tab/>
      </w:r>
      <w:r w:rsidR="00087AB3" w:rsidRPr="00DD7844">
        <w:t>Załącznik nr 4a</w:t>
      </w:r>
      <w:r w:rsidR="00087AB3" w:rsidRPr="00DD7844">
        <w:tab/>
      </w:r>
      <w:r w:rsidR="00571163">
        <w:t xml:space="preserve">– </w:t>
      </w:r>
      <w:r w:rsidR="00087AB3" w:rsidRPr="00DD7844">
        <w:t>Ogólne Warunki Umowy (OWU) – Procedura Zakupów</w:t>
      </w:r>
    </w:p>
    <w:p w14:paraId="119AA03B" w14:textId="0801094D" w:rsidR="00443347" w:rsidRPr="00DD7844" w:rsidRDefault="00571163" w:rsidP="002221B4">
      <w:pPr>
        <w:pStyle w:val="IIIZaczniki"/>
        <w:numPr>
          <w:ilvl w:val="0"/>
          <w:numId w:val="16"/>
        </w:numPr>
        <w:tabs>
          <w:tab w:val="left" w:pos="1414"/>
          <w:tab w:val="left" w:pos="1568"/>
        </w:tabs>
      </w:pPr>
      <w:r>
        <w:t xml:space="preserve">– </w:t>
      </w:r>
      <w:r w:rsidR="00087AB3" w:rsidRPr="00DD7844">
        <w:t>Klauzula informacyjna Zamawiającego (klauzula</w:t>
      </w:r>
      <w:r w:rsidR="00A92DA6" w:rsidRPr="00DD7844">
        <w:t xml:space="preserve"> dla </w:t>
      </w:r>
      <w:r w:rsidR="00087AB3" w:rsidRPr="00DD7844">
        <w:t xml:space="preserve">reprezentantów </w:t>
      </w:r>
      <w:r w:rsidR="007C3CF1" w:rsidRPr="00DD7844">
        <w:t xml:space="preserve">/ </w:t>
      </w:r>
      <w:r w:rsidR="00087AB3" w:rsidRPr="00DD7844">
        <w:t>klauzula</w:t>
      </w:r>
      <w:r w:rsidR="00A92DA6" w:rsidRPr="00DD7844">
        <w:t xml:space="preserve"> dla </w:t>
      </w:r>
      <w:r w:rsidR="00087AB3" w:rsidRPr="00DD7844">
        <w:t xml:space="preserve">Wykonawcy </w:t>
      </w:r>
      <w:r w:rsidR="00087AB3" w:rsidRPr="00DD7844">
        <w:tab/>
      </w:r>
      <w:r w:rsidR="00087AB3" w:rsidRPr="00DD7844">
        <w:tab/>
      </w:r>
      <w:r w:rsidR="00087AB3" w:rsidRPr="00DD7844">
        <w:tab/>
        <w:t>prowadzącego jednoosobową działalność gospodarczą)</w:t>
      </w:r>
    </w:p>
    <w:p w14:paraId="5E31DE61" w14:textId="373A3AE4" w:rsidR="00087AB3" w:rsidRPr="00DD7844" w:rsidRDefault="00BF3DF8" w:rsidP="00EA3A39">
      <w:pPr>
        <w:pStyle w:val="IIIZaczniki"/>
        <w:numPr>
          <w:ilvl w:val="0"/>
          <w:numId w:val="0"/>
        </w:numPr>
      </w:pPr>
      <w:r>
        <w:t xml:space="preserve">Załącznik nr 5a </w:t>
      </w:r>
      <w:r w:rsidR="00EA3A39">
        <w:tab/>
      </w:r>
      <w:r w:rsidR="00087AB3" w:rsidRPr="00DD7844">
        <w:t xml:space="preserve">– Klauzula </w:t>
      </w:r>
      <w:r w:rsidR="00594E2E" w:rsidRPr="00DD7844">
        <w:t xml:space="preserve">informacyjna </w:t>
      </w:r>
      <w:r w:rsidR="00087AB3" w:rsidRPr="00DD7844">
        <w:t>Wykonawcy</w:t>
      </w:r>
    </w:p>
    <w:p w14:paraId="3A2D0841" w14:textId="19822202" w:rsidR="00087AB3" w:rsidRPr="00DD7844" w:rsidRDefault="00BF3DF8" w:rsidP="00EA3A39">
      <w:pPr>
        <w:pStyle w:val="IIIZaczniki"/>
        <w:numPr>
          <w:ilvl w:val="0"/>
          <w:numId w:val="0"/>
        </w:numPr>
      </w:pPr>
      <w:r>
        <w:t xml:space="preserve">Załącznik nr 5b </w:t>
      </w:r>
      <w:r w:rsidR="00EA3A39">
        <w:tab/>
      </w:r>
      <w:r w:rsidR="00087AB3" w:rsidRPr="00DD7844">
        <w:t xml:space="preserve">– Umowa powierzenia przetwarzania danych </w:t>
      </w:r>
    </w:p>
    <w:p w14:paraId="5017524E" w14:textId="644DCE69" w:rsidR="00DD7844" w:rsidRPr="00B70C52" w:rsidRDefault="00571163" w:rsidP="002221B4">
      <w:pPr>
        <w:pStyle w:val="IIIZaczniki"/>
        <w:numPr>
          <w:ilvl w:val="0"/>
          <w:numId w:val="16"/>
        </w:numPr>
      </w:pPr>
      <w:r>
        <w:rPr>
          <w:szCs w:val="18"/>
        </w:rPr>
        <w:t>–</w:t>
      </w:r>
      <w:r w:rsidR="00DD7844">
        <w:rPr>
          <w:szCs w:val="18"/>
        </w:rPr>
        <w:t xml:space="preserve"> </w:t>
      </w:r>
      <w:r w:rsidR="00DD7844" w:rsidRPr="00F25385">
        <w:rPr>
          <w:szCs w:val="18"/>
        </w:rPr>
        <w:t xml:space="preserve">Raport postępu realizacji </w:t>
      </w:r>
      <w:r w:rsidR="00DD7844" w:rsidRPr="008644B2">
        <w:rPr>
          <w:szCs w:val="18"/>
        </w:rPr>
        <w:t>prac projektowych</w:t>
      </w:r>
    </w:p>
    <w:p w14:paraId="13215B07" w14:textId="4E6699D3" w:rsidR="0012687E" w:rsidRPr="00B70C52" w:rsidRDefault="00BF3DF8" w:rsidP="00981EC7">
      <w:pPr>
        <w:pStyle w:val="IIIZaczniki"/>
        <w:numPr>
          <w:ilvl w:val="0"/>
          <w:numId w:val="0"/>
        </w:numPr>
        <w:ind w:left="14" w:hanging="11"/>
      </w:pPr>
      <w:r>
        <w:t>Załącznik nr 7</w:t>
      </w:r>
      <w:r w:rsidR="00EA3A39">
        <w:tab/>
      </w:r>
      <w:r w:rsidR="00EC025F" w:rsidRPr="00B70C52">
        <w:t xml:space="preserve"> </w:t>
      </w:r>
      <w:r w:rsidR="00E2652C" w:rsidRPr="00B70C52">
        <w:t>–</w:t>
      </w:r>
      <w:r w:rsidR="00C14E54" w:rsidRPr="00B70C52">
        <w:t xml:space="preserve"> </w:t>
      </w:r>
      <w:r w:rsidR="00E2652C" w:rsidRPr="00B70C52">
        <w:t>Wzór zobowiązania</w:t>
      </w:r>
      <w:r w:rsidR="00C14E54" w:rsidRPr="00B70C52">
        <w:t xml:space="preserve"> Wykonawcy do udzielania wyjaśnień, informacji oraz przekazywania dokumentów </w:t>
      </w:r>
      <w:r w:rsidR="00E2652C" w:rsidRPr="00B70C52">
        <w:tab/>
      </w:r>
      <w:r w:rsidR="00981EC7" w:rsidRPr="00B70C52">
        <w:tab/>
      </w:r>
      <w:r w:rsidR="00981EC7" w:rsidRPr="00B70C52">
        <w:tab/>
      </w:r>
      <w:r w:rsidR="00C14E54" w:rsidRPr="00B70C52">
        <w:t>źródłowych w związku z realizacją przedmiotu Umowy”</w:t>
      </w:r>
      <w:r w:rsidR="003C175D" w:rsidRPr="00B70C52">
        <w:t xml:space="preserve"> </w:t>
      </w:r>
      <w:r w:rsidR="008B2FEB" w:rsidRPr="00B70C52">
        <w:rPr>
          <w:vertAlign w:val="superscript"/>
        </w:rPr>
        <w:t xml:space="preserve"> /</w:t>
      </w:r>
      <w:r w:rsidR="0012706A" w:rsidRPr="00B70C52">
        <w:rPr>
          <w:vertAlign w:val="superscript"/>
        </w:rPr>
        <w:t>w</w:t>
      </w:r>
      <w:r w:rsidR="008B2FEB" w:rsidRPr="00B70C52">
        <w:rPr>
          <w:i/>
          <w:vertAlign w:val="superscript"/>
        </w:rPr>
        <w:t xml:space="preserve">ykreślić, jeśli </w:t>
      </w:r>
      <w:r w:rsidR="003C175D" w:rsidRPr="00B70C52">
        <w:rPr>
          <w:i/>
          <w:vertAlign w:val="superscript"/>
        </w:rPr>
        <w:t>w §</w:t>
      </w:r>
      <w:r w:rsidR="00571163" w:rsidRPr="00B70C52">
        <w:rPr>
          <w:i/>
          <w:vertAlign w:val="superscript"/>
        </w:rPr>
        <w:t xml:space="preserve"> 5</w:t>
      </w:r>
      <w:r w:rsidR="009E678F" w:rsidRPr="00B70C52">
        <w:rPr>
          <w:i/>
          <w:vertAlign w:val="superscript"/>
        </w:rPr>
        <w:t>a</w:t>
      </w:r>
      <w:r w:rsidR="003C175D" w:rsidRPr="00B70C52">
        <w:rPr>
          <w:i/>
          <w:vertAlign w:val="superscript"/>
        </w:rPr>
        <w:t xml:space="preserve"> ust. 1 powyżej zaznaczono wariant „NIE”</w:t>
      </w:r>
      <w:r w:rsidR="00DA1A1A" w:rsidRPr="00B70C52">
        <w:rPr>
          <w:i/>
          <w:vertAlign w:val="superscript"/>
        </w:rPr>
        <w:t xml:space="preserve"> </w:t>
      </w:r>
      <w:r w:rsidR="008B2FEB" w:rsidRPr="00B70C52">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DA3E53" w:rsidRPr="00DA3E53" w14:paraId="0A26A162" w14:textId="77777777" w:rsidTr="00B614E3">
        <w:trPr>
          <w:trHeight w:val="91"/>
        </w:trPr>
        <w:tc>
          <w:tcPr>
            <w:tcW w:w="5098" w:type="dxa"/>
            <w:tcBorders>
              <w:bottom w:val="single" w:sz="4" w:space="0" w:color="auto"/>
            </w:tcBorders>
          </w:tcPr>
          <w:p w14:paraId="1D4C9622" w14:textId="77777777" w:rsidR="008B2FEB" w:rsidRPr="00BE191C" w:rsidRDefault="008B2FEB" w:rsidP="00B614E3">
            <w:pPr>
              <w:pStyle w:val="IIIPodstawowy"/>
              <w:spacing w:before="0"/>
              <w:jc w:val="center"/>
              <w:rPr>
                <w:rFonts w:cs="Arial"/>
                <w:sz w:val="20"/>
                <w:szCs w:val="18"/>
              </w:rPr>
            </w:pPr>
            <w:r w:rsidRPr="00BE191C">
              <w:rPr>
                <w:rFonts w:cs="Arial"/>
                <w:b/>
                <w:sz w:val="20"/>
              </w:rPr>
              <w:t>ZAMAWIAJĄCY:</w:t>
            </w:r>
          </w:p>
        </w:tc>
        <w:tc>
          <w:tcPr>
            <w:tcW w:w="5098" w:type="dxa"/>
            <w:tcBorders>
              <w:bottom w:val="single" w:sz="4" w:space="0" w:color="auto"/>
            </w:tcBorders>
            <w:vAlign w:val="center"/>
          </w:tcPr>
          <w:p w14:paraId="1E284688" w14:textId="77777777" w:rsidR="008B2FEB" w:rsidRPr="00BE191C" w:rsidRDefault="008B2FEB" w:rsidP="00B614E3">
            <w:pPr>
              <w:pStyle w:val="IIIPodstawowy"/>
              <w:jc w:val="center"/>
              <w:rPr>
                <w:rFonts w:cs="Arial"/>
                <w:sz w:val="20"/>
                <w:szCs w:val="18"/>
              </w:rPr>
            </w:pPr>
            <w:r w:rsidRPr="00BE191C">
              <w:rPr>
                <w:rFonts w:cs="Arial"/>
                <w:b/>
                <w:sz w:val="20"/>
              </w:rPr>
              <w:t>WYKONAWCA:</w:t>
            </w:r>
          </w:p>
        </w:tc>
      </w:tr>
      <w:tr w:rsidR="00DA3E53" w:rsidRPr="00DA3E53"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DA3E53" w:rsidRDefault="008B2FEB" w:rsidP="00B614E3">
            <w:pPr>
              <w:pStyle w:val="IIIPodstawowy"/>
              <w:rPr>
                <w:rFonts w:cs="Arial"/>
                <w:color w:val="FF0000"/>
                <w:sz w:val="18"/>
                <w:szCs w:val="18"/>
              </w:rPr>
            </w:pPr>
          </w:p>
          <w:p w14:paraId="1F4283D2" w14:textId="77777777" w:rsidR="008B2FEB" w:rsidRPr="00DA3E53" w:rsidRDefault="008B2FEB" w:rsidP="00B614E3">
            <w:pPr>
              <w:pStyle w:val="IIIPodstawowy"/>
              <w:rPr>
                <w:rFonts w:cs="Arial"/>
                <w:color w:val="FF0000"/>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DA3E53" w:rsidRDefault="008B2FEB" w:rsidP="00B614E3">
            <w:pPr>
              <w:pStyle w:val="IIIPodstawowy"/>
              <w:rPr>
                <w:rFonts w:cs="Arial"/>
                <w:color w:val="FF0000"/>
                <w:sz w:val="18"/>
                <w:szCs w:val="18"/>
              </w:rPr>
            </w:pPr>
          </w:p>
        </w:tc>
      </w:tr>
    </w:tbl>
    <w:p w14:paraId="38DB631A" w14:textId="0A4B8542" w:rsidR="0012687E" w:rsidRPr="00DA3E53" w:rsidRDefault="0012687E" w:rsidP="001B536C">
      <w:pPr>
        <w:pStyle w:val="IIUstp"/>
        <w:numPr>
          <w:ilvl w:val="0"/>
          <w:numId w:val="0"/>
        </w:numPr>
        <w:spacing w:line="240" w:lineRule="exact"/>
        <w:contextualSpacing w:val="0"/>
        <w:rPr>
          <w:color w:val="FF0000"/>
          <w:sz w:val="18"/>
          <w:szCs w:val="18"/>
        </w:rPr>
        <w:sectPr w:rsidR="0012687E" w:rsidRPr="00DA3E53" w:rsidSect="00B614E3">
          <w:headerReference w:type="default" r:id="rId11"/>
          <w:footerReference w:type="default" r:id="rId12"/>
          <w:headerReference w:type="first" r:id="rId13"/>
          <w:footerReference w:type="first" r:id="rId14"/>
          <w:pgSz w:w="11906" w:h="16838"/>
          <w:pgMar w:top="851" w:right="707" w:bottom="567" w:left="851" w:header="284" w:footer="0" w:gutter="0"/>
          <w:cols w:space="708"/>
          <w:docGrid w:linePitch="360"/>
        </w:sectPr>
      </w:pPr>
    </w:p>
    <w:p w14:paraId="31B7A2B3" w14:textId="33653B1E" w:rsidR="00B37AF0" w:rsidRPr="00B37AF0" w:rsidRDefault="00C1607B" w:rsidP="00B37AF0">
      <w:pPr>
        <w:pStyle w:val="IIUstp"/>
        <w:widowControl/>
        <w:numPr>
          <w:ilvl w:val="0"/>
          <w:numId w:val="0"/>
        </w:numPr>
        <w:ind w:left="360"/>
        <w:jc w:val="center"/>
        <w:rPr>
          <w:b/>
          <w:sz w:val="18"/>
          <w:szCs w:val="18"/>
        </w:rPr>
      </w:pPr>
      <w:r w:rsidRPr="00B37AF0">
        <w:rPr>
          <w:b/>
          <w:sz w:val="18"/>
          <w:szCs w:val="18"/>
        </w:rPr>
        <w:lastRenderedPageBreak/>
        <w:t>Ogólne Warunki Umowy</w:t>
      </w:r>
      <w:r w:rsidR="00A92DA6" w:rsidRPr="00B37AF0">
        <w:rPr>
          <w:b/>
          <w:sz w:val="18"/>
          <w:szCs w:val="18"/>
        </w:rPr>
        <w:t xml:space="preserve"> na </w:t>
      </w:r>
      <w:r w:rsidR="00B37AF0" w:rsidRPr="00B37AF0">
        <w:rPr>
          <w:b/>
          <w:sz w:val="18"/>
          <w:szCs w:val="18"/>
        </w:rPr>
        <w:t>wykonanie prac kompleksowych - dokumentacji projektowej</w:t>
      </w:r>
    </w:p>
    <w:p w14:paraId="3826091D" w14:textId="0DBB60C9" w:rsidR="00C1607B" w:rsidRPr="00B37AF0" w:rsidRDefault="00B37AF0" w:rsidP="00B37AF0">
      <w:pPr>
        <w:pStyle w:val="IIUstp"/>
        <w:widowControl/>
        <w:numPr>
          <w:ilvl w:val="0"/>
          <w:numId w:val="0"/>
        </w:numPr>
        <w:spacing w:after="0"/>
        <w:ind w:left="360" w:hanging="360"/>
        <w:jc w:val="center"/>
        <w:rPr>
          <w:b/>
          <w:sz w:val="18"/>
          <w:szCs w:val="18"/>
        </w:rPr>
      </w:pPr>
      <w:r w:rsidRPr="00B37AF0">
        <w:rPr>
          <w:b/>
          <w:sz w:val="18"/>
          <w:szCs w:val="18"/>
        </w:rPr>
        <w:t>i robót budowlanych</w:t>
      </w:r>
      <w:r w:rsidR="00F37659">
        <w:rPr>
          <w:b/>
          <w:sz w:val="18"/>
          <w:szCs w:val="18"/>
        </w:rPr>
        <w:t xml:space="preserve"> elektroenergetycznych</w:t>
      </w:r>
      <w:r w:rsidRPr="00B37AF0">
        <w:rPr>
          <w:b/>
          <w:sz w:val="18"/>
          <w:szCs w:val="18"/>
        </w:rPr>
        <w:t xml:space="preserve"> </w:t>
      </w:r>
      <w:r w:rsidR="00C1607B" w:rsidRPr="00B37AF0">
        <w:rPr>
          <w:b/>
          <w:sz w:val="18"/>
          <w:szCs w:val="18"/>
        </w:rPr>
        <w:t>[tryb: Procedura Zakupów]</w:t>
      </w:r>
    </w:p>
    <w:p w14:paraId="633301E7" w14:textId="77777777" w:rsidR="0080720D" w:rsidRPr="00B37AF0"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B37AF0" w:rsidRDefault="00C1607B" w:rsidP="0080720D">
      <w:pPr>
        <w:pStyle w:val="IIUstp"/>
        <w:widowControl/>
        <w:numPr>
          <w:ilvl w:val="0"/>
          <w:numId w:val="0"/>
        </w:numPr>
        <w:spacing w:after="0"/>
        <w:ind w:left="360"/>
        <w:contextualSpacing w:val="0"/>
        <w:rPr>
          <w:sz w:val="18"/>
          <w:szCs w:val="18"/>
        </w:rPr>
      </w:pPr>
    </w:p>
    <w:p w14:paraId="7E472187" w14:textId="210A816D" w:rsidR="00C1607B" w:rsidRPr="00B37AF0" w:rsidRDefault="00C1607B" w:rsidP="00B37AF0">
      <w:pPr>
        <w:pStyle w:val="IIIPodstawowy"/>
        <w:widowControl/>
        <w:rPr>
          <w:rFonts w:cs="Arial"/>
          <w:sz w:val="18"/>
          <w:szCs w:val="18"/>
        </w:rPr>
      </w:pPr>
      <w:r w:rsidRPr="00B37AF0">
        <w:rPr>
          <w:sz w:val="18"/>
        </w:rPr>
        <w:t>Niniejsze Ogólne Warunki Umowy (OWU) stanowią integralną część Umowy</w:t>
      </w:r>
      <w:r w:rsidR="00A92DA6" w:rsidRPr="00B37AF0">
        <w:rPr>
          <w:sz w:val="18"/>
        </w:rPr>
        <w:t xml:space="preserve"> </w:t>
      </w:r>
      <w:r w:rsidR="00B37AF0" w:rsidRPr="00B37AF0">
        <w:rPr>
          <w:sz w:val="18"/>
        </w:rPr>
        <w:t>na wykonanie prac kompleksowych - dokumentacji projektowej i robót budowlanych</w:t>
      </w:r>
      <w:r w:rsidR="00AC6527">
        <w:rPr>
          <w:sz w:val="18"/>
        </w:rPr>
        <w:t xml:space="preserve"> elektroenergetycznych</w:t>
      </w:r>
      <w:r w:rsidRPr="00B37AF0">
        <w:rPr>
          <w:sz w:val="18"/>
        </w:rPr>
        <w:t>.</w:t>
      </w:r>
      <w:r w:rsidR="007C4AF6" w:rsidRPr="00B37AF0">
        <w:rPr>
          <w:sz w:val="18"/>
        </w:rPr>
        <w:t xml:space="preserve"> </w:t>
      </w:r>
    </w:p>
    <w:p w14:paraId="43E6617D" w14:textId="7C1E8BD6" w:rsidR="00C1607B" w:rsidRPr="002811F0" w:rsidRDefault="00C1607B" w:rsidP="0080720D">
      <w:pPr>
        <w:pStyle w:val="IIIXPodtytu"/>
        <w:spacing w:before="240" w:after="120"/>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1. Przedmiot Umowy</w:t>
      </w:r>
    </w:p>
    <w:p w14:paraId="59B3F500" w14:textId="2C6F7708" w:rsidR="002811F0" w:rsidRDefault="002811F0" w:rsidP="002811F0">
      <w:pPr>
        <w:pStyle w:val="IIUstp"/>
        <w:numPr>
          <w:ilvl w:val="0"/>
          <w:numId w:val="0"/>
        </w:numPr>
        <w:spacing w:after="0"/>
        <w:ind w:left="84" w:firstLine="7"/>
        <w:contextualSpacing w:val="0"/>
        <w:rPr>
          <w:sz w:val="18"/>
          <w:szCs w:val="18"/>
        </w:rPr>
      </w:pPr>
      <w:bookmarkStart w:id="6" w:name="_Ref333654951"/>
      <w:r>
        <w:rPr>
          <w:sz w:val="18"/>
          <w:szCs w:val="18"/>
        </w:rPr>
        <w:t xml:space="preserve">Przedmiot </w:t>
      </w:r>
      <w:r w:rsidR="00D4209E">
        <w:rPr>
          <w:sz w:val="18"/>
          <w:szCs w:val="18"/>
        </w:rPr>
        <w:t>U</w:t>
      </w:r>
      <w:r>
        <w:rPr>
          <w:sz w:val="18"/>
          <w:szCs w:val="18"/>
        </w:rPr>
        <w:t xml:space="preserve">mowy wykonany zostanie z zachowaniem najwyższej staranności, profesjonalnego charakteru wykonywanej </w:t>
      </w:r>
      <w:r w:rsidR="00AC6527">
        <w:rPr>
          <w:sz w:val="18"/>
          <w:szCs w:val="18"/>
        </w:rPr>
        <w:t xml:space="preserve">przez </w:t>
      </w:r>
      <w:r>
        <w:rPr>
          <w:sz w:val="18"/>
          <w:szCs w:val="18"/>
        </w:rPr>
        <w:t>Wykonawcę</w:t>
      </w:r>
      <w:r w:rsidR="00F37659">
        <w:rPr>
          <w:sz w:val="18"/>
          <w:szCs w:val="18"/>
        </w:rPr>
        <w:t xml:space="preserve"> działalności</w:t>
      </w:r>
      <w:r>
        <w:rPr>
          <w:sz w:val="18"/>
          <w:szCs w:val="18"/>
        </w:rPr>
        <w:t xml:space="preserve">, </w:t>
      </w:r>
      <w:r w:rsidR="00F37659">
        <w:rPr>
          <w:sz w:val="18"/>
          <w:szCs w:val="18"/>
        </w:rPr>
        <w:t xml:space="preserve">zgodnie z </w:t>
      </w:r>
      <w:r w:rsidRPr="001F6CC5">
        <w:rPr>
          <w:sz w:val="18"/>
          <w:szCs w:val="18"/>
        </w:rPr>
        <w:t xml:space="preserve">obowiązującymi przepisami, </w:t>
      </w:r>
      <w:r>
        <w:rPr>
          <w:sz w:val="18"/>
          <w:szCs w:val="18"/>
        </w:rPr>
        <w:t xml:space="preserve">normami, standardami i wymogami branżowymi, </w:t>
      </w:r>
      <w:r w:rsidRPr="001F6CC5">
        <w:rPr>
          <w:sz w:val="18"/>
          <w:szCs w:val="18"/>
        </w:rPr>
        <w:t>zasadami wiedzy technicznej</w:t>
      </w:r>
      <w:r>
        <w:rPr>
          <w:sz w:val="18"/>
          <w:szCs w:val="18"/>
        </w:rPr>
        <w:t xml:space="preserve"> oraz</w:t>
      </w:r>
      <w:r w:rsidRPr="001F6CC5">
        <w:rPr>
          <w:sz w:val="18"/>
          <w:szCs w:val="18"/>
        </w:rPr>
        <w:t xml:space="preserve"> wymaganiami określonymi</w:t>
      </w:r>
      <w:r>
        <w:rPr>
          <w:sz w:val="18"/>
          <w:szCs w:val="18"/>
        </w:rPr>
        <w:t xml:space="preserve"> </w:t>
      </w:r>
      <w:r w:rsidRPr="001F6CC5">
        <w:rPr>
          <w:sz w:val="18"/>
          <w:szCs w:val="18"/>
        </w:rPr>
        <w:t xml:space="preserve">w </w:t>
      </w:r>
      <w:r w:rsidR="00AC6527">
        <w:rPr>
          <w:sz w:val="18"/>
          <w:szCs w:val="18"/>
        </w:rPr>
        <w:t>U</w:t>
      </w:r>
      <w:r w:rsidRPr="001F6CC5">
        <w:rPr>
          <w:sz w:val="18"/>
          <w:szCs w:val="18"/>
        </w:rPr>
        <w:t xml:space="preserve">mowie, </w:t>
      </w:r>
      <w:r>
        <w:rPr>
          <w:sz w:val="18"/>
          <w:szCs w:val="18"/>
        </w:rPr>
        <w:t xml:space="preserve">warunkami wynikającymi z </w:t>
      </w:r>
      <w:r w:rsidRPr="001F6CC5">
        <w:rPr>
          <w:sz w:val="18"/>
          <w:szCs w:val="18"/>
        </w:rPr>
        <w:t>uzgodnie</w:t>
      </w:r>
      <w:r>
        <w:rPr>
          <w:sz w:val="18"/>
          <w:szCs w:val="18"/>
        </w:rPr>
        <w:t>ń</w:t>
      </w:r>
      <w:r w:rsidRPr="001F6CC5">
        <w:rPr>
          <w:sz w:val="18"/>
          <w:szCs w:val="18"/>
        </w:rPr>
        <w:t xml:space="preserve">, </w:t>
      </w:r>
      <w:r>
        <w:rPr>
          <w:sz w:val="18"/>
          <w:szCs w:val="18"/>
        </w:rPr>
        <w:t>sprawdzeń, decyzji lub postanowień  administracyjnych, opinii, służebności lub innych istotnych dla realizacji wymagań wynikających z treści opracowanej dokumentacji projektowej, z poszanowaniem przepisów i norm BHP oraz ochrony środowiska wynikających z przepisów powszechnie obowiązujących i wymagań Zamawiającego.</w:t>
      </w:r>
    </w:p>
    <w:p w14:paraId="5D5097C8" w14:textId="3FF3BE34" w:rsidR="00F554CF" w:rsidRPr="002811F0" w:rsidRDefault="001F6CC5" w:rsidP="0080720D">
      <w:pPr>
        <w:pStyle w:val="Styl3"/>
        <w:widowControl/>
        <w:spacing w:before="240" w:after="120"/>
        <w:jc w:val="center"/>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2</w:t>
      </w:r>
      <w:r w:rsidR="00F753E9" w:rsidRPr="002811F0">
        <w:rPr>
          <w:rFonts w:cs="Arial"/>
          <w:sz w:val="18"/>
          <w:szCs w:val="18"/>
        </w:rPr>
        <w:t xml:space="preserve">. </w:t>
      </w:r>
      <w:bookmarkEnd w:id="6"/>
      <w:r w:rsidR="00F554CF" w:rsidRPr="002811F0">
        <w:rPr>
          <w:rFonts w:cs="Arial"/>
          <w:sz w:val="18"/>
          <w:szCs w:val="18"/>
        </w:rPr>
        <w:t xml:space="preserve">Termin realizacji </w:t>
      </w:r>
      <w:r w:rsidR="00B60360" w:rsidRPr="002811F0">
        <w:rPr>
          <w:rFonts w:cs="Arial"/>
          <w:sz w:val="18"/>
          <w:szCs w:val="18"/>
        </w:rPr>
        <w:t>Umowy</w:t>
      </w:r>
    </w:p>
    <w:p w14:paraId="2E5BD90A" w14:textId="5670474B" w:rsidR="002811F0" w:rsidRPr="00EA3A39" w:rsidRDefault="002811F0" w:rsidP="002221B4">
      <w:pPr>
        <w:pStyle w:val="Styl2"/>
        <w:widowControl/>
        <w:numPr>
          <w:ilvl w:val="0"/>
          <w:numId w:val="55"/>
        </w:numPr>
        <w:spacing w:after="0" w:line="240" w:lineRule="auto"/>
        <w:rPr>
          <w:szCs w:val="18"/>
        </w:rPr>
      </w:pPr>
      <w:bookmarkStart w:id="7" w:name="_Ref333698851"/>
      <w:bookmarkStart w:id="8" w:name="_Ref333655052"/>
      <w:r w:rsidRPr="00EA3A39">
        <w:rPr>
          <w:szCs w:val="18"/>
        </w:rPr>
        <w:t xml:space="preserve">Przedmiot </w:t>
      </w:r>
      <w:r w:rsidR="00D4209E" w:rsidRPr="00EA3A39">
        <w:rPr>
          <w:szCs w:val="18"/>
        </w:rPr>
        <w:t>U</w:t>
      </w:r>
      <w:r w:rsidRPr="00EA3A39">
        <w:rPr>
          <w:szCs w:val="18"/>
        </w:rPr>
        <w:t>mowy będzie wykonywany zgodnie z H</w:t>
      </w:r>
      <w:r w:rsidR="00F37659" w:rsidRPr="00EA3A39">
        <w:rPr>
          <w:szCs w:val="18"/>
        </w:rPr>
        <w:t>armonogramem rzeczowo-</w:t>
      </w:r>
      <w:r w:rsidRPr="00EA3A39">
        <w:rPr>
          <w:szCs w:val="18"/>
        </w:rPr>
        <w:t xml:space="preserve">finansowym stanowiącym </w:t>
      </w:r>
      <w:r w:rsidR="00AC6527" w:rsidRPr="00EA3A39">
        <w:rPr>
          <w:szCs w:val="18"/>
        </w:rPr>
        <w:t xml:space="preserve">Załącznik </w:t>
      </w:r>
      <w:r w:rsidRPr="00EA3A39">
        <w:rPr>
          <w:szCs w:val="18"/>
        </w:rPr>
        <w:t>nr 2 do Umowy, przy czym:</w:t>
      </w:r>
      <w:bookmarkEnd w:id="7"/>
    </w:p>
    <w:p w14:paraId="7489F2C3" w14:textId="4CEB1311" w:rsidR="001A4E83" w:rsidRPr="00F9712A" w:rsidRDefault="001A4E83" w:rsidP="002221B4">
      <w:pPr>
        <w:pStyle w:val="Styl2"/>
        <w:numPr>
          <w:ilvl w:val="0"/>
          <w:numId w:val="34"/>
        </w:numPr>
        <w:spacing w:after="0" w:line="240" w:lineRule="auto"/>
        <w:ind w:left="782" w:hanging="357"/>
        <w:contextualSpacing w:val="0"/>
      </w:pPr>
      <w:r w:rsidRPr="00F9712A">
        <w:t xml:space="preserve">kompletna dokumentacja projektowa wchodząca w skład przedmiotu </w:t>
      </w:r>
      <w:r w:rsidR="00AC6527" w:rsidRPr="00F9712A">
        <w:t xml:space="preserve">Umowy, </w:t>
      </w:r>
      <w:r w:rsidRPr="00F9712A">
        <w:t>sporządzona zgodnie z wymaganiami Umowy</w:t>
      </w:r>
      <w:r w:rsidR="00F9712A" w:rsidRPr="00F9712A">
        <w:t xml:space="preserve"> (w tym OWU)</w:t>
      </w:r>
      <w:r w:rsidR="00AC6527" w:rsidRPr="00F9712A">
        <w:t>,</w:t>
      </w:r>
      <w:r w:rsidRPr="00F9712A">
        <w:t xml:space="preserve"> zostanie przez Wykonawcę wykonana i przekazana Zamawiającemu w jego siedzibie lub w miejscu przekazania szczegółowo opisanym w OPZ </w:t>
      </w:r>
      <w:r w:rsidR="00D4209E" w:rsidRPr="00F9712A">
        <w:t>–</w:t>
      </w:r>
      <w:r w:rsidRPr="00F9712A">
        <w:t xml:space="preserve"> w terminie wskazanym w §</w:t>
      </w:r>
      <w:r w:rsidR="00D4209E" w:rsidRPr="00F9712A">
        <w:t xml:space="preserve"> </w:t>
      </w:r>
      <w:r w:rsidRPr="00F9712A">
        <w:t xml:space="preserve">2 </w:t>
      </w:r>
      <w:r w:rsidR="00D4209E" w:rsidRPr="00F9712A">
        <w:t xml:space="preserve">ust. 1 </w:t>
      </w:r>
      <w:r w:rsidR="007139F1">
        <w:t>Umowy,</w:t>
      </w:r>
      <w:r w:rsidRPr="00F9712A">
        <w:t xml:space="preserve"> </w:t>
      </w:r>
    </w:p>
    <w:p w14:paraId="6B332224" w14:textId="61C0BCF5" w:rsidR="001A4E83" w:rsidRPr="00F9712A" w:rsidRDefault="001A4E83" w:rsidP="002221B4">
      <w:pPr>
        <w:pStyle w:val="Styl2"/>
        <w:numPr>
          <w:ilvl w:val="0"/>
          <w:numId w:val="34"/>
        </w:numPr>
        <w:spacing w:after="0" w:line="240" w:lineRule="auto"/>
        <w:ind w:left="782" w:hanging="357"/>
        <w:contextualSpacing w:val="0"/>
      </w:pPr>
      <w:r w:rsidRPr="00F9712A">
        <w:t>za termin wykonania dokumentacji projektowej uważa się datę podpisania przez upoważnionyc</w:t>
      </w:r>
      <w:r w:rsidR="00F9712A" w:rsidRPr="00F9712A">
        <w:t>h przedstawicieli Zamawiającego</w:t>
      </w:r>
      <w:r w:rsidRPr="00F9712A">
        <w:t xml:space="preserve"> protokołu odbioru dokumentacji projektowej, o którym mowa w §</w:t>
      </w:r>
      <w:r w:rsidR="00D4209E" w:rsidRPr="00F9712A">
        <w:t xml:space="preserve"> </w:t>
      </w:r>
      <w:r w:rsidRPr="00F9712A">
        <w:t xml:space="preserve">5 </w:t>
      </w:r>
      <w:r w:rsidR="00B37AF0" w:rsidRPr="00F9712A">
        <w:t>OWU</w:t>
      </w:r>
      <w:r w:rsidRPr="00F9712A">
        <w:t xml:space="preserve">, </w:t>
      </w:r>
      <w:r w:rsidR="00F9712A" w:rsidRPr="00F9712A">
        <w:t>potwierdzającego</w:t>
      </w:r>
      <w:r w:rsidR="00427883">
        <w:t xml:space="preserve"> jej  wykonanie zgo</w:t>
      </w:r>
      <w:r w:rsidR="00F9712A" w:rsidRPr="00F9712A">
        <w:rPr>
          <w:szCs w:val="18"/>
        </w:rPr>
        <w:t>dnie z Umową i zasadami wiedzy technicznej oraz potwierdzającego brak istotny</w:t>
      </w:r>
      <w:r w:rsidR="007139F1">
        <w:rPr>
          <w:szCs w:val="18"/>
        </w:rPr>
        <w:t>ch wad dokumentacji projektowej,</w:t>
      </w:r>
      <w:r w:rsidR="00F9712A" w:rsidRPr="00F9712A">
        <w:rPr>
          <w:szCs w:val="18"/>
        </w:rPr>
        <w:t xml:space="preserve"> </w:t>
      </w:r>
    </w:p>
    <w:p w14:paraId="04D226ED" w14:textId="745DD304" w:rsidR="001A4E83" w:rsidRDefault="001A4E83" w:rsidP="002221B4">
      <w:pPr>
        <w:pStyle w:val="Styl2"/>
        <w:numPr>
          <w:ilvl w:val="0"/>
          <w:numId w:val="34"/>
        </w:numPr>
        <w:spacing w:after="0" w:line="240" w:lineRule="auto"/>
        <w:ind w:left="782" w:hanging="357"/>
        <w:contextualSpacing w:val="0"/>
      </w:pPr>
      <w:r w:rsidRPr="00F9712A">
        <w:t xml:space="preserve">przekazanie </w:t>
      </w:r>
      <w:r w:rsidR="00F37659">
        <w:t>terenu</w:t>
      </w:r>
      <w:r w:rsidRPr="00F9712A">
        <w:t xml:space="preserve"> budowy nastąpi w ciągu </w:t>
      </w:r>
      <w:r w:rsidR="00DF33C3" w:rsidRPr="00F9712A">
        <w:t xml:space="preserve">21 </w:t>
      </w:r>
      <w:r w:rsidRPr="00F9712A">
        <w:t>dni roboczych od daty zawarcia z Zamawiającym odrębnej umowy powierzenia przetwarzania danych oraz przy zapewnieniu przez Wykonawcę wcześniejszego złożenia odp</w:t>
      </w:r>
      <w:r w:rsidR="00F37659">
        <w:t>owiedniego oświadczenia k</w:t>
      </w:r>
      <w:r w:rsidRPr="00F9712A">
        <w:t xml:space="preserve">ierownika budowy o objęciu obowiązków dla realizacji robót budowlanych wchodzących w skład przedmiotu </w:t>
      </w:r>
      <w:r w:rsidR="00AC6527" w:rsidRPr="00F9712A">
        <w:t xml:space="preserve">Umowy </w:t>
      </w:r>
      <w:r w:rsidRPr="00F9712A">
        <w:t>wraz z załącznikami określonymi w </w:t>
      </w:r>
      <w:r w:rsidR="00AC6527" w:rsidRPr="00F9712A">
        <w:t xml:space="preserve">ustawie </w:t>
      </w:r>
      <w:r w:rsidR="00F37659">
        <w:t xml:space="preserve">z dnia 7 lipca 1994 r. </w:t>
      </w:r>
      <w:r w:rsidRPr="00F9712A">
        <w:t>Prawo Budowlane</w:t>
      </w:r>
      <w:r w:rsidR="00F37659">
        <w:t xml:space="preserve"> (</w:t>
      </w:r>
      <w:proofErr w:type="spellStart"/>
      <w:r w:rsidR="00F37659">
        <w:t>t.j</w:t>
      </w:r>
      <w:proofErr w:type="spellEnd"/>
      <w:r w:rsidR="00F37659">
        <w:t xml:space="preserve">. Dz.U. 2024, poz. 725, z </w:t>
      </w:r>
      <w:proofErr w:type="spellStart"/>
      <w:r w:rsidR="00F37659">
        <w:t>późn</w:t>
      </w:r>
      <w:proofErr w:type="spellEnd"/>
      <w:r w:rsidR="00F37659">
        <w:t>. zm.)</w:t>
      </w:r>
      <w:r w:rsidRPr="00F9712A">
        <w:t>,</w:t>
      </w:r>
    </w:p>
    <w:p w14:paraId="09D5C86C" w14:textId="680B6936" w:rsidR="00F9712A" w:rsidRPr="00327C12" w:rsidRDefault="00F9712A" w:rsidP="002221B4">
      <w:pPr>
        <w:pStyle w:val="Styl2"/>
        <w:numPr>
          <w:ilvl w:val="0"/>
          <w:numId w:val="34"/>
        </w:numPr>
        <w:spacing w:after="0" w:line="240" w:lineRule="auto"/>
        <w:ind w:left="782" w:hanging="357"/>
        <w:contextualSpacing w:val="0"/>
      </w:pPr>
      <w:r w:rsidRPr="00842214">
        <w:rPr>
          <w:szCs w:val="18"/>
        </w:rPr>
        <w:t xml:space="preserve">za termin wykonania przedmiotu Umowy uważa się datę podpisania przez upoważnionych przedstawicieli Zamawiającego </w:t>
      </w:r>
      <w:r w:rsidRPr="00327C12">
        <w:rPr>
          <w:szCs w:val="18"/>
        </w:rPr>
        <w:t>protokołu odbioru końcowego, o którym mowa w § 5 OWU, potwierdzającego wykonanie przedmiotu Umowy zgodnie z dokumentacją projektową, Umową i zasadami wiedzy technicznej oraz potwierdzającego brak</w:t>
      </w:r>
      <w:r w:rsidR="004B46D1">
        <w:rPr>
          <w:szCs w:val="18"/>
        </w:rPr>
        <w:t xml:space="preserve"> istotnych wad przedmiotu Umowy,</w:t>
      </w:r>
    </w:p>
    <w:p w14:paraId="6C306EDB" w14:textId="4A81C9FD" w:rsidR="002811F0" w:rsidRPr="00327C12" w:rsidRDefault="00327C12" w:rsidP="002221B4">
      <w:pPr>
        <w:pStyle w:val="Styl2"/>
        <w:numPr>
          <w:ilvl w:val="0"/>
          <w:numId w:val="34"/>
        </w:numPr>
        <w:spacing w:after="0" w:line="240" w:lineRule="auto"/>
        <w:ind w:left="782" w:hanging="357"/>
        <w:contextualSpacing w:val="0"/>
      </w:pPr>
      <w:r>
        <w:t xml:space="preserve">czas </w:t>
      </w:r>
      <w:proofErr w:type="spellStart"/>
      <w:r>
        <w:t>wyłą</w:t>
      </w:r>
      <w:r w:rsidR="002811F0" w:rsidRPr="00327C12">
        <w:t>czeń</w:t>
      </w:r>
      <w:proofErr w:type="spellEnd"/>
      <w:r w:rsidR="002811F0" w:rsidRPr="00327C12">
        <w:t xml:space="preserve"> urządzeń i sieci elektroenergetycznej (powodujących przerwy w dostawach energii elektrycznej dla odbiorców) liczony będzie następująco:</w:t>
      </w:r>
    </w:p>
    <w:bookmarkEnd w:id="8"/>
    <w:p w14:paraId="4668349D"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dopuszczenia do pracy przez Pogotowie Energetyczne Zamawiającego – od momentu dopuszczenia do pracy do momentu zgłoszenia przez Wykonawcę gotowości do załączenia pod napięcie, powiększony o 1 godzinę na każde wyłączenie,</w:t>
      </w:r>
    </w:p>
    <w:p w14:paraId="26B75120"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 xml:space="preserve">w przypadku uzgodnionego pomiędzy Stronami </w:t>
      </w:r>
      <w:proofErr w:type="spellStart"/>
      <w:r w:rsidRPr="00327C12">
        <w:rPr>
          <w:szCs w:val="18"/>
        </w:rPr>
        <w:t>samodopuszczenia</w:t>
      </w:r>
      <w:proofErr w:type="spellEnd"/>
      <w:r w:rsidRPr="00327C12">
        <w:rPr>
          <w:szCs w:val="18"/>
        </w:rPr>
        <w:t xml:space="preserve"> – od momentu wyłączenia linii spod napięcia do momentu załączenia linii pod napięcie.</w:t>
      </w:r>
    </w:p>
    <w:p w14:paraId="522E1212" w14:textId="78957BBB" w:rsidR="001A4E83" w:rsidRPr="001A4E83" w:rsidRDefault="001A4E83" w:rsidP="002221B4">
      <w:pPr>
        <w:pStyle w:val="Styl2"/>
        <w:widowControl/>
        <w:numPr>
          <w:ilvl w:val="0"/>
          <w:numId w:val="55"/>
        </w:numPr>
        <w:spacing w:after="0" w:line="240" w:lineRule="auto"/>
        <w:rPr>
          <w:szCs w:val="18"/>
        </w:rPr>
      </w:pPr>
      <w:r w:rsidRPr="00327C12">
        <w:rPr>
          <w:szCs w:val="18"/>
        </w:rPr>
        <w:t>W przypadku niemożności realizacji przedmiotu Umowy</w:t>
      </w:r>
      <w:r w:rsidRPr="001A4E83">
        <w:rPr>
          <w:szCs w:val="18"/>
        </w:rPr>
        <w:t xml:space="preserve"> z przyczyn niezależnych od Wykonawcy, uznanych na piśmie przez Zamawiającego, termin zakończenia prac może zostać zmieniony z uwzględnieniem czasu trwania tych przyczyn. Przerwy w pracach muszą być szczegółowo udokumentowane przez Wykonawcę, pod rygorem nieuwzględnienia ich zasadności. </w:t>
      </w:r>
      <w:r w:rsidR="00BF47C4" w:rsidRPr="00BF47C4">
        <w:rPr>
          <w:szCs w:val="18"/>
        </w:rPr>
        <w:t>Zmiana terminu realizacji Umowy wymaga formy pisemnego aneksu do Umowy, pod rygorem nieważności.</w:t>
      </w:r>
    </w:p>
    <w:p w14:paraId="141AF2DD" w14:textId="4DCF7306" w:rsidR="002811F0" w:rsidRPr="00B37AF0" w:rsidRDefault="001A4E83" w:rsidP="002221B4">
      <w:pPr>
        <w:pStyle w:val="Styl2"/>
        <w:widowControl/>
        <w:numPr>
          <w:ilvl w:val="0"/>
          <w:numId w:val="55"/>
        </w:numPr>
        <w:spacing w:after="0" w:line="240" w:lineRule="auto"/>
        <w:rPr>
          <w:szCs w:val="18"/>
        </w:rPr>
      </w:pPr>
      <w:r w:rsidRPr="001A4E83">
        <w:rPr>
          <w:szCs w:val="18"/>
        </w:rPr>
        <w:t>W przypadku, gdy Wykonawca nie wykona w ustalonym terminie przedmiotu Umowy lub nie dotrzyma terminów ustalonych w Harmonogramie rzeczowo-finansowym (Załącznik nr 2 do Umowy)</w:t>
      </w:r>
      <w:r w:rsidR="00BF47C4">
        <w:rPr>
          <w:szCs w:val="18"/>
        </w:rPr>
        <w:t>,</w:t>
      </w:r>
      <w:r w:rsidRPr="001A4E83">
        <w:rPr>
          <w:szCs w:val="18"/>
        </w:rPr>
        <w:t xml:space="preserve"> Zamawiający może odstąpić od Umowy z przyczyn leżących po stronie Wykonawcy </w:t>
      </w:r>
      <w:r w:rsidR="00BF47C4">
        <w:rPr>
          <w:szCs w:val="18"/>
        </w:rPr>
        <w:t xml:space="preserve">i </w:t>
      </w:r>
      <w:r w:rsidRPr="001A4E83">
        <w:rPr>
          <w:szCs w:val="18"/>
        </w:rPr>
        <w:t xml:space="preserve">nałożyć na Wykonawcę kary umowne, zgodnie z </w:t>
      </w:r>
      <w:r w:rsidRPr="00B37AF0">
        <w:rPr>
          <w:szCs w:val="18"/>
        </w:rPr>
        <w:t xml:space="preserve">postanowieniami </w:t>
      </w:r>
      <w:r w:rsidR="00960BCE">
        <w:rPr>
          <w:szCs w:val="18"/>
        </w:rPr>
        <w:t>§ 7 Umowy</w:t>
      </w:r>
      <w:r w:rsidR="004A0413">
        <w:rPr>
          <w:szCs w:val="18"/>
        </w:rPr>
        <w:t xml:space="preserve"> oraz</w:t>
      </w:r>
      <w:r w:rsidR="00960BCE">
        <w:rPr>
          <w:szCs w:val="18"/>
        </w:rPr>
        <w:t xml:space="preserve"> </w:t>
      </w:r>
      <w:r w:rsidR="002811F0" w:rsidRPr="00B37AF0">
        <w:rPr>
          <w:szCs w:val="18"/>
        </w:rPr>
        <w:t>§</w:t>
      </w:r>
      <w:r w:rsidR="00BF47C4">
        <w:rPr>
          <w:szCs w:val="18"/>
        </w:rPr>
        <w:t xml:space="preserve"> </w:t>
      </w:r>
      <w:r w:rsidR="002811F0" w:rsidRPr="00B37AF0">
        <w:rPr>
          <w:szCs w:val="18"/>
        </w:rPr>
        <w:t>11 i §</w:t>
      </w:r>
      <w:r w:rsidR="00BF47C4">
        <w:rPr>
          <w:szCs w:val="18"/>
        </w:rPr>
        <w:t xml:space="preserve"> </w:t>
      </w:r>
      <w:r w:rsidR="002811F0" w:rsidRPr="00B37AF0">
        <w:rPr>
          <w:szCs w:val="18"/>
        </w:rPr>
        <w:t>12</w:t>
      </w:r>
      <w:r w:rsidR="00960BCE">
        <w:rPr>
          <w:szCs w:val="18"/>
        </w:rPr>
        <w:t xml:space="preserve"> OWU</w:t>
      </w:r>
      <w:r w:rsidR="002811F0" w:rsidRPr="00B37AF0">
        <w:rPr>
          <w:szCs w:val="18"/>
        </w:rPr>
        <w:t>.</w:t>
      </w:r>
    </w:p>
    <w:p w14:paraId="6469CFD5" w14:textId="70141D70" w:rsidR="00F554CF" w:rsidRPr="003E7BEE" w:rsidRDefault="004404F5" w:rsidP="0080720D">
      <w:pPr>
        <w:pStyle w:val="Styl3"/>
        <w:widowControl/>
        <w:spacing w:before="240" w:after="120"/>
        <w:jc w:val="center"/>
        <w:rPr>
          <w:rFonts w:cs="Arial"/>
          <w:sz w:val="18"/>
          <w:szCs w:val="18"/>
        </w:rPr>
      </w:pPr>
      <w:bookmarkStart w:id="9" w:name="_Ref333675777"/>
      <w:r w:rsidRPr="00B37AF0">
        <w:rPr>
          <w:rFonts w:cs="Arial"/>
          <w:sz w:val="18"/>
          <w:szCs w:val="18"/>
        </w:rPr>
        <w:t>§</w:t>
      </w:r>
      <w:r w:rsidR="00BF47C4">
        <w:rPr>
          <w:rFonts w:cs="Arial"/>
          <w:sz w:val="18"/>
          <w:szCs w:val="18"/>
        </w:rPr>
        <w:t xml:space="preserve"> </w:t>
      </w:r>
      <w:r w:rsidRPr="00B37AF0">
        <w:rPr>
          <w:rFonts w:cs="Arial"/>
          <w:sz w:val="18"/>
          <w:szCs w:val="18"/>
        </w:rPr>
        <w:t>3</w:t>
      </w:r>
      <w:r w:rsidR="00F753E9" w:rsidRPr="00B37AF0">
        <w:rPr>
          <w:rFonts w:cs="Arial"/>
          <w:sz w:val="18"/>
          <w:szCs w:val="18"/>
        </w:rPr>
        <w:t xml:space="preserve">. </w:t>
      </w:r>
      <w:bookmarkEnd w:id="9"/>
      <w:r w:rsidR="00F554CF" w:rsidRPr="00B37AF0">
        <w:rPr>
          <w:rFonts w:cs="Arial"/>
          <w:sz w:val="18"/>
          <w:szCs w:val="18"/>
        </w:rPr>
        <w:t>Wynagrodzenie</w:t>
      </w:r>
      <w:r w:rsidR="00A92DA6" w:rsidRPr="00B37AF0">
        <w:rPr>
          <w:rFonts w:cs="Arial"/>
          <w:sz w:val="18"/>
          <w:szCs w:val="18"/>
        </w:rPr>
        <w:t xml:space="preserve"> </w:t>
      </w:r>
      <w:r w:rsidR="00A92DA6" w:rsidRPr="003E7BEE">
        <w:rPr>
          <w:rFonts w:cs="Arial"/>
          <w:sz w:val="18"/>
          <w:szCs w:val="18"/>
        </w:rPr>
        <w:t>i </w:t>
      </w:r>
      <w:r w:rsidR="00F554CF" w:rsidRPr="003E7BEE">
        <w:rPr>
          <w:rFonts w:cs="Arial"/>
          <w:sz w:val="18"/>
          <w:szCs w:val="18"/>
        </w:rPr>
        <w:t>warunki płatności</w:t>
      </w:r>
    </w:p>
    <w:p w14:paraId="20A723B3" w14:textId="26695295" w:rsidR="005B065B" w:rsidRPr="00EA3A39" w:rsidRDefault="005B065B" w:rsidP="002221B4">
      <w:pPr>
        <w:pStyle w:val="Styl2"/>
        <w:widowControl/>
        <w:numPr>
          <w:ilvl w:val="0"/>
          <w:numId w:val="56"/>
        </w:numPr>
        <w:spacing w:after="0" w:line="240" w:lineRule="auto"/>
        <w:rPr>
          <w:szCs w:val="18"/>
        </w:rPr>
      </w:pPr>
      <w:bookmarkStart w:id="10" w:name="_Ref333698045"/>
      <w:r w:rsidRPr="00EA3A39">
        <w:rPr>
          <w:szCs w:val="18"/>
        </w:rPr>
        <w:t>Wynagrodzenie umowne obejmuje wszystkie koszty związane</w:t>
      </w:r>
      <w:r w:rsidR="00A92DA6" w:rsidRPr="00EA3A39">
        <w:rPr>
          <w:szCs w:val="18"/>
        </w:rPr>
        <w:t xml:space="preserve"> z </w:t>
      </w:r>
      <w:r w:rsidRPr="00EA3A39">
        <w:rPr>
          <w:szCs w:val="18"/>
        </w:rPr>
        <w:t>wykonaniem przedmiotu Umowy,</w:t>
      </w:r>
      <w:r w:rsidR="00A92DA6" w:rsidRPr="00EA3A39">
        <w:rPr>
          <w:szCs w:val="18"/>
        </w:rPr>
        <w:t xml:space="preserve"> w </w:t>
      </w:r>
      <w:r w:rsidRPr="00EA3A39">
        <w:rPr>
          <w:szCs w:val="18"/>
        </w:rPr>
        <w:t>tym między innymi:</w:t>
      </w:r>
      <w:bookmarkEnd w:id="10"/>
    </w:p>
    <w:p w14:paraId="47114166" w14:textId="32D79200"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udzielenia rękojmi</w:t>
      </w:r>
      <w:r w:rsidR="00A92DA6" w:rsidRPr="003E7BEE">
        <w:rPr>
          <w:szCs w:val="18"/>
        </w:rPr>
        <w:t xml:space="preserve"> i </w:t>
      </w:r>
      <w:r w:rsidRPr="003E7BEE">
        <w:rPr>
          <w:szCs w:val="18"/>
        </w:rPr>
        <w:t>gwarancji Zamawiającemu</w:t>
      </w:r>
      <w:r w:rsidR="00A92DA6" w:rsidRPr="003E7BEE">
        <w:rPr>
          <w:szCs w:val="18"/>
        </w:rPr>
        <w:t xml:space="preserve"> na </w:t>
      </w:r>
      <w:r w:rsidRPr="003E7BEE">
        <w:rPr>
          <w:szCs w:val="18"/>
        </w:rPr>
        <w:t xml:space="preserve">przedmiot Umowy, narzuty, zysk, ewentualne opusty, </w:t>
      </w:r>
      <w:r w:rsidR="00B97173" w:rsidRPr="003E7BEE">
        <w:rPr>
          <w:szCs w:val="18"/>
        </w:rPr>
        <w:t xml:space="preserve">koszty nadzoru autorskiego, </w:t>
      </w:r>
      <w:r w:rsidRPr="003E7BEE">
        <w:rPr>
          <w:szCs w:val="18"/>
        </w:rPr>
        <w:t xml:space="preserve">ubezpieczenia, </w:t>
      </w:r>
      <w:r w:rsidR="00960BCE">
        <w:rPr>
          <w:szCs w:val="18"/>
        </w:rPr>
        <w:t xml:space="preserve">koszty materiałów, </w:t>
      </w:r>
      <w:r w:rsidRPr="003E7BEE">
        <w:rPr>
          <w:szCs w:val="18"/>
        </w:rPr>
        <w:t>należny podatek VAT</w:t>
      </w:r>
      <w:r w:rsidR="00A92DA6" w:rsidRPr="003E7BEE">
        <w:rPr>
          <w:szCs w:val="18"/>
        </w:rPr>
        <w:t xml:space="preserve"> i </w:t>
      </w:r>
      <w:r w:rsidRPr="003E7BEE">
        <w:rPr>
          <w:szCs w:val="18"/>
        </w:rPr>
        <w:t>pozostałe składniki cenotwórcze,</w:t>
      </w:r>
    </w:p>
    <w:p w14:paraId="707BFD2A" w14:textId="77777777" w:rsidR="00B97173" w:rsidRPr="00B97173" w:rsidRDefault="00B97173" w:rsidP="00AE678D">
      <w:pPr>
        <w:pStyle w:val="Styl2"/>
        <w:widowControl/>
        <w:numPr>
          <w:ilvl w:val="1"/>
          <w:numId w:val="13"/>
        </w:numPr>
        <w:spacing w:after="0" w:line="240" w:lineRule="auto"/>
        <w:ind w:left="426" w:hanging="284"/>
        <w:rPr>
          <w:szCs w:val="18"/>
        </w:rPr>
      </w:pPr>
      <w:r w:rsidRPr="00B97173">
        <w:rPr>
          <w:szCs w:val="18"/>
        </w:rPr>
        <w:t>koszty wynagrodzenia za pełnienie nadzoru autorskiego, obejmującego w szczególności:</w:t>
      </w:r>
    </w:p>
    <w:p w14:paraId="5FAC1BF5" w14:textId="60BEC355"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dokonanie</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na wezwanie Zamawiającego</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68B96ED4"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 uzgodnionych z Zamawiającym,</w:t>
      </w:r>
    </w:p>
    <w:p w14:paraId="2CDD9947"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uzgadnianie, na wniosek Zamawiającego, możliwości wprowadzenia rozwiązań zamiennych w stosunku do materiałów i konstrukcji przewidzianych w dokumentacji projektowej, na etapie przygotowania lub realizacji robót budowlanych objętych dokumentacją projektową,</w:t>
      </w:r>
    </w:p>
    <w:p w14:paraId="4C4DFF9A" w14:textId="220AFF8A"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udział w komisjach i naradach technicznych stron zobowiązanych do współpracy przy realizacji robót budowlanych objętych dokumentacją projektową</w:t>
      </w:r>
      <w:r w:rsidR="00F12E44">
        <w:rPr>
          <w:rFonts w:ascii="Arial" w:eastAsia="SimSun" w:hAnsi="Arial" w:cs="Arial"/>
          <w:snapToGrid w:val="0"/>
          <w:sz w:val="18"/>
          <w:szCs w:val="18"/>
        </w:rPr>
        <w:t>,</w:t>
      </w:r>
    </w:p>
    <w:p w14:paraId="7C06C8CF" w14:textId="136C11BB"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 xml:space="preserve">koszty </w:t>
      </w:r>
      <w:proofErr w:type="spellStart"/>
      <w:r w:rsidRPr="003E7BEE">
        <w:rPr>
          <w:szCs w:val="18"/>
        </w:rPr>
        <w:t>dopuszczeń</w:t>
      </w:r>
      <w:proofErr w:type="spellEnd"/>
      <w:r w:rsidR="00A92DA6" w:rsidRPr="003E7BEE">
        <w:rPr>
          <w:szCs w:val="18"/>
        </w:rPr>
        <w:t xml:space="preserve"> do </w:t>
      </w:r>
      <w:r w:rsidRPr="003E7BEE">
        <w:rPr>
          <w:szCs w:val="18"/>
        </w:rPr>
        <w:t>pracy</w:t>
      </w:r>
      <w:r w:rsidR="00B028C6" w:rsidRPr="003E7BEE">
        <w:rPr>
          <w:szCs w:val="18"/>
        </w:rPr>
        <w:t>,</w:t>
      </w:r>
      <w:r w:rsidRPr="003E7BEE">
        <w:rPr>
          <w:szCs w:val="18"/>
        </w:rPr>
        <w:t xml:space="preserve"> wyłączenia napięcia, przygotowania</w:t>
      </w:r>
      <w:r w:rsidR="00A92DA6" w:rsidRPr="003E7BEE">
        <w:rPr>
          <w:szCs w:val="18"/>
        </w:rPr>
        <w:t xml:space="preserve"> i </w:t>
      </w:r>
      <w:r w:rsidRPr="003E7BEE">
        <w:rPr>
          <w:szCs w:val="18"/>
        </w:rPr>
        <w:t xml:space="preserve">likwidacji miejsca pracy, ponownego załączenia urządzeń (za koszty </w:t>
      </w:r>
      <w:proofErr w:type="spellStart"/>
      <w:r w:rsidRPr="003E7BEE">
        <w:rPr>
          <w:szCs w:val="18"/>
        </w:rPr>
        <w:t>dopuszczeń</w:t>
      </w:r>
      <w:proofErr w:type="spellEnd"/>
      <w:r w:rsidR="00A92DA6" w:rsidRPr="003E7BEE">
        <w:rPr>
          <w:szCs w:val="18"/>
        </w:rPr>
        <w:t xml:space="preserve"> do </w:t>
      </w:r>
      <w:r w:rsidRPr="003E7BEE">
        <w:rPr>
          <w:szCs w:val="18"/>
        </w:rPr>
        <w:t>pracy Zamawiający wystawi Wykonawcy faktury zgodnie</w:t>
      </w:r>
      <w:r w:rsidR="00A92DA6" w:rsidRPr="003E7BEE">
        <w:rPr>
          <w:szCs w:val="18"/>
        </w:rPr>
        <w:t xml:space="preserve"> z </w:t>
      </w:r>
      <w:r w:rsidRPr="003E7BEE">
        <w:rPr>
          <w:szCs w:val="18"/>
        </w:rPr>
        <w:t>aktualną Taryfą</w:t>
      </w:r>
      <w:r w:rsidR="00A92DA6" w:rsidRPr="003E7BEE">
        <w:rPr>
          <w:szCs w:val="18"/>
        </w:rPr>
        <w:t xml:space="preserve"> dla </w:t>
      </w:r>
      <w:r w:rsidRPr="003E7BEE">
        <w:rPr>
          <w:szCs w:val="18"/>
        </w:rPr>
        <w:t>usług dystrybucji energii elektrycznej PGE Dystrybucja S.A., Usługi wykonywane</w:t>
      </w:r>
      <w:r w:rsidR="00A92DA6" w:rsidRPr="003E7BEE">
        <w:rPr>
          <w:szCs w:val="18"/>
        </w:rPr>
        <w:t xml:space="preserve"> na </w:t>
      </w:r>
      <w:r w:rsidRPr="003E7BEE">
        <w:rPr>
          <w:szCs w:val="18"/>
        </w:rPr>
        <w:t xml:space="preserve">dodatkowe zlecenie </w:t>
      </w:r>
      <w:r w:rsidR="0003485A" w:rsidRPr="003E7BEE">
        <w:rPr>
          <w:szCs w:val="18"/>
        </w:rPr>
        <w:t>odbiorcy</w:t>
      </w:r>
      <w:r w:rsidRPr="003E7BEE">
        <w:rPr>
          <w:szCs w:val="18"/>
        </w:rPr>
        <w:t>,</w:t>
      </w:r>
      <w:r w:rsidR="00A92DA6" w:rsidRPr="003E7BEE">
        <w:rPr>
          <w:szCs w:val="18"/>
        </w:rPr>
        <w:t xml:space="preserve"> z </w:t>
      </w:r>
      <w:r w:rsidRPr="003E7BEE">
        <w:rPr>
          <w:szCs w:val="18"/>
        </w:rPr>
        <w:t xml:space="preserve">terminem </w:t>
      </w:r>
      <w:r w:rsidRPr="003E7BEE">
        <w:t>płatności</w:t>
      </w:r>
      <w:r w:rsidR="00233E08" w:rsidRPr="003E7BEE">
        <w:t xml:space="preserve"> 14 </w:t>
      </w:r>
      <w:r w:rsidRPr="003E7BEE">
        <w:rPr>
          <w:szCs w:val="18"/>
        </w:rPr>
        <w:t xml:space="preserve"> dni</w:t>
      </w:r>
      <w:r w:rsidR="00B028C6" w:rsidRPr="003E7BEE">
        <w:rPr>
          <w:szCs w:val="18"/>
        </w:rPr>
        <w:t xml:space="preserve"> od daty </w:t>
      </w:r>
      <w:r w:rsidR="00CB2B4A" w:rsidRPr="003E7BEE">
        <w:rPr>
          <w:szCs w:val="18"/>
        </w:rPr>
        <w:t>wystawienia</w:t>
      </w:r>
      <w:r w:rsidR="00597F6B" w:rsidRPr="003E7BEE">
        <w:rPr>
          <w:szCs w:val="18"/>
        </w:rPr>
        <w:t xml:space="preserve"> faktury</w:t>
      </w:r>
      <w:r w:rsidR="00B028C6" w:rsidRPr="003E7BEE">
        <w:rPr>
          <w:szCs w:val="18"/>
        </w:rPr>
        <w:t>;</w:t>
      </w:r>
      <w:r w:rsidRPr="003E7BEE">
        <w:rPr>
          <w:szCs w:val="18"/>
        </w:rPr>
        <w:t xml:space="preserve"> opłaty</w:t>
      </w:r>
      <w:r w:rsidR="00A92DA6" w:rsidRPr="003E7BEE">
        <w:rPr>
          <w:szCs w:val="18"/>
        </w:rPr>
        <w:t xml:space="preserve"> za </w:t>
      </w:r>
      <w:proofErr w:type="spellStart"/>
      <w:r w:rsidRPr="003E7BEE">
        <w:rPr>
          <w:szCs w:val="18"/>
        </w:rPr>
        <w:t>samodopuszczenie</w:t>
      </w:r>
      <w:proofErr w:type="spellEnd"/>
      <w:r w:rsidR="00A92DA6" w:rsidRPr="003E7BEE">
        <w:rPr>
          <w:szCs w:val="18"/>
        </w:rPr>
        <w:t xml:space="preserve"> nie </w:t>
      </w:r>
      <w:r w:rsidRPr="003E7BEE">
        <w:rPr>
          <w:szCs w:val="18"/>
        </w:rPr>
        <w:t>będą naliczane,</w:t>
      </w:r>
    </w:p>
    <w:p w14:paraId="2B52967A" w14:textId="6699364D"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związane</w:t>
      </w:r>
      <w:r w:rsidR="00A92DA6" w:rsidRPr="003E7BEE">
        <w:rPr>
          <w:szCs w:val="18"/>
        </w:rPr>
        <w:t xml:space="preserve"> z </w:t>
      </w:r>
      <w:r w:rsidRPr="003E7BEE">
        <w:rPr>
          <w:szCs w:val="18"/>
        </w:rPr>
        <w:t>odbiorami wykonywanych robót,</w:t>
      </w:r>
    </w:p>
    <w:p w14:paraId="1A6381BE" w14:textId="640C1D85"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lastRenderedPageBreak/>
        <w:t>koszty projektów organizacji ruchu, zajęcia terenu,</w:t>
      </w:r>
      <w:r w:rsidR="00A92DA6" w:rsidRPr="003E7BEE">
        <w:rPr>
          <w:szCs w:val="18"/>
        </w:rPr>
        <w:t xml:space="preserve"> w </w:t>
      </w:r>
      <w:r w:rsidRPr="003E7BEE">
        <w:rPr>
          <w:szCs w:val="18"/>
        </w:rPr>
        <w:t>tym pasa drogowego, wszelkie koszty administracyjne, pozwoleń, zgód</w:t>
      </w:r>
      <w:r w:rsidR="00A92DA6" w:rsidRPr="003E7BEE">
        <w:rPr>
          <w:szCs w:val="18"/>
        </w:rPr>
        <w:t xml:space="preserve"> i </w:t>
      </w:r>
      <w:r w:rsidRPr="003E7BEE">
        <w:rPr>
          <w:szCs w:val="18"/>
        </w:rPr>
        <w:t>wynikających</w:t>
      </w:r>
      <w:r w:rsidR="00A92DA6" w:rsidRPr="003E7BEE">
        <w:rPr>
          <w:szCs w:val="18"/>
        </w:rPr>
        <w:t xml:space="preserve"> z </w:t>
      </w:r>
      <w:r w:rsidRPr="003E7BEE">
        <w:rPr>
          <w:szCs w:val="18"/>
        </w:rPr>
        <w:t>nich działań</w:t>
      </w:r>
      <w:r w:rsidR="00A92DA6" w:rsidRPr="003E7BEE">
        <w:rPr>
          <w:szCs w:val="18"/>
        </w:rPr>
        <w:t xml:space="preserve"> lub </w:t>
      </w:r>
      <w:r w:rsidRPr="003E7BEE">
        <w:rPr>
          <w:szCs w:val="18"/>
        </w:rPr>
        <w:t>czynności</w:t>
      </w:r>
      <w:r w:rsidR="00B028C6" w:rsidRPr="003E7BEE">
        <w:rPr>
          <w:szCs w:val="18"/>
        </w:rPr>
        <w:t>,</w:t>
      </w:r>
      <w:r w:rsidR="00A92DA6" w:rsidRPr="003E7BEE">
        <w:rPr>
          <w:szCs w:val="18"/>
        </w:rPr>
        <w:t xml:space="preserve"> za </w:t>
      </w:r>
      <w:r w:rsidRPr="003E7BEE">
        <w:rPr>
          <w:szCs w:val="18"/>
        </w:rPr>
        <w:t xml:space="preserve">wyjątkiem </w:t>
      </w:r>
      <w:r w:rsidR="00597F6B" w:rsidRPr="003E7BEE">
        <w:rPr>
          <w:szCs w:val="18"/>
        </w:rPr>
        <w:t>kosztów przypisanych</w:t>
      </w:r>
      <w:r w:rsidRPr="003E7BEE">
        <w:rPr>
          <w:szCs w:val="18"/>
        </w:rPr>
        <w:t xml:space="preserve"> bezpośrednio</w:t>
      </w:r>
      <w:r w:rsidR="00A92DA6" w:rsidRPr="003E7BEE">
        <w:rPr>
          <w:szCs w:val="18"/>
        </w:rPr>
        <w:t xml:space="preserve"> w </w:t>
      </w:r>
      <w:r w:rsidRPr="003E7BEE">
        <w:rPr>
          <w:szCs w:val="18"/>
        </w:rPr>
        <w:t>Umowie</w:t>
      </w:r>
      <w:r w:rsidR="00A92DA6" w:rsidRPr="003E7BEE">
        <w:rPr>
          <w:szCs w:val="18"/>
        </w:rPr>
        <w:t xml:space="preserve"> do</w:t>
      </w:r>
      <w:r w:rsidR="00597F6B" w:rsidRPr="003E7BEE">
        <w:rPr>
          <w:szCs w:val="18"/>
        </w:rPr>
        <w:t xml:space="preserve"> poniesienia przez</w:t>
      </w:r>
      <w:r w:rsidR="00A92DA6" w:rsidRPr="003E7BEE">
        <w:rPr>
          <w:szCs w:val="18"/>
        </w:rPr>
        <w:t> </w:t>
      </w:r>
      <w:r w:rsidRPr="003E7BEE">
        <w:rPr>
          <w:szCs w:val="18"/>
        </w:rPr>
        <w:t>Zamawiającego,</w:t>
      </w:r>
    </w:p>
    <w:p w14:paraId="76750B12" w14:textId="783FCAAC"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obsługi geodezyjnej,</w:t>
      </w:r>
    </w:p>
    <w:p w14:paraId="0336A276" w14:textId="06BD1EF9"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wycinek drzew, krzewów</w:t>
      </w:r>
      <w:r w:rsidR="00A92DA6" w:rsidRPr="003E7BEE">
        <w:rPr>
          <w:szCs w:val="18"/>
        </w:rPr>
        <w:t xml:space="preserve"> i </w:t>
      </w:r>
      <w:r w:rsidRPr="003E7BEE">
        <w:rPr>
          <w:szCs w:val="18"/>
        </w:rPr>
        <w:t>gałęzi, odszkodowania</w:t>
      </w:r>
      <w:r w:rsidR="00A92DA6" w:rsidRPr="003E7BEE">
        <w:rPr>
          <w:szCs w:val="18"/>
        </w:rPr>
        <w:t xml:space="preserve"> za </w:t>
      </w:r>
      <w:r w:rsidRPr="003E7BEE">
        <w:rPr>
          <w:szCs w:val="18"/>
        </w:rPr>
        <w:t>szkody,</w:t>
      </w:r>
      <w:r w:rsidR="00A92DA6" w:rsidRPr="003E7BEE">
        <w:rPr>
          <w:szCs w:val="18"/>
        </w:rPr>
        <w:t xml:space="preserve"> w </w:t>
      </w:r>
      <w:r w:rsidRPr="003E7BEE">
        <w:rPr>
          <w:szCs w:val="18"/>
        </w:rPr>
        <w:t>tym powstałe</w:t>
      </w:r>
      <w:r w:rsidR="00A92DA6" w:rsidRPr="003E7BEE">
        <w:rPr>
          <w:szCs w:val="18"/>
        </w:rPr>
        <w:t xml:space="preserve"> na </w:t>
      </w:r>
      <w:r w:rsidRPr="003E7BEE">
        <w:rPr>
          <w:szCs w:val="18"/>
        </w:rPr>
        <w:t>gruncie oraz uprawach</w:t>
      </w:r>
      <w:r w:rsidR="00A92DA6" w:rsidRPr="003E7BEE">
        <w:rPr>
          <w:szCs w:val="18"/>
        </w:rPr>
        <w:t xml:space="preserve"> w </w:t>
      </w:r>
      <w:r w:rsidRPr="003E7BEE">
        <w:rPr>
          <w:szCs w:val="18"/>
        </w:rPr>
        <w:t>wyniku realizacji przedmiotu Umowy, a także</w:t>
      </w:r>
      <w:r w:rsidR="00A92DA6" w:rsidRPr="003E7BEE">
        <w:rPr>
          <w:szCs w:val="18"/>
        </w:rPr>
        <w:t xml:space="preserve"> w </w:t>
      </w:r>
      <w:r w:rsidRPr="003E7BEE">
        <w:rPr>
          <w:szCs w:val="18"/>
        </w:rPr>
        <w:t>trakcie usuwania wad</w:t>
      </w:r>
      <w:r w:rsidR="00A92DA6" w:rsidRPr="003E7BEE">
        <w:rPr>
          <w:szCs w:val="18"/>
        </w:rPr>
        <w:t xml:space="preserve"> lub </w:t>
      </w:r>
      <w:r w:rsidRPr="003E7BEE">
        <w:rPr>
          <w:szCs w:val="18"/>
        </w:rPr>
        <w:t>usterek powstałych</w:t>
      </w:r>
      <w:r w:rsidR="00A92DA6" w:rsidRPr="003E7BEE">
        <w:rPr>
          <w:szCs w:val="18"/>
        </w:rPr>
        <w:t xml:space="preserve"> w </w:t>
      </w:r>
      <w:r w:rsidRPr="003E7BEE">
        <w:rPr>
          <w:szCs w:val="18"/>
        </w:rPr>
        <w:t>okresie gwarancji</w:t>
      </w:r>
      <w:r w:rsidR="00A92DA6" w:rsidRPr="003E7BEE">
        <w:rPr>
          <w:szCs w:val="18"/>
        </w:rPr>
        <w:t xml:space="preserve"> lub </w:t>
      </w:r>
      <w:r w:rsidRPr="003E7BEE">
        <w:rPr>
          <w:szCs w:val="18"/>
        </w:rPr>
        <w:t>rękojmi</w:t>
      </w:r>
      <w:r w:rsidR="000D733C" w:rsidRPr="003E7BEE">
        <w:rPr>
          <w:szCs w:val="18"/>
        </w:rPr>
        <w:t>,</w:t>
      </w:r>
    </w:p>
    <w:p w14:paraId="6A2A8C74" w14:textId="6D5F1A72" w:rsidR="003E7BEE" w:rsidRPr="003E1AF2" w:rsidRDefault="003E7BEE" w:rsidP="00AE678D">
      <w:pPr>
        <w:pStyle w:val="Styl2"/>
        <w:widowControl/>
        <w:numPr>
          <w:ilvl w:val="1"/>
          <w:numId w:val="13"/>
        </w:numPr>
        <w:spacing w:after="0" w:line="240" w:lineRule="auto"/>
        <w:ind w:left="426" w:hanging="284"/>
        <w:rPr>
          <w:szCs w:val="18"/>
        </w:rPr>
      </w:pPr>
      <w:r w:rsidRPr="003E1AF2">
        <w:rPr>
          <w:szCs w:val="18"/>
        </w:rPr>
        <w:t xml:space="preserve">koszty uzyskania w imieniu i na rzecz Zamawiającego praw do dysponowania nieruchomościami na cele budowlane oraz ich udostępnienia w celu budowy sieci i urządzeń energetycznych oraz ich </w:t>
      </w:r>
      <w:r w:rsidR="006E1ECE" w:rsidRPr="003E1AF2">
        <w:rPr>
          <w:szCs w:val="18"/>
        </w:rPr>
        <w:t>późniejszej eksploatacji,</w:t>
      </w:r>
      <w:r w:rsidRPr="003E1AF2">
        <w:rPr>
          <w:szCs w:val="18"/>
        </w:rPr>
        <w:t xml:space="preserve"> w formie</w:t>
      </w:r>
      <w:r w:rsidR="00BF47C4" w:rsidRPr="003E1AF2">
        <w:rPr>
          <w:szCs w:val="18"/>
        </w:rPr>
        <w:t xml:space="preserve"> określonej w OPZ (Z</w:t>
      </w:r>
      <w:r w:rsidRPr="003E1AF2">
        <w:rPr>
          <w:szCs w:val="18"/>
        </w:rPr>
        <w:t>ałącznik nr 4</w:t>
      </w:r>
      <w:r w:rsidR="006E1ECE" w:rsidRPr="003E1AF2">
        <w:rPr>
          <w:szCs w:val="18"/>
        </w:rPr>
        <w:t xml:space="preserve"> do Umowy</w:t>
      </w:r>
      <w:r w:rsidR="009C5635">
        <w:rPr>
          <w:szCs w:val="18"/>
        </w:rPr>
        <w:t>),</w:t>
      </w:r>
    </w:p>
    <w:p w14:paraId="24596C7A" w14:textId="7825AC9F" w:rsidR="000D733C" w:rsidRPr="003E7BEE" w:rsidRDefault="006E1ECE" w:rsidP="00AE678D">
      <w:pPr>
        <w:pStyle w:val="Styl2"/>
        <w:widowControl/>
        <w:numPr>
          <w:ilvl w:val="1"/>
          <w:numId w:val="13"/>
        </w:numPr>
        <w:spacing w:after="0" w:line="240" w:lineRule="auto"/>
        <w:ind w:left="426" w:hanging="284"/>
        <w:rPr>
          <w:szCs w:val="18"/>
        </w:rPr>
      </w:pPr>
      <w:r>
        <w:rPr>
          <w:szCs w:val="18"/>
        </w:rPr>
        <w:t>wszelkie koszty związane</w:t>
      </w:r>
      <w:r w:rsidR="000D733C" w:rsidRPr="003E7BEE">
        <w:rPr>
          <w:szCs w:val="18"/>
        </w:rPr>
        <w:t xml:space="preserve"> z ewentualnym przetwarzaniem danych osobowych lub </w:t>
      </w:r>
      <w:r>
        <w:rPr>
          <w:szCs w:val="18"/>
        </w:rPr>
        <w:t xml:space="preserve">przeniesieniem praw autorskich </w:t>
      </w:r>
      <w:r w:rsidR="000D733C" w:rsidRPr="003E7BEE">
        <w:rPr>
          <w:szCs w:val="18"/>
        </w:rPr>
        <w:t xml:space="preserve">oraz wykonywania wszelkich innych obowiązków umownych obciążających Wykonawcę.  </w:t>
      </w:r>
    </w:p>
    <w:p w14:paraId="62033227" w14:textId="2FF06E79" w:rsidR="005B065B" w:rsidRPr="003E7BEE" w:rsidRDefault="005B065B" w:rsidP="002221B4">
      <w:pPr>
        <w:pStyle w:val="Styl2"/>
        <w:widowControl/>
        <w:numPr>
          <w:ilvl w:val="0"/>
          <w:numId w:val="56"/>
        </w:numPr>
        <w:spacing w:after="0" w:line="240" w:lineRule="auto"/>
        <w:rPr>
          <w:szCs w:val="18"/>
        </w:rPr>
      </w:pPr>
      <w:r w:rsidRPr="003E7BEE">
        <w:rPr>
          <w:szCs w:val="18"/>
        </w:rPr>
        <w:t>Wynagrodzenie,</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w:t>
      </w:r>
      <w:r w:rsidR="00597F6B" w:rsidRPr="003E7BEE">
        <w:rPr>
          <w:szCs w:val="18"/>
        </w:rPr>
        <w:t>.</w:t>
      </w:r>
      <w:r w:rsidR="00793AA4">
        <w:rPr>
          <w:szCs w:val="18"/>
        </w:rPr>
        <w:t xml:space="preserve"> </w:t>
      </w:r>
      <w:r w:rsidR="00597F6B" w:rsidRPr="003E7BEE">
        <w:rPr>
          <w:szCs w:val="18"/>
        </w:rPr>
        <w:t>1</w:t>
      </w:r>
      <w:r w:rsidR="000273C3" w:rsidRPr="003E7BEE">
        <w:rPr>
          <w:szCs w:val="18"/>
        </w:rPr>
        <w:t xml:space="preserve"> Umowy</w:t>
      </w:r>
      <w:r w:rsidR="006E1ECE">
        <w:rPr>
          <w:szCs w:val="18"/>
        </w:rPr>
        <w:t>,</w:t>
      </w:r>
      <w:r w:rsidR="000273C3" w:rsidRPr="003E7BEE">
        <w:rPr>
          <w:szCs w:val="18"/>
        </w:rPr>
        <w:t xml:space="preserve"> </w:t>
      </w:r>
      <w:r w:rsidRPr="003E7BEE">
        <w:rPr>
          <w:szCs w:val="18"/>
        </w:rPr>
        <w:t>jest wynagrodzeniem ryczałtowym. Jeżeli faktyczny zakres robót będzie mniejszy</w:t>
      </w:r>
      <w:r w:rsidR="00A92DA6" w:rsidRPr="003E7BEE">
        <w:rPr>
          <w:szCs w:val="18"/>
        </w:rPr>
        <w:t xml:space="preserve"> od </w:t>
      </w:r>
      <w:r w:rsidRPr="003E7BEE">
        <w:rPr>
          <w:szCs w:val="18"/>
        </w:rPr>
        <w:t>przewidzianego</w:t>
      </w:r>
      <w:r w:rsidR="00A92DA6" w:rsidRPr="003E7BEE">
        <w:rPr>
          <w:szCs w:val="18"/>
        </w:rPr>
        <w:t xml:space="preserve"> w </w:t>
      </w:r>
      <w:r w:rsidRPr="003E7BEE">
        <w:rPr>
          <w:szCs w:val="18"/>
        </w:rPr>
        <w:t>OPZ, dokumentacji projektowej oraz</w:t>
      </w:r>
      <w:r w:rsidR="00A92DA6" w:rsidRPr="003E7BEE">
        <w:rPr>
          <w:szCs w:val="18"/>
        </w:rPr>
        <w:t xml:space="preserve"> w </w:t>
      </w:r>
      <w:r w:rsidR="00CE3992">
        <w:rPr>
          <w:szCs w:val="18"/>
        </w:rPr>
        <w:t>Of</w:t>
      </w:r>
      <w:r w:rsidRPr="003E7BEE">
        <w:rPr>
          <w:szCs w:val="18"/>
        </w:rPr>
        <w:t>ercie Wykonawcy, wynagrodzenie ulegnie zmniejszeniu odpowiednio</w:t>
      </w:r>
      <w:r w:rsidR="00A92DA6" w:rsidRPr="003E7BEE">
        <w:rPr>
          <w:szCs w:val="18"/>
        </w:rPr>
        <w:t xml:space="preserve"> do </w:t>
      </w:r>
      <w:r w:rsidRPr="003E7BEE">
        <w:rPr>
          <w:szCs w:val="18"/>
        </w:rPr>
        <w:t>zmniejszenia zakresu robót. Ceny jednostkowe robót, materiałów, sprzętu oraz narzutów będą przyjmowane</w:t>
      </w:r>
      <w:r w:rsidR="00A92DA6" w:rsidRPr="003E7BEE">
        <w:rPr>
          <w:szCs w:val="18"/>
        </w:rPr>
        <w:t xml:space="preserve"> z </w:t>
      </w:r>
      <w:r w:rsidRPr="003E7BEE">
        <w:rPr>
          <w:szCs w:val="18"/>
        </w:rPr>
        <w:t>kosztorysów ofertowych.</w:t>
      </w:r>
    </w:p>
    <w:p w14:paraId="2FA7DF3C" w14:textId="0D5569E3" w:rsidR="005B065B" w:rsidRPr="003E7BEE" w:rsidRDefault="005B065B" w:rsidP="002221B4">
      <w:pPr>
        <w:pStyle w:val="Styl2"/>
        <w:widowControl/>
        <w:numPr>
          <w:ilvl w:val="0"/>
          <w:numId w:val="56"/>
        </w:numPr>
        <w:spacing w:after="0" w:line="240" w:lineRule="auto"/>
        <w:rPr>
          <w:szCs w:val="18"/>
        </w:rPr>
      </w:pPr>
      <w:r w:rsidRPr="003E7BEE">
        <w:rPr>
          <w:szCs w:val="18"/>
        </w:rPr>
        <w:t>Płatność wynagrodzenia,</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 </w:t>
      </w:r>
      <w:r w:rsidR="00597F6B" w:rsidRPr="003E7BEE">
        <w:rPr>
          <w:szCs w:val="18"/>
        </w:rPr>
        <w:t>1</w:t>
      </w:r>
      <w:r w:rsidR="000273C3" w:rsidRPr="003E7BEE">
        <w:rPr>
          <w:szCs w:val="18"/>
        </w:rPr>
        <w:t xml:space="preserve"> </w:t>
      </w:r>
      <w:r w:rsidRPr="003E7BEE">
        <w:rPr>
          <w:szCs w:val="18"/>
        </w:rPr>
        <w:t xml:space="preserve">pkt 3) </w:t>
      </w:r>
      <w:r w:rsidR="000273C3" w:rsidRPr="003E7BEE">
        <w:rPr>
          <w:szCs w:val="18"/>
        </w:rPr>
        <w:t>Umowy</w:t>
      </w:r>
      <w:r w:rsidR="00B028C6" w:rsidRPr="003E7BEE">
        <w:rPr>
          <w:szCs w:val="18"/>
        </w:rPr>
        <w:t>,</w:t>
      </w:r>
      <w:r w:rsidRPr="003E7BEE">
        <w:rPr>
          <w:szCs w:val="18"/>
        </w:rPr>
        <w:t xml:space="preserve"> nastąpi</w:t>
      </w:r>
      <w:r w:rsidR="00A92DA6" w:rsidRPr="003E7BEE">
        <w:rPr>
          <w:szCs w:val="18"/>
        </w:rPr>
        <w:t xml:space="preserve"> w </w:t>
      </w:r>
      <w:r w:rsidRPr="003E7BEE">
        <w:rPr>
          <w:szCs w:val="18"/>
        </w:rPr>
        <w:t>formie płatności częściowych</w:t>
      </w:r>
      <w:r w:rsidR="00B028C6" w:rsidRPr="003E7BEE">
        <w:rPr>
          <w:szCs w:val="18"/>
        </w:rPr>
        <w:t>,</w:t>
      </w:r>
      <w:r w:rsidRPr="003E7BEE">
        <w:rPr>
          <w:szCs w:val="18"/>
        </w:rPr>
        <w:t xml:space="preserve"> zgodnie</w:t>
      </w:r>
      <w:r w:rsidR="00A92DA6" w:rsidRPr="003E7BEE">
        <w:rPr>
          <w:szCs w:val="18"/>
        </w:rPr>
        <w:t xml:space="preserve"> z </w:t>
      </w:r>
      <w:r w:rsidR="00B028C6" w:rsidRPr="003E7BEE">
        <w:rPr>
          <w:szCs w:val="18"/>
        </w:rPr>
        <w:t xml:space="preserve">Harmonogramem </w:t>
      </w:r>
      <w:r w:rsidR="00CE3992">
        <w:rPr>
          <w:szCs w:val="18"/>
        </w:rPr>
        <w:t>rzeczowo-</w:t>
      </w:r>
      <w:r w:rsidRPr="003E7BEE">
        <w:rPr>
          <w:szCs w:val="18"/>
        </w:rPr>
        <w:t>finansowym, przy czym:</w:t>
      </w:r>
    </w:p>
    <w:p w14:paraId="562BBBD7" w14:textId="5F6945E2" w:rsidR="005B065B" w:rsidRPr="009C6273" w:rsidRDefault="005B065B" w:rsidP="00AE678D">
      <w:pPr>
        <w:pStyle w:val="Styl2"/>
        <w:widowControl/>
        <w:numPr>
          <w:ilvl w:val="1"/>
          <w:numId w:val="13"/>
        </w:numPr>
        <w:spacing w:after="0" w:line="240" w:lineRule="auto"/>
        <w:ind w:left="426" w:hanging="284"/>
        <w:rPr>
          <w:szCs w:val="18"/>
        </w:rPr>
      </w:pPr>
      <w:r w:rsidRPr="003E7BEE">
        <w:rPr>
          <w:szCs w:val="18"/>
        </w:rPr>
        <w:t xml:space="preserve">wykonane części </w:t>
      </w:r>
      <w:r w:rsidR="00F11CB3" w:rsidRPr="003E7BEE">
        <w:rPr>
          <w:szCs w:val="18"/>
        </w:rPr>
        <w:t>przedmiotu Umow</w:t>
      </w:r>
      <w:r w:rsidRPr="003E7BEE">
        <w:rPr>
          <w:szCs w:val="18"/>
        </w:rPr>
        <w:t>y</w:t>
      </w:r>
      <w:r w:rsidR="00B028C6" w:rsidRPr="003E7BEE">
        <w:rPr>
          <w:szCs w:val="18"/>
        </w:rPr>
        <w:t>,</w:t>
      </w:r>
      <w:r w:rsidRPr="003E7BEE">
        <w:rPr>
          <w:szCs w:val="18"/>
        </w:rPr>
        <w:t xml:space="preserve"> stanowiące wyodrębnione składniki funkcjonalno-użytkowe</w:t>
      </w:r>
      <w:r w:rsidR="00B028C6" w:rsidRPr="003E7BEE">
        <w:rPr>
          <w:szCs w:val="18"/>
        </w:rPr>
        <w:t>,</w:t>
      </w:r>
      <w:r w:rsidRPr="003E7BEE">
        <w:rPr>
          <w:szCs w:val="18"/>
        </w:rPr>
        <w:t xml:space="preserve"> rozliczane będą</w:t>
      </w:r>
      <w:r w:rsidR="00A92DA6" w:rsidRPr="003E7BEE">
        <w:rPr>
          <w:szCs w:val="18"/>
        </w:rPr>
        <w:t xml:space="preserve"> do </w:t>
      </w:r>
      <w:r w:rsidRPr="003E7BEE">
        <w:rPr>
          <w:szCs w:val="18"/>
        </w:rPr>
        <w:t>wysokości 80% ich wartości</w:t>
      </w:r>
      <w:r w:rsidR="00B028C6" w:rsidRPr="003E7BEE">
        <w:rPr>
          <w:szCs w:val="18"/>
        </w:rPr>
        <w:t>,</w:t>
      </w:r>
      <w:r w:rsidRPr="003E7BEE">
        <w:rPr>
          <w:szCs w:val="18"/>
        </w:rPr>
        <w:t xml:space="preserve"> zgodnie</w:t>
      </w:r>
      <w:r w:rsidR="00CE3992">
        <w:rPr>
          <w:szCs w:val="18"/>
        </w:rPr>
        <w:t xml:space="preserve"> z</w:t>
      </w:r>
      <w:r w:rsidRPr="003E7BEE">
        <w:rPr>
          <w:szCs w:val="18"/>
        </w:rPr>
        <w:t> </w:t>
      </w:r>
      <w:r w:rsidR="00B028C6" w:rsidRPr="003E7BEE">
        <w:rPr>
          <w:szCs w:val="18"/>
        </w:rPr>
        <w:t xml:space="preserve">Harmonogramem </w:t>
      </w:r>
      <w:r w:rsidRPr="003E7BEE">
        <w:rPr>
          <w:szCs w:val="18"/>
        </w:rPr>
        <w:t>rzeczowo-</w:t>
      </w:r>
      <w:r w:rsidRPr="009C6273">
        <w:rPr>
          <w:szCs w:val="18"/>
        </w:rPr>
        <w:t>finansowym, po ich odbiorze przez Zamawiającego</w:t>
      </w:r>
      <w:r w:rsidR="00B028C6" w:rsidRPr="009C6273">
        <w:rPr>
          <w:szCs w:val="18"/>
        </w:rPr>
        <w:t>;</w:t>
      </w:r>
      <w:r w:rsidRPr="009C6273">
        <w:rPr>
          <w:szCs w:val="18"/>
        </w:rPr>
        <w:t xml:space="preserve"> </w:t>
      </w:r>
      <w:r w:rsidR="00B028C6" w:rsidRPr="009C6273">
        <w:rPr>
          <w:szCs w:val="18"/>
        </w:rPr>
        <w:t xml:space="preserve">wypłata </w:t>
      </w:r>
      <w:r w:rsidRPr="009C6273">
        <w:rPr>
          <w:szCs w:val="18"/>
        </w:rPr>
        <w:t xml:space="preserve">pozostałej części należnego wynagrodzenia nastąpi po odbiorze końcowym </w:t>
      </w:r>
      <w:r w:rsidR="00F11CB3" w:rsidRPr="009C6273">
        <w:rPr>
          <w:szCs w:val="18"/>
        </w:rPr>
        <w:t>przedmiotu Umow</w:t>
      </w:r>
      <w:r w:rsidRPr="009C6273">
        <w:rPr>
          <w:szCs w:val="18"/>
        </w:rPr>
        <w:t>y</w:t>
      </w:r>
      <w:r w:rsidR="00A92DA6" w:rsidRPr="009C6273">
        <w:rPr>
          <w:szCs w:val="18"/>
        </w:rPr>
        <w:t xml:space="preserve"> i </w:t>
      </w:r>
      <w:r w:rsidRPr="009C6273">
        <w:rPr>
          <w:szCs w:val="18"/>
        </w:rPr>
        <w:t>wywiązaniu się Wykonawcy</w:t>
      </w:r>
      <w:r w:rsidR="00A92DA6" w:rsidRPr="009C6273">
        <w:rPr>
          <w:szCs w:val="18"/>
        </w:rPr>
        <w:t xml:space="preserve"> z </w:t>
      </w:r>
      <w:r w:rsidRPr="009C6273">
        <w:rPr>
          <w:szCs w:val="18"/>
        </w:rPr>
        <w:t xml:space="preserve">wszystkich wynikających </w:t>
      </w:r>
      <w:r w:rsidR="008B0DEF">
        <w:rPr>
          <w:szCs w:val="18"/>
        </w:rPr>
        <w:t xml:space="preserve">z </w:t>
      </w:r>
      <w:r w:rsidRPr="009C6273">
        <w:rPr>
          <w:szCs w:val="18"/>
        </w:rPr>
        <w:t>niej zobowiązań,</w:t>
      </w:r>
      <w:r w:rsidR="003E7BEE" w:rsidRPr="009C6273">
        <w:t xml:space="preserve"> </w:t>
      </w:r>
      <w:r w:rsidR="003E7BEE" w:rsidRPr="009C6273">
        <w:rPr>
          <w:szCs w:val="18"/>
        </w:rPr>
        <w:t>z zastrzeżeniem pkt 2),</w:t>
      </w:r>
    </w:p>
    <w:p w14:paraId="1F1CE10B" w14:textId="2253F377" w:rsidR="003E7BEE" w:rsidRPr="009C6273" w:rsidRDefault="003E7BEE" w:rsidP="00AE678D">
      <w:pPr>
        <w:pStyle w:val="Styl2"/>
        <w:widowControl/>
        <w:numPr>
          <w:ilvl w:val="1"/>
          <w:numId w:val="13"/>
        </w:numPr>
        <w:spacing w:after="0" w:line="240" w:lineRule="auto"/>
        <w:ind w:left="426" w:hanging="284"/>
        <w:rPr>
          <w:szCs w:val="18"/>
        </w:rPr>
      </w:pPr>
      <w:r w:rsidRPr="009C6273">
        <w:rPr>
          <w:szCs w:val="18"/>
        </w:rPr>
        <w:t xml:space="preserve">wynagrodzenie za prawidłowo wykonaną i odebraną bez </w:t>
      </w:r>
      <w:r w:rsidR="00327C12">
        <w:rPr>
          <w:szCs w:val="18"/>
        </w:rPr>
        <w:t>wad istotnych</w:t>
      </w:r>
      <w:r w:rsidRPr="009C6273">
        <w:rPr>
          <w:szCs w:val="18"/>
        </w:rPr>
        <w:t xml:space="preserve"> kompletną dokumentację projektową z jej wszystkimi składnikami, w tym w szczególności </w:t>
      </w:r>
      <w:r w:rsidR="0026072B">
        <w:rPr>
          <w:szCs w:val="18"/>
        </w:rPr>
        <w:t xml:space="preserve">z </w:t>
      </w:r>
      <w:r w:rsidRPr="009C6273">
        <w:rPr>
          <w:szCs w:val="18"/>
        </w:rPr>
        <w:t>wymaganymi uzgodnieniami, decyzjami administracyjnymi i pozyskanymi tytułami do nieruchomości nastąpi w wysokości 95% jej wartości</w:t>
      </w:r>
      <w:r w:rsidR="0026072B">
        <w:rPr>
          <w:szCs w:val="18"/>
        </w:rPr>
        <w:t>,</w:t>
      </w:r>
      <w:r w:rsidRPr="009C6273">
        <w:rPr>
          <w:szCs w:val="18"/>
        </w:rPr>
        <w:t xml:space="preserve"> zgodnie z Harmonogramem rzeczowo-finansowym,</w:t>
      </w:r>
    </w:p>
    <w:p w14:paraId="66D2060A" w14:textId="7D7ED59F" w:rsidR="005B065B" w:rsidRPr="009C6273" w:rsidRDefault="005B065B" w:rsidP="00AE678D">
      <w:pPr>
        <w:pStyle w:val="Styl2"/>
        <w:widowControl/>
        <w:numPr>
          <w:ilvl w:val="1"/>
          <w:numId w:val="13"/>
        </w:numPr>
        <w:spacing w:after="0" w:line="240" w:lineRule="auto"/>
        <w:ind w:left="426" w:hanging="284"/>
        <w:rPr>
          <w:szCs w:val="18"/>
        </w:rPr>
      </w:pPr>
      <w:r w:rsidRPr="009C6273">
        <w:rPr>
          <w:szCs w:val="18"/>
        </w:rPr>
        <w:t>rozliczanie robót będzie się odbywało fakturami częściowymi, obejmującymi okresy</w:t>
      </w:r>
      <w:r w:rsidR="00A92DA6" w:rsidRPr="009C6273">
        <w:rPr>
          <w:szCs w:val="18"/>
        </w:rPr>
        <w:t xml:space="preserve"> nie </w:t>
      </w:r>
      <w:r w:rsidRPr="009C6273">
        <w:rPr>
          <w:szCs w:val="18"/>
        </w:rPr>
        <w:t>krótsze</w:t>
      </w:r>
      <w:r w:rsidR="00A92DA6" w:rsidRPr="009C6273">
        <w:rPr>
          <w:szCs w:val="18"/>
        </w:rPr>
        <w:t xml:space="preserve"> niż </w:t>
      </w:r>
      <w:r w:rsidRPr="009C6273">
        <w:rPr>
          <w:szCs w:val="18"/>
        </w:rPr>
        <w:t>miesięczne,</w:t>
      </w:r>
      <w:r w:rsidR="00A92DA6" w:rsidRPr="009C6273">
        <w:rPr>
          <w:szCs w:val="18"/>
        </w:rPr>
        <w:t xml:space="preserve"> na </w:t>
      </w:r>
      <w:r w:rsidRPr="009C6273">
        <w:rPr>
          <w:szCs w:val="18"/>
        </w:rPr>
        <w:t>podstawie odbiorów częściowych przeprowadzonych zgodnie</w:t>
      </w:r>
      <w:r w:rsidR="00A92DA6" w:rsidRPr="009C6273">
        <w:rPr>
          <w:szCs w:val="18"/>
        </w:rPr>
        <w:t xml:space="preserve"> z </w:t>
      </w:r>
      <w:r w:rsidRPr="009C6273">
        <w:rPr>
          <w:szCs w:val="18"/>
        </w:rPr>
        <w:t>postanowieniami §</w:t>
      </w:r>
      <w:r w:rsidR="006E1ECE">
        <w:rPr>
          <w:szCs w:val="18"/>
        </w:rPr>
        <w:t xml:space="preserve"> </w:t>
      </w:r>
      <w:r w:rsidRPr="009C6273">
        <w:rPr>
          <w:szCs w:val="18"/>
        </w:rPr>
        <w:t>5</w:t>
      </w:r>
      <w:r w:rsidR="000273C3" w:rsidRPr="009C6273">
        <w:rPr>
          <w:szCs w:val="18"/>
        </w:rPr>
        <w:t xml:space="preserve"> OWU</w:t>
      </w:r>
      <w:r w:rsidRPr="009C6273">
        <w:rPr>
          <w:szCs w:val="18"/>
        </w:rPr>
        <w:t>. Zapłata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 wraz</w:t>
      </w:r>
      <w:r w:rsidR="00A92DA6" w:rsidRPr="009C6273">
        <w:rPr>
          <w:szCs w:val="18"/>
        </w:rPr>
        <w:t xml:space="preserve"> z </w:t>
      </w:r>
      <w:r w:rsidRPr="009C6273">
        <w:rPr>
          <w:szCs w:val="18"/>
        </w:rPr>
        <w:t>protokołem rozliczenia finansowego podpisanym przez inspektora nadzoru</w:t>
      </w:r>
      <w:r w:rsidR="00A92DA6" w:rsidRPr="009C6273">
        <w:rPr>
          <w:szCs w:val="18"/>
        </w:rPr>
        <w:t xml:space="preserve"> lub </w:t>
      </w:r>
      <w:r w:rsidRPr="009C6273">
        <w:rPr>
          <w:szCs w:val="18"/>
        </w:rPr>
        <w:t>wskazanego przez Zamawiającego</w:t>
      </w:r>
      <w:r w:rsidR="00A92DA6" w:rsidRPr="009C6273">
        <w:rPr>
          <w:szCs w:val="18"/>
        </w:rPr>
        <w:t xml:space="preserve"> w </w:t>
      </w:r>
      <w:r w:rsidRPr="009C6273">
        <w:rPr>
          <w:szCs w:val="18"/>
        </w:rPr>
        <w:t>Umowie koordynatora</w:t>
      </w:r>
      <w:r w:rsidR="00B028C6" w:rsidRPr="009C6273">
        <w:rPr>
          <w:szCs w:val="18"/>
        </w:rPr>
        <w:t>,</w:t>
      </w:r>
      <w:r w:rsidR="00A92DA6" w:rsidRPr="009C6273">
        <w:rPr>
          <w:szCs w:val="18"/>
        </w:rPr>
        <w:t xml:space="preserve"> na </w:t>
      </w:r>
      <w:r w:rsidRPr="009C6273">
        <w:rPr>
          <w:szCs w:val="18"/>
        </w:rPr>
        <w:t>podstawie protokołu odbioru częściowego</w:t>
      </w:r>
      <w:r w:rsidR="00B028C6" w:rsidRPr="009C6273">
        <w:rPr>
          <w:szCs w:val="18"/>
        </w:rPr>
        <w:t>,</w:t>
      </w:r>
      <w:r w:rsidR="00A92DA6" w:rsidRPr="009C6273">
        <w:rPr>
          <w:szCs w:val="18"/>
        </w:rPr>
        <w:t xml:space="preserve"> z </w:t>
      </w:r>
      <w:r w:rsidRPr="009C6273">
        <w:rPr>
          <w:szCs w:val="18"/>
        </w:rPr>
        <w:t>zastrzeżeniem postanowień §</w:t>
      </w:r>
      <w:r w:rsidR="006E1ECE">
        <w:rPr>
          <w:szCs w:val="18"/>
        </w:rPr>
        <w:t xml:space="preserve"> </w:t>
      </w:r>
      <w:r w:rsidRPr="009C6273">
        <w:rPr>
          <w:szCs w:val="18"/>
        </w:rPr>
        <w:t>9 ust. 11</w:t>
      </w:r>
      <w:r w:rsidR="000273C3" w:rsidRPr="009C6273">
        <w:rPr>
          <w:szCs w:val="18"/>
        </w:rPr>
        <w:t xml:space="preserve"> OWU</w:t>
      </w:r>
      <w:r w:rsidRPr="009C6273">
        <w:rPr>
          <w:szCs w:val="18"/>
        </w:rPr>
        <w:t>,</w:t>
      </w:r>
    </w:p>
    <w:p w14:paraId="223E8CCB" w14:textId="39394160" w:rsidR="005B065B" w:rsidRPr="009C6273" w:rsidRDefault="005B065B" w:rsidP="00AE678D">
      <w:pPr>
        <w:pStyle w:val="Styl2"/>
        <w:widowControl/>
        <w:numPr>
          <w:ilvl w:val="1"/>
          <w:numId w:val="13"/>
        </w:numPr>
        <w:spacing w:after="0" w:line="240" w:lineRule="auto"/>
        <w:ind w:left="426" w:hanging="284"/>
        <w:rPr>
          <w:szCs w:val="18"/>
        </w:rPr>
      </w:pPr>
      <w:bookmarkStart w:id="11" w:name="_Ref333693989"/>
      <w:r w:rsidRPr="009C6273">
        <w:rPr>
          <w:szCs w:val="18"/>
        </w:rPr>
        <w:t>ostateczne rozliczenie</w:t>
      </w:r>
      <w:r w:rsidR="00A92DA6" w:rsidRPr="009C6273">
        <w:rPr>
          <w:szCs w:val="18"/>
        </w:rPr>
        <w:t xml:space="preserve"> za </w:t>
      </w:r>
      <w:r w:rsidRPr="009C6273">
        <w:rPr>
          <w:szCs w:val="18"/>
        </w:rPr>
        <w:t>wykonane roboty nastąpi</w:t>
      </w:r>
      <w:r w:rsidR="00A92DA6" w:rsidRPr="009C6273">
        <w:rPr>
          <w:szCs w:val="18"/>
        </w:rPr>
        <w:t xml:space="preserve"> w </w:t>
      </w:r>
      <w:r w:rsidRPr="009C6273">
        <w:rPr>
          <w:szCs w:val="18"/>
        </w:rPr>
        <w:t>oparciu</w:t>
      </w:r>
      <w:r w:rsidR="00A92DA6" w:rsidRPr="009C6273">
        <w:rPr>
          <w:szCs w:val="18"/>
        </w:rPr>
        <w:t xml:space="preserve"> o </w:t>
      </w:r>
      <w:r w:rsidRPr="009C6273">
        <w:rPr>
          <w:szCs w:val="18"/>
        </w:rPr>
        <w:t>fakturę końcową wystawioną</w:t>
      </w:r>
      <w:r w:rsidR="00A92DA6" w:rsidRPr="009C6273">
        <w:rPr>
          <w:szCs w:val="18"/>
        </w:rPr>
        <w:t xml:space="preserve"> na </w:t>
      </w:r>
      <w:r w:rsidRPr="009C6273">
        <w:rPr>
          <w:szCs w:val="18"/>
        </w:rPr>
        <w:t xml:space="preserve">podstawie podpisanego przez upoważnionych </w:t>
      </w:r>
      <w:r w:rsidRPr="00B37AF0">
        <w:rPr>
          <w:szCs w:val="18"/>
        </w:rPr>
        <w:t>przedstawicieli Zamawiającego protokołu odbioru końcowego</w:t>
      </w:r>
      <w:r w:rsidR="006E1ECE">
        <w:rPr>
          <w:szCs w:val="18"/>
        </w:rPr>
        <w:t>,</w:t>
      </w:r>
      <w:r w:rsidRPr="00B37AF0">
        <w:rPr>
          <w:szCs w:val="18"/>
        </w:rPr>
        <w:t xml:space="preserve"> przeprowadzonego zgodnie</w:t>
      </w:r>
      <w:r w:rsidR="00A92DA6" w:rsidRPr="00B37AF0">
        <w:rPr>
          <w:szCs w:val="18"/>
        </w:rPr>
        <w:t xml:space="preserve"> z </w:t>
      </w:r>
      <w:r w:rsidRPr="00B37AF0">
        <w:rPr>
          <w:szCs w:val="18"/>
        </w:rPr>
        <w:t>§</w:t>
      </w:r>
      <w:r w:rsidR="006E1ECE">
        <w:rPr>
          <w:szCs w:val="18"/>
        </w:rPr>
        <w:t xml:space="preserve"> </w:t>
      </w:r>
      <w:r w:rsidRPr="00B37AF0">
        <w:rPr>
          <w:szCs w:val="18"/>
        </w:rPr>
        <w:t xml:space="preserve">5 </w:t>
      </w:r>
      <w:r w:rsidR="000273C3" w:rsidRPr="00B37AF0">
        <w:rPr>
          <w:szCs w:val="18"/>
        </w:rPr>
        <w:t>OWU</w:t>
      </w:r>
      <w:r w:rsidRPr="00B37AF0">
        <w:rPr>
          <w:szCs w:val="18"/>
        </w:rPr>
        <w:t xml:space="preserve">, </w:t>
      </w:r>
      <w:r w:rsidR="00A92DA6" w:rsidRPr="00B37AF0">
        <w:rPr>
          <w:szCs w:val="18"/>
        </w:rPr>
        <w:t>z </w:t>
      </w:r>
      <w:r w:rsidRPr="00B37AF0">
        <w:rPr>
          <w:szCs w:val="18"/>
        </w:rPr>
        <w:t xml:space="preserve">zastrzeżeniem postanowień </w:t>
      </w:r>
      <w:r w:rsidR="00B26AD6" w:rsidRPr="00B37AF0">
        <w:rPr>
          <w:szCs w:val="18"/>
        </w:rPr>
        <w:t xml:space="preserve">§ 3 ust. 16 OWU, </w:t>
      </w:r>
      <w:r w:rsidRPr="00B37AF0">
        <w:rPr>
          <w:szCs w:val="18"/>
        </w:rPr>
        <w:t>§</w:t>
      </w:r>
      <w:r w:rsidR="006E1ECE">
        <w:rPr>
          <w:szCs w:val="18"/>
        </w:rPr>
        <w:t xml:space="preserve"> </w:t>
      </w:r>
      <w:r w:rsidRPr="00B37AF0">
        <w:rPr>
          <w:szCs w:val="18"/>
        </w:rPr>
        <w:t xml:space="preserve">5 ust. </w:t>
      </w:r>
      <w:r w:rsidR="00B37AF0" w:rsidRPr="00B37AF0">
        <w:rPr>
          <w:szCs w:val="18"/>
        </w:rPr>
        <w:t>2</w:t>
      </w:r>
      <w:r w:rsidRPr="00B37AF0">
        <w:rPr>
          <w:szCs w:val="18"/>
        </w:rPr>
        <w:t>1</w:t>
      </w:r>
      <w:r w:rsidR="000273C3" w:rsidRPr="00B37AF0">
        <w:rPr>
          <w:szCs w:val="18"/>
        </w:rPr>
        <w:t xml:space="preserve"> OWU</w:t>
      </w:r>
      <w:r w:rsidRPr="00B37AF0">
        <w:rPr>
          <w:szCs w:val="18"/>
        </w:rPr>
        <w:t>, §</w:t>
      </w:r>
      <w:r w:rsidR="006E1ECE">
        <w:rPr>
          <w:szCs w:val="18"/>
        </w:rPr>
        <w:t xml:space="preserve"> </w:t>
      </w:r>
      <w:r w:rsidRPr="00B37AF0">
        <w:rPr>
          <w:szCs w:val="18"/>
        </w:rPr>
        <w:t xml:space="preserve">7 </w:t>
      </w:r>
      <w:r w:rsidR="0026072B">
        <w:rPr>
          <w:szCs w:val="18"/>
        </w:rPr>
        <w:t xml:space="preserve">B. </w:t>
      </w:r>
      <w:r w:rsidRPr="00B37AF0">
        <w:rPr>
          <w:szCs w:val="18"/>
        </w:rPr>
        <w:t xml:space="preserve">ust. </w:t>
      </w:r>
      <w:r w:rsidR="00B37AF0" w:rsidRPr="00B37AF0">
        <w:rPr>
          <w:szCs w:val="18"/>
        </w:rPr>
        <w:t>1</w:t>
      </w:r>
      <w:r w:rsidR="00835AE0">
        <w:rPr>
          <w:szCs w:val="18"/>
        </w:rPr>
        <w:t>8</w:t>
      </w:r>
      <w:r w:rsidR="000273C3" w:rsidRPr="00B37AF0">
        <w:rPr>
          <w:szCs w:val="18"/>
        </w:rPr>
        <w:t xml:space="preserve"> OWU</w:t>
      </w:r>
      <w:r w:rsidR="00A92DA6" w:rsidRPr="00B37AF0">
        <w:rPr>
          <w:szCs w:val="18"/>
        </w:rPr>
        <w:t xml:space="preserve"> </w:t>
      </w:r>
      <w:r w:rsidR="00A92DA6" w:rsidRPr="009374B0">
        <w:rPr>
          <w:szCs w:val="18"/>
        </w:rPr>
        <w:t>i </w:t>
      </w:r>
      <w:r w:rsidRPr="009374B0">
        <w:rPr>
          <w:szCs w:val="18"/>
        </w:rPr>
        <w:t>§</w:t>
      </w:r>
      <w:r w:rsidR="006E1ECE" w:rsidRPr="009374B0">
        <w:rPr>
          <w:szCs w:val="18"/>
        </w:rPr>
        <w:t xml:space="preserve"> </w:t>
      </w:r>
      <w:r w:rsidRPr="009374B0">
        <w:rPr>
          <w:szCs w:val="18"/>
        </w:rPr>
        <w:t>9 ust. 11</w:t>
      </w:r>
      <w:r w:rsidR="000273C3" w:rsidRPr="009374B0">
        <w:rPr>
          <w:szCs w:val="18"/>
        </w:rPr>
        <w:t xml:space="preserve"> OWU</w:t>
      </w:r>
      <w:r w:rsidRPr="00B37AF0">
        <w:rPr>
          <w:szCs w:val="18"/>
        </w:rPr>
        <w:t>. Zapłata</w:t>
      </w:r>
      <w:r w:rsidRPr="009C6273">
        <w:rPr>
          <w:szCs w:val="18"/>
        </w:rPr>
        <w:t xml:space="preserve">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w:t>
      </w:r>
      <w:r w:rsidR="00B028C6" w:rsidRPr="009C6273">
        <w:rPr>
          <w:szCs w:val="18"/>
        </w:rPr>
        <w:t>,</w:t>
      </w:r>
      <w:r w:rsidR="00A92DA6" w:rsidRPr="009C6273">
        <w:rPr>
          <w:szCs w:val="18"/>
        </w:rPr>
        <w:t xml:space="preserve"> z </w:t>
      </w:r>
      <w:r w:rsidRPr="009C6273">
        <w:rPr>
          <w:szCs w:val="18"/>
        </w:rPr>
        <w:t>zastrzeżeniem postanowień §</w:t>
      </w:r>
      <w:r w:rsidR="00327C12">
        <w:rPr>
          <w:szCs w:val="18"/>
        </w:rPr>
        <w:t xml:space="preserve"> </w:t>
      </w:r>
      <w:r w:rsidRPr="009C6273">
        <w:rPr>
          <w:szCs w:val="18"/>
        </w:rPr>
        <w:t>9 ust</w:t>
      </w:r>
      <w:r w:rsidR="004A0413">
        <w:rPr>
          <w:szCs w:val="18"/>
        </w:rPr>
        <w:t>.</w:t>
      </w:r>
      <w:r w:rsidRPr="009C6273">
        <w:rPr>
          <w:szCs w:val="18"/>
        </w:rPr>
        <w:t xml:space="preserve"> 11</w:t>
      </w:r>
      <w:r w:rsidR="00E95629" w:rsidRPr="009C6273">
        <w:rPr>
          <w:szCs w:val="18"/>
        </w:rPr>
        <w:t xml:space="preserve"> OWU</w:t>
      </w:r>
      <w:r w:rsidRPr="009C6273">
        <w:rPr>
          <w:szCs w:val="18"/>
        </w:rPr>
        <w:t>.</w:t>
      </w:r>
      <w:bookmarkEnd w:id="11"/>
    </w:p>
    <w:p w14:paraId="54AC1572" w14:textId="2D3A4F85" w:rsidR="005B065B" w:rsidRPr="009C6273" w:rsidRDefault="005B065B" w:rsidP="002221B4">
      <w:pPr>
        <w:pStyle w:val="Styl2"/>
        <w:widowControl/>
        <w:numPr>
          <w:ilvl w:val="0"/>
          <w:numId w:val="56"/>
        </w:numPr>
        <w:spacing w:after="0" w:line="240" w:lineRule="auto"/>
        <w:rPr>
          <w:szCs w:val="18"/>
        </w:rPr>
      </w:pPr>
      <w:bookmarkStart w:id="12" w:name="_Ref333693979"/>
      <w:r w:rsidRPr="009C6273">
        <w:rPr>
          <w:szCs w:val="18"/>
        </w:rPr>
        <w:t>Jeżeli</w:t>
      </w:r>
      <w:r w:rsidR="00A92DA6" w:rsidRPr="009C6273">
        <w:rPr>
          <w:szCs w:val="18"/>
        </w:rPr>
        <w:t xml:space="preserve"> do </w:t>
      </w:r>
      <w:r w:rsidRPr="009C6273">
        <w:rPr>
          <w:szCs w:val="18"/>
        </w:rPr>
        <w:t>odbioru końcowego Wykonawca dostarczy inwentaryzację geodezyjną</w:t>
      </w:r>
      <w:r w:rsidR="00A92DA6" w:rsidRPr="009C6273">
        <w:rPr>
          <w:szCs w:val="18"/>
        </w:rPr>
        <w:t xml:space="preserve"> w </w:t>
      </w:r>
      <w:r w:rsidRPr="009C6273">
        <w:rPr>
          <w:szCs w:val="18"/>
        </w:rPr>
        <w:t>postaci opracowania powykonawczego sporządzonego przez uprawnionego geodetę,</w:t>
      </w:r>
      <w:r w:rsidR="00A92DA6" w:rsidRPr="009C6273">
        <w:rPr>
          <w:szCs w:val="18"/>
        </w:rPr>
        <w:t xml:space="preserve"> z </w:t>
      </w:r>
      <w:r w:rsidRPr="009C6273">
        <w:rPr>
          <w:szCs w:val="18"/>
        </w:rPr>
        <w:t>potwierdzeniem złożenia</w:t>
      </w:r>
      <w:r w:rsidR="00A92DA6" w:rsidRPr="009C6273">
        <w:rPr>
          <w:szCs w:val="18"/>
        </w:rPr>
        <w:t xml:space="preserve"> do </w:t>
      </w:r>
      <w:r w:rsidRPr="009C6273">
        <w:rPr>
          <w:szCs w:val="18"/>
        </w:rPr>
        <w:t>właściwego organu geodezyjnego celem weryfikacji</w:t>
      </w:r>
      <w:r w:rsidR="00A92DA6" w:rsidRPr="009C6273">
        <w:rPr>
          <w:szCs w:val="18"/>
        </w:rPr>
        <w:t xml:space="preserve"> i </w:t>
      </w:r>
      <w:r w:rsidRPr="009C6273">
        <w:rPr>
          <w:szCs w:val="18"/>
        </w:rPr>
        <w:t>wprowadzenia</w:t>
      </w:r>
      <w:r w:rsidR="00A92DA6" w:rsidRPr="009C6273">
        <w:rPr>
          <w:szCs w:val="18"/>
        </w:rPr>
        <w:t xml:space="preserve"> do </w:t>
      </w:r>
      <w:r w:rsidRPr="009C6273">
        <w:rPr>
          <w:szCs w:val="18"/>
        </w:rPr>
        <w:t>zasobu geodezyjnego oraz oświadczenie</w:t>
      </w:r>
      <w:r w:rsidR="00A92DA6" w:rsidRPr="009C6273">
        <w:rPr>
          <w:szCs w:val="18"/>
        </w:rPr>
        <w:t xml:space="preserve"> o </w:t>
      </w:r>
      <w:r w:rsidRPr="009C6273">
        <w:rPr>
          <w:szCs w:val="18"/>
        </w:rPr>
        <w:t>treści opisanej</w:t>
      </w:r>
      <w:r w:rsidR="00A92DA6" w:rsidRPr="009C6273">
        <w:rPr>
          <w:szCs w:val="18"/>
        </w:rPr>
        <w:t xml:space="preserve"> w </w:t>
      </w:r>
      <w:r w:rsidRPr="009C6273">
        <w:rPr>
          <w:szCs w:val="18"/>
        </w:rPr>
        <w:t>§</w:t>
      </w:r>
      <w:r w:rsidR="006E1ECE">
        <w:rPr>
          <w:szCs w:val="18"/>
        </w:rPr>
        <w:t xml:space="preserve"> </w:t>
      </w:r>
      <w:r w:rsidRPr="009C6273">
        <w:rPr>
          <w:szCs w:val="18"/>
        </w:rPr>
        <w:t xml:space="preserve">5 ust. </w:t>
      </w:r>
      <w:r w:rsidR="00B37AF0">
        <w:rPr>
          <w:szCs w:val="18"/>
        </w:rPr>
        <w:t>2</w:t>
      </w:r>
      <w:r w:rsidRPr="009C6273">
        <w:rPr>
          <w:szCs w:val="18"/>
        </w:rPr>
        <w:t>1 pkt 1)</w:t>
      </w:r>
      <w:r w:rsidR="00E95629" w:rsidRPr="009C6273">
        <w:rPr>
          <w:szCs w:val="18"/>
        </w:rPr>
        <w:t xml:space="preserve"> OWU</w:t>
      </w:r>
      <w:r w:rsidRPr="009C6273">
        <w:rPr>
          <w:szCs w:val="18"/>
        </w:rPr>
        <w:t>, Zamawiający</w:t>
      </w:r>
      <w:r w:rsidR="0026072B">
        <w:rPr>
          <w:szCs w:val="18"/>
        </w:rPr>
        <w:t>,</w:t>
      </w:r>
      <w:r w:rsidR="00A92DA6" w:rsidRPr="009C6273">
        <w:rPr>
          <w:szCs w:val="18"/>
        </w:rPr>
        <w:t xml:space="preserve"> w </w:t>
      </w:r>
      <w:r w:rsidRPr="009C6273">
        <w:rPr>
          <w:szCs w:val="18"/>
        </w:rPr>
        <w:t>przypadku braku innych uwag</w:t>
      </w:r>
      <w:r w:rsidR="00A92DA6" w:rsidRPr="009C6273">
        <w:rPr>
          <w:szCs w:val="18"/>
        </w:rPr>
        <w:t xml:space="preserve"> do </w:t>
      </w:r>
      <w:r w:rsidRPr="009C6273">
        <w:rPr>
          <w:szCs w:val="18"/>
        </w:rPr>
        <w:t>zakresu</w:t>
      </w:r>
      <w:r w:rsidR="00A92DA6" w:rsidRPr="009C6273">
        <w:rPr>
          <w:szCs w:val="18"/>
        </w:rPr>
        <w:t xml:space="preserve"> i </w:t>
      </w:r>
      <w:r w:rsidRPr="009C6273">
        <w:rPr>
          <w:szCs w:val="18"/>
        </w:rPr>
        <w:t xml:space="preserve">jakości wykonania </w:t>
      </w:r>
      <w:r w:rsidR="00F11CB3" w:rsidRPr="009C6273">
        <w:rPr>
          <w:szCs w:val="18"/>
        </w:rPr>
        <w:t>przedmiotu Umow</w:t>
      </w:r>
      <w:r w:rsidRPr="009C6273">
        <w:rPr>
          <w:szCs w:val="18"/>
        </w:rPr>
        <w:t>y</w:t>
      </w:r>
      <w:r w:rsidR="0026072B">
        <w:rPr>
          <w:szCs w:val="18"/>
        </w:rPr>
        <w:t>,</w:t>
      </w:r>
      <w:r w:rsidRPr="009C6273">
        <w:rPr>
          <w:szCs w:val="18"/>
        </w:rPr>
        <w:t xml:space="preserve"> dokona odbioru końcowego </w:t>
      </w:r>
      <w:r w:rsidR="00F11CB3" w:rsidRPr="009C6273">
        <w:rPr>
          <w:szCs w:val="18"/>
        </w:rPr>
        <w:t>przedmiotu Umow</w:t>
      </w:r>
      <w:r w:rsidRPr="009C6273">
        <w:rPr>
          <w:szCs w:val="18"/>
        </w:rPr>
        <w:t>y.</w:t>
      </w:r>
      <w:r w:rsidR="00A92DA6" w:rsidRPr="009C6273">
        <w:rPr>
          <w:szCs w:val="18"/>
        </w:rPr>
        <w:t xml:space="preserve"> </w:t>
      </w:r>
      <w:r w:rsidR="000173AC" w:rsidRPr="009C6273">
        <w:rPr>
          <w:szCs w:val="18"/>
        </w:rPr>
        <w:t>W </w:t>
      </w:r>
      <w:r w:rsidRPr="009C6273">
        <w:rPr>
          <w:szCs w:val="18"/>
        </w:rPr>
        <w:t>takim wypadku</w:t>
      </w:r>
      <w:r w:rsidR="0026072B">
        <w:rPr>
          <w:szCs w:val="18"/>
        </w:rPr>
        <w:t>,</w:t>
      </w:r>
      <w:r w:rsidRPr="009C6273">
        <w:rPr>
          <w:szCs w:val="18"/>
        </w:rPr>
        <w:t xml:space="preserve"> Wykonawca będzie zobowiązany</w:t>
      </w:r>
      <w:r w:rsidR="00A92DA6" w:rsidRPr="009C6273">
        <w:rPr>
          <w:szCs w:val="18"/>
        </w:rPr>
        <w:t xml:space="preserve"> do </w:t>
      </w:r>
      <w:r w:rsidRPr="009C6273">
        <w:rPr>
          <w:szCs w:val="18"/>
        </w:rPr>
        <w:t>uiszczenia kaucji gwarancyjnej</w:t>
      </w:r>
      <w:r w:rsidR="00A92DA6" w:rsidRPr="009C6273">
        <w:rPr>
          <w:szCs w:val="18"/>
        </w:rPr>
        <w:t xml:space="preserve"> na </w:t>
      </w:r>
      <w:r w:rsidRPr="009C6273">
        <w:rPr>
          <w:szCs w:val="18"/>
        </w:rPr>
        <w:t>zabezpieczenie wykonania tej części zobowiązania Wykonawcy –</w:t>
      </w:r>
      <w:r w:rsidR="00A92DA6" w:rsidRPr="009C6273">
        <w:rPr>
          <w:szCs w:val="18"/>
        </w:rPr>
        <w:t xml:space="preserve"> w </w:t>
      </w:r>
      <w:r w:rsidRPr="009C6273">
        <w:rPr>
          <w:szCs w:val="18"/>
        </w:rPr>
        <w:t xml:space="preserve">wysokości 5% wartości wynagrodzenia </w:t>
      </w:r>
      <w:r w:rsidR="006E1ECE">
        <w:rPr>
          <w:szCs w:val="18"/>
        </w:rPr>
        <w:t xml:space="preserve">umownego </w:t>
      </w:r>
      <w:r w:rsidRPr="009C6273">
        <w:rPr>
          <w:szCs w:val="18"/>
        </w:rPr>
        <w:t>netto określonego</w:t>
      </w:r>
      <w:r w:rsidR="00A92DA6" w:rsidRPr="009C6273">
        <w:rPr>
          <w:szCs w:val="18"/>
        </w:rPr>
        <w:t xml:space="preserve"> w </w:t>
      </w:r>
      <w:r w:rsidRPr="009C6273">
        <w:rPr>
          <w:szCs w:val="18"/>
        </w:rPr>
        <w:t>§</w:t>
      </w:r>
      <w:r w:rsidR="006E1ECE">
        <w:rPr>
          <w:szCs w:val="18"/>
        </w:rPr>
        <w:t xml:space="preserve"> </w:t>
      </w:r>
      <w:r w:rsidR="00597F6B" w:rsidRPr="009C6273">
        <w:rPr>
          <w:szCs w:val="18"/>
        </w:rPr>
        <w:t>3</w:t>
      </w:r>
      <w:r w:rsidRPr="009C6273">
        <w:rPr>
          <w:szCs w:val="18"/>
        </w:rPr>
        <w:t xml:space="preserve"> ust. </w:t>
      </w:r>
      <w:r w:rsidR="00597F6B" w:rsidRPr="009C6273">
        <w:rPr>
          <w:szCs w:val="18"/>
        </w:rPr>
        <w:t>1</w:t>
      </w:r>
      <w:r w:rsidRPr="009C6273">
        <w:rPr>
          <w:szCs w:val="18"/>
        </w:rPr>
        <w:t xml:space="preserve"> pkt 1)</w:t>
      </w:r>
      <w:r w:rsidR="00E95629" w:rsidRPr="009C6273">
        <w:rPr>
          <w:szCs w:val="18"/>
        </w:rPr>
        <w:t xml:space="preserve"> Umowy</w:t>
      </w:r>
      <w:r w:rsidRPr="009C6273">
        <w:rPr>
          <w:szCs w:val="18"/>
        </w:rPr>
        <w:t>. Kaucja gwarancyjna zostanie zatrzymana przez Zamawiającego</w:t>
      </w:r>
      <w:r w:rsidR="00A92DA6" w:rsidRPr="009C6273">
        <w:rPr>
          <w:szCs w:val="18"/>
        </w:rPr>
        <w:t xml:space="preserve"> z </w:t>
      </w:r>
      <w:r w:rsidRPr="009C6273">
        <w:rPr>
          <w:szCs w:val="18"/>
        </w:rPr>
        <w:t>płatności wynikającej</w:t>
      </w:r>
      <w:r w:rsidR="00A92DA6" w:rsidRPr="009C6273">
        <w:rPr>
          <w:szCs w:val="18"/>
        </w:rPr>
        <w:t xml:space="preserve"> z </w:t>
      </w:r>
      <w:r w:rsidRPr="009C6273">
        <w:rPr>
          <w:szCs w:val="18"/>
        </w:rPr>
        <w:t>faktury końcowej VAT. Zwrot kaucji</w:t>
      </w:r>
      <w:r w:rsidR="00A92DA6" w:rsidRPr="009C6273">
        <w:rPr>
          <w:szCs w:val="18"/>
        </w:rPr>
        <w:t xml:space="preserve"> w </w:t>
      </w:r>
      <w:r w:rsidRPr="009C6273">
        <w:rPr>
          <w:szCs w:val="18"/>
        </w:rPr>
        <w:t>wysokości zatrzymanego nominału – bez odsetek, nastąpi</w:t>
      </w:r>
      <w:r w:rsidR="00A92DA6" w:rsidRPr="009C6273">
        <w:rPr>
          <w:szCs w:val="18"/>
        </w:rPr>
        <w:t xml:space="preserve"> w </w:t>
      </w:r>
      <w:r w:rsidRPr="009C6273">
        <w:rPr>
          <w:szCs w:val="18"/>
        </w:rPr>
        <w:t>terminie 14 dni</w:t>
      </w:r>
      <w:r w:rsidR="00A92DA6" w:rsidRPr="009C6273">
        <w:rPr>
          <w:szCs w:val="18"/>
        </w:rPr>
        <w:t xml:space="preserve"> od </w:t>
      </w:r>
      <w:r w:rsidRPr="009C6273">
        <w:rPr>
          <w:szCs w:val="18"/>
        </w:rPr>
        <w:t>daty 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której</w:t>
      </w:r>
      <w:r w:rsidR="00A92DA6" w:rsidRPr="009C6273">
        <w:rPr>
          <w:szCs w:val="18"/>
        </w:rPr>
        <w:t xml:space="preserve"> nie </w:t>
      </w:r>
      <w:r w:rsidRPr="009C6273">
        <w:rPr>
          <w:szCs w:val="18"/>
        </w:rPr>
        <w:t>została ujawniona niezgodność usytuowania podlegających odbiorowi urządzeń</w:t>
      </w:r>
      <w:r w:rsidR="00A92DA6" w:rsidRPr="009C6273">
        <w:rPr>
          <w:szCs w:val="18"/>
        </w:rPr>
        <w:t xml:space="preserve"> i </w:t>
      </w:r>
      <w:r w:rsidRPr="009C6273">
        <w:rPr>
          <w:szCs w:val="18"/>
        </w:rPr>
        <w:t>obiektów budowlanych</w:t>
      </w:r>
      <w:r w:rsidR="00A92DA6" w:rsidRPr="009C6273">
        <w:rPr>
          <w:szCs w:val="18"/>
        </w:rPr>
        <w:t xml:space="preserve"> z </w:t>
      </w:r>
      <w:r w:rsidRPr="009C6273">
        <w:rPr>
          <w:szCs w:val="18"/>
        </w:rPr>
        <w:t>dokumentacją projektową</w:t>
      </w:r>
      <w:r w:rsidR="00A92DA6" w:rsidRPr="009C6273">
        <w:rPr>
          <w:szCs w:val="18"/>
        </w:rPr>
        <w:t xml:space="preserve"> i </w:t>
      </w:r>
      <w:r w:rsidRPr="009C6273">
        <w:rPr>
          <w:szCs w:val="18"/>
        </w:rPr>
        <w:t>jej uzgodnieniami. Wykonawca jest zobowiązany</w:t>
      </w:r>
      <w:r w:rsidR="00A92DA6" w:rsidRPr="009C6273">
        <w:rPr>
          <w:szCs w:val="18"/>
        </w:rPr>
        <w:t xml:space="preserve"> do </w:t>
      </w:r>
      <w:r w:rsidRPr="009C6273">
        <w:rPr>
          <w:szCs w:val="18"/>
        </w:rPr>
        <w:t>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terminie</w:t>
      </w:r>
      <w:r w:rsidR="00A92DA6" w:rsidRPr="009C6273">
        <w:rPr>
          <w:szCs w:val="18"/>
        </w:rPr>
        <w:t xml:space="preserve"> do </w:t>
      </w:r>
      <w:r w:rsidRPr="009C6273">
        <w:rPr>
          <w:szCs w:val="18"/>
        </w:rPr>
        <w:t>8 tygodni</w:t>
      </w:r>
      <w:r w:rsidR="00A92DA6" w:rsidRPr="009C6273">
        <w:rPr>
          <w:szCs w:val="18"/>
        </w:rPr>
        <w:t xml:space="preserve"> od </w:t>
      </w:r>
      <w:r w:rsidRPr="009C6273">
        <w:rPr>
          <w:szCs w:val="18"/>
        </w:rPr>
        <w:t>daty odbioru końcowego</w:t>
      </w:r>
      <w:r w:rsidR="000173AC" w:rsidRPr="009C6273">
        <w:rPr>
          <w:szCs w:val="18"/>
        </w:rPr>
        <w:t>,</w:t>
      </w:r>
      <w:r w:rsidR="00A92DA6" w:rsidRPr="009C6273">
        <w:rPr>
          <w:szCs w:val="18"/>
        </w:rPr>
        <w:t xml:space="preserve"> pod </w:t>
      </w:r>
      <w:r w:rsidRPr="009C6273">
        <w:rPr>
          <w:szCs w:val="18"/>
        </w:rPr>
        <w:t>rygorem wykorzystania przez Zamawiającego kaucji</w:t>
      </w:r>
      <w:r w:rsidR="00A92DA6" w:rsidRPr="009C6273">
        <w:rPr>
          <w:szCs w:val="18"/>
        </w:rPr>
        <w:t xml:space="preserve"> na </w:t>
      </w:r>
      <w:r w:rsidRPr="009C6273">
        <w:rPr>
          <w:szCs w:val="18"/>
        </w:rPr>
        <w:t>pokrycie roszczeń wynikających</w:t>
      </w:r>
      <w:r w:rsidR="00A92DA6" w:rsidRPr="009C6273">
        <w:rPr>
          <w:szCs w:val="18"/>
        </w:rPr>
        <w:t xml:space="preserve"> z </w:t>
      </w:r>
      <w:r w:rsidRPr="009C6273">
        <w:rPr>
          <w:szCs w:val="18"/>
        </w:rPr>
        <w:t>tytułu nienależytego wykonania bądź stwierdzenia niewłaściwego wykonania Umowy przez Wykonawcę.</w:t>
      </w:r>
    </w:p>
    <w:bookmarkEnd w:id="12"/>
    <w:p w14:paraId="1E33CBB7" w14:textId="01F3CB62" w:rsidR="002B4603" w:rsidRPr="009C6273" w:rsidRDefault="002B4603" w:rsidP="002221B4">
      <w:pPr>
        <w:pStyle w:val="Styl2"/>
        <w:widowControl/>
        <w:numPr>
          <w:ilvl w:val="0"/>
          <w:numId w:val="56"/>
        </w:numPr>
        <w:spacing w:after="0" w:line="240" w:lineRule="auto"/>
        <w:rPr>
          <w:szCs w:val="18"/>
        </w:rPr>
      </w:pPr>
      <w:r w:rsidRPr="009C6273">
        <w:rPr>
          <w:szCs w:val="18"/>
        </w:rPr>
        <w:t>W związku</w:t>
      </w:r>
      <w:r w:rsidR="00A92DA6" w:rsidRPr="009C6273">
        <w:rPr>
          <w:szCs w:val="18"/>
        </w:rPr>
        <w:t xml:space="preserve"> z </w:t>
      </w:r>
      <w:r w:rsidRPr="009C6273">
        <w:rPr>
          <w:szCs w:val="18"/>
        </w:rPr>
        <w:t>wprowadzeniem u Zamawiającego elektronicznego obiegu dokumentów</w:t>
      </w:r>
      <w:r w:rsidR="00A92DA6" w:rsidRPr="009C6273">
        <w:rPr>
          <w:szCs w:val="18"/>
        </w:rPr>
        <w:t xml:space="preserve"> w </w:t>
      </w:r>
      <w:r w:rsidRPr="009C6273">
        <w:rPr>
          <w:szCs w:val="18"/>
        </w:rPr>
        <w:t>zakresie obsługi faktur zakupowych, Wykonawca zobowiązany jest przesłać faktury wystawione zgodnie</w:t>
      </w:r>
      <w:r w:rsidR="00A92DA6" w:rsidRPr="009C6273">
        <w:rPr>
          <w:szCs w:val="18"/>
        </w:rPr>
        <w:t xml:space="preserve"> z </w:t>
      </w:r>
      <w:r w:rsidRPr="009C6273">
        <w:rPr>
          <w:szCs w:val="18"/>
        </w:rPr>
        <w:t xml:space="preserve">postanowieniami </w:t>
      </w:r>
      <w:r w:rsidR="00D554EA" w:rsidRPr="009C6273">
        <w:rPr>
          <w:szCs w:val="18"/>
        </w:rPr>
        <w:t>Umowy</w:t>
      </w:r>
      <w:r w:rsidR="0078126B" w:rsidRPr="009C6273">
        <w:rPr>
          <w:szCs w:val="18"/>
        </w:rPr>
        <w:t>:</w:t>
      </w:r>
    </w:p>
    <w:p w14:paraId="7A677DD6" w14:textId="40E77CCF" w:rsidR="0078126B" w:rsidRPr="009C6273" w:rsidRDefault="0078126B" w:rsidP="00AE678D">
      <w:pPr>
        <w:pStyle w:val="IIUstp"/>
        <w:widowControl/>
        <w:numPr>
          <w:ilvl w:val="0"/>
          <w:numId w:val="10"/>
        </w:numPr>
        <w:spacing w:after="0"/>
        <w:ind w:left="709"/>
        <w:rPr>
          <w:sz w:val="18"/>
          <w:szCs w:val="18"/>
        </w:rPr>
      </w:pPr>
      <w:r w:rsidRPr="009C6273">
        <w:rPr>
          <w:sz w:val="18"/>
          <w:szCs w:val="18"/>
        </w:rPr>
        <w:t>w formie papierowej</w:t>
      </w:r>
      <w:r w:rsidR="00A92DA6" w:rsidRPr="009C6273">
        <w:rPr>
          <w:sz w:val="18"/>
          <w:szCs w:val="18"/>
        </w:rPr>
        <w:t xml:space="preserve"> na </w:t>
      </w:r>
      <w:r w:rsidRPr="009C6273">
        <w:rPr>
          <w:sz w:val="18"/>
          <w:szCs w:val="18"/>
        </w:rPr>
        <w:t xml:space="preserve">adres: </w:t>
      </w:r>
    </w:p>
    <w:p w14:paraId="6F537D7D" w14:textId="1050C2C5" w:rsidR="0078126B" w:rsidRPr="009C6273" w:rsidRDefault="0078126B" w:rsidP="006E1ECE">
      <w:pPr>
        <w:widowControl/>
        <w:spacing w:line="240" w:lineRule="auto"/>
        <w:ind w:left="709"/>
        <w:jc w:val="center"/>
        <w:rPr>
          <w:rFonts w:ascii="Arial" w:hAnsi="Arial" w:cs="Arial"/>
          <w:b/>
          <w:i/>
          <w:sz w:val="18"/>
          <w:szCs w:val="18"/>
        </w:rPr>
      </w:pPr>
      <w:proofErr w:type="spellStart"/>
      <w:r w:rsidRPr="009C6273">
        <w:rPr>
          <w:rFonts w:ascii="Arial" w:hAnsi="Arial" w:cs="Arial"/>
          <w:b/>
          <w:i/>
          <w:sz w:val="18"/>
          <w:szCs w:val="18"/>
        </w:rPr>
        <w:t>ArchiDoc</w:t>
      </w:r>
      <w:proofErr w:type="spellEnd"/>
      <w:r w:rsidRPr="009C6273">
        <w:rPr>
          <w:rFonts w:ascii="Arial" w:hAnsi="Arial" w:cs="Arial"/>
          <w:b/>
          <w:i/>
          <w:sz w:val="18"/>
          <w:szCs w:val="18"/>
        </w:rPr>
        <w:t xml:space="preserve"> S.A.</w:t>
      </w:r>
    </w:p>
    <w:p w14:paraId="71022343" w14:textId="6A77BEED"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 xml:space="preserve">ul. </w:t>
      </w:r>
      <w:proofErr w:type="spellStart"/>
      <w:r w:rsidRPr="009C6273">
        <w:rPr>
          <w:rFonts w:ascii="Arial" w:hAnsi="Arial" w:cs="Arial"/>
          <w:b/>
          <w:i/>
          <w:sz w:val="18"/>
          <w:szCs w:val="18"/>
        </w:rPr>
        <w:t>Niedźwiedziniec</w:t>
      </w:r>
      <w:proofErr w:type="spellEnd"/>
      <w:r w:rsidRPr="009C6273">
        <w:rPr>
          <w:rFonts w:ascii="Arial" w:hAnsi="Arial" w:cs="Arial"/>
          <w:b/>
          <w:i/>
          <w:sz w:val="18"/>
          <w:szCs w:val="18"/>
        </w:rPr>
        <w:t xml:space="preserve"> 10</w:t>
      </w:r>
    </w:p>
    <w:p w14:paraId="7A0FAF1B" w14:textId="0EE46BBC"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41-506 Chorzów</w:t>
      </w:r>
    </w:p>
    <w:p w14:paraId="46BDA30F" w14:textId="3E1C042D" w:rsidR="0078126B" w:rsidRPr="009C6273" w:rsidRDefault="0078126B" w:rsidP="006E1ECE">
      <w:pPr>
        <w:widowControl/>
        <w:spacing w:line="240" w:lineRule="auto"/>
        <w:ind w:left="709"/>
        <w:jc w:val="center"/>
        <w:rPr>
          <w:rFonts w:ascii="Arial" w:hAnsi="Arial" w:cs="Arial"/>
          <w:b/>
          <w:sz w:val="18"/>
          <w:szCs w:val="18"/>
        </w:rPr>
      </w:pPr>
      <w:r w:rsidRPr="00BD5015">
        <w:rPr>
          <w:rFonts w:ascii="Arial" w:hAnsi="Arial"/>
          <w:b/>
          <w:i/>
          <w:sz w:val="18"/>
        </w:rPr>
        <w:t>dot. PGE</w:t>
      </w:r>
    </w:p>
    <w:p w14:paraId="742540DA" w14:textId="247D6165"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2FF40380" w14:textId="1E8E7481" w:rsidR="0078126B" w:rsidRPr="009C6273" w:rsidRDefault="0078126B" w:rsidP="00AE678D">
      <w:pPr>
        <w:pStyle w:val="IIUstp"/>
        <w:widowControl/>
        <w:numPr>
          <w:ilvl w:val="0"/>
          <w:numId w:val="10"/>
        </w:numPr>
        <w:spacing w:after="0"/>
        <w:rPr>
          <w:sz w:val="18"/>
          <w:szCs w:val="18"/>
        </w:rPr>
      </w:pPr>
      <w:r w:rsidRPr="009C6273">
        <w:rPr>
          <w:sz w:val="18"/>
          <w:szCs w:val="18"/>
        </w:rPr>
        <w:t xml:space="preserve">w formie elektronicznej </w:t>
      </w:r>
      <w:r w:rsidR="00CE3992">
        <w:rPr>
          <w:sz w:val="18"/>
          <w:szCs w:val="18"/>
        </w:rPr>
        <w:t>–</w:t>
      </w:r>
      <w:r w:rsidR="00A92DA6" w:rsidRPr="009C6273">
        <w:rPr>
          <w:sz w:val="18"/>
          <w:szCs w:val="18"/>
        </w:rPr>
        <w:t xml:space="preserve"> na </w:t>
      </w:r>
      <w:r w:rsidRPr="009C6273">
        <w:rPr>
          <w:sz w:val="18"/>
          <w:szCs w:val="18"/>
        </w:rPr>
        <w:t xml:space="preserve">adres poczty elektronicznej: </w:t>
      </w:r>
      <w:hyperlink r:id="rId15" w:history="1">
        <w:r w:rsidRPr="009C6273">
          <w:rPr>
            <w:rStyle w:val="Hipercze"/>
            <w:b/>
            <w:color w:val="auto"/>
            <w:sz w:val="18"/>
            <w:szCs w:val="18"/>
          </w:rPr>
          <w:t>efaktura.pge-dystrybucja@archidoc.pl</w:t>
        </w:r>
      </w:hyperlink>
      <w:r w:rsidRPr="009C6273">
        <w:rPr>
          <w:b/>
          <w:sz w:val="18"/>
          <w:szCs w:val="18"/>
        </w:rPr>
        <w:t xml:space="preserve"> </w:t>
      </w:r>
      <w:r w:rsidR="002034FC">
        <w:rPr>
          <w:sz w:val="18"/>
          <w:szCs w:val="18"/>
        </w:rPr>
        <w:t>–</w:t>
      </w:r>
      <w:r w:rsidR="00A92DA6" w:rsidRPr="009C6273">
        <w:rPr>
          <w:sz w:val="18"/>
          <w:szCs w:val="18"/>
        </w:rPr>
        <w:t xml:space="preserve"> pod </w:t>
      </w:r>
      <w:r w:rsidRPr="009C6273">
        <w:rPr>
          <w:sz w:val="18"/>
          <w:szCs w:val="18"/>
        </w:rPr>
        <w:t>warunkiem uzyskania uprzedniej</w:t>
      </w:r>
      <w:r w:rsidR="00A92DA6" w:rsidRPr="009C6273">
        <w:rPr>
          <w:sz w:val="18"/>
          <w:szCs w:val="18"/>
        </w:rPr>
        <w:t xml:space="preserve"> i </w:t>
      </w:r>
      <w:r w:rsidRPr="009C6273">
        <w:rPr>
          <w:sz w:val="18"/>
          <w:szCs w:val="18"/>
        </w:rPr>
        <w:t>odrębnej zgody</w:t>
      </w:r>
      <w:r w:rsidR="00E40975" w:rsidRPr="009C6273">
        <w:rPr>
          <w:sz w:val="18"/>
          <w:szCs w:val="18"/>
        </w:rPr>
        <w:t xml:space="preserve"> </w:t>
      </w:r>
      <w:r w:rsidRPr="009C6273">
        <w:rPr>
          <w:sz w:val="18"/>
          <w:szCs w:val="18"/>
        </w:rPr>
        <w:t>Zamawiającego</w:t>
      </w:r>
      <w:r w:rsidR="00A92DA6" w:rsidRPr="009C6273">
        <w:rPr>
          <w:sz w:val="18"/>
          <w:szCs w:val="18"/>
        </w:rPr>
        <w:t xml:space="preserve"> dla </w:t>
      </w:r>
      <w:r w:rsidRPr="009C6273">
        <w:rPr>
          <w:sz w:val="18"/>
          <w:szCs w:val="18"/>
        </w:rPr>
        <w:t>stosowania faktur</w:t>
      </w:r>
      <w:r w:rsidR="00A92DA6" w:rsidRPr="009C6273">
        <w:rPr>
          <w:sz w:val="18"/>
          <w:szCs w:val="18"/>
        </w:rPr>
        <w:t xml:space="preserve"> w </w:t>
      </w:r>
      <w:r w:rsidRPr="009C6273">
        <w:rPr>
          <w:sz w:val="18"/>
          <w:szCs w:val="18"/>
        </w:rPr>
        <w:t>formie elektronicznej. Zamawiający</w:t>
      </w:r>
      <w:r w:rsidR="00A92DA6" w:rsidRPr="009C6273">
        <w:rPr>
          <w:sz w:val="18"/>
          <w:szCs w:val="18"/>
        </w:rPr>
        <w:t xml:space="preserve"> w </w:t>
      </w:r>
      <w:r w:rsidRPr="009C6273">
        <w:rPr>
          <w:sz w:val="18"/>
          <w:szCs w:val="18"/>
        </w:rPr>
        <w:t>każdej chwili może wycofać</w:t>
      </w:r>
      <w:r w:rsidR="00E40975" w:rsidRPr="009C6273">
        <w:rPr>
          <w:sz w:val="18"/>
          <w:szCs w:val="18"/>
        </w:rPr>
        <w:t xml:space="preserve"> </w:t>
      </w:r>
      <w:r w:rsidRPr="009C6273">
        <w:rPr>
          <w:sz w:val="18"/>
          <w:szCs w:val="18"/>
        </w:rPr>
        <w:t>akceptację</w:t>
      </w:r>
      <w:r w:rsidR="00A92DA6" w:rsidRPr="009C6273">
        <w:rPr>
          <w:sz w:val="18"/>
          <w:szCs w:val="18"/>
        </w:rPr>
        <w:t xml:space="preserve"> na </w:t>
      </w:r>
      <w:r w:rsidRPr="009C6273">
        <w:rPr>
          <w:sz w:val="18"/>
          <w:szCs w:val="18"/>
        </w:rPr>
        <w:t>wystawianie</w:t>
      </w:r>
      <w:r w:rsidR="00A92DA6" w:rsidRPr="009C6273">
        <w:rPr>
          <w:sz w:val="18"/>
          <w:szCs w:val="18"/>
        </w:rPr>
        <w:t xml:space="preserve"> i </w:t>
      </w:r>
      <w:r w:rsidRPr="009C6273">
        <w:rPr>
          <w:sz w:val="18"/>
          <w:szCs w:val="18"/>
        </w:rPr>
        <w:t>przesyłanie faktur</w:t>
      </w:r>
      <w:r w:rsidR="00A92DA6" w:rsidRPr="009C6273">
        <w:rPr>
          <w:sz w:val="18"/>
          <w:szCs w:val="18"/>
        </w:rPr>
        <w:t xml:space="preserve"> w </w:t>
      </w:r>
      <w:r w:rsidRPr="009C6273">
        <w:rPr>
          <w:sz w:val="18"/>
          <w:szCs w:val="18"/>
        </w:rPr>
        <w:t>formie elektronicznej. Wymogu uzyskania zgody Zamawiającego</w:t>
      </w:r>
      <w:r w:rsidR="00A92DA6" w:rsidRPr="009C6273">
        <w:rPr>
          <w:sz w:val="18"/>
          <w:szCs w:val="18"/>
        </w:rPr>
        <w:t xml:space="preserve"> nie </w:t>
      </w:r>
      <w:r w:rsidRPr="009C6273">
        <w:rPr>
          <w:sz w:val="18"/>
          <w:szCs w:val="18"/>
        </w:rPr>
        <w:t>stosuje się wobec faktur elektronicznych, których przyjęcie przez Zamawiającego jest</w:t>
      </w:r>
      <w:r w:rsidR="00E40975" w:rsidRPr="009C6273">
        <w:rPr>
          <w:sz w:val="18"/>
          <w:szCs w:val="18"/>
        </w:rPr>
        <w:t xml:space="preserve"> </w:t>
      </w:r>
      <w:r w:rsidRPr="009C6273">
        <w:rPr>
          <w:sz w:val="18"/>
          <w:szCs w:val="18"/>
        </w:rPr>
        <w:t>obowiązkiem wynikającym</w:t>
      </w:r>
      <w:r w:rsidR="00A92DA6" w:rsidRPr="009C6273">
        <w:rPr>
          <w:sz w:val="18"/>
          <w:szCs w:val="18"/>
        </w:rPr>
        <w:t xml:space="preserve"> z </w:t>
      </w:r>
      <w:r w:rsidRPr="009C6273">
        <w:rPr>
          <w:sz w:val="18"/>
          <w:szCs w:val="18"/>
        </w:rPr>
        <w:t xml:space="preserve">powszechnie obowiązujących przepisów prawa, </w:t>
      </w:r>
    </w:p>
    <w:p w14:paraId="3F371347" w14:textId="76419F67"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3EEB5319" w14:textId="0882A532" w:rsidR="0078126B" w:rsidRPr="009C6273" w:rsidRDefault="0078126B" w:rsidP="00AE678D">
      <w:pPr>
        <w:pStyle w:val="IIUstp"/>
        <w:widowControl/>
        <w:numPr>
          <w:ilvl w:val="0"/>
          <w:numId w:val="10"/>
        </w:numPr>
        <w:spacing w:after="0"/>
        <w:rPr>
          <w:sz w:val="18"/>
          <w:szCs w:val="18"/>
        </w:rPr>
      </w:pPr>
      <w:r w:rsidRPr="009C6273">
        <w:rPr>
          <w:sz w:val="18"/>
          <w:szCs w:val="18"/>
        </w:rPr>
        <w:t>w formie ustrukturyzowanej faktury elektronicznej</w:t>
      </w:r>
      <w:r w:rsidR="00A92DA6" w:rsidRPr="009C6273">
        <w:rPr>
          <w:sz w:val="18"/>
          <w:szCs w:val="18"/>
        </w:rPr>
        <w:t xml:space="preserve"> za </w:t>
      </w:r>
      <w:r w:rsidRPr="009C6273">
        <w:rPr>
          <w:sz w:val="18"/>
          <w:szCs w:val="18"/>
        </w:rPr>
        <w:t>pośrednictwem platformy elektronicznego fakturowania, zgodnie</w:t>
      </w:r>
      <w:r w:rsidR="00A92DA6" w:rsidRPr="009C6273">
        <w:rPr>
          <w:sz w:val="18"/>
          <w:szCs w:val="18"/>
        </w:rPr>
        <w:t xml:space="preserve"> z </w:t>
      </w:r>
      <w:r w:rsidRPr="009C6273">
        <w:rPr>
          <w:sz w:val="18"/>
          <w:szCs w:val="18"/>
        </w:rPr>
        <w:t>ustawą</w:t>
      </w:r>
      <w:r w:rsidR="00A92DA6" w:rsidRPr="009C6273">
        <w:rPr>
          <w:sz w:val="18"/>
          <w:szCs w:val="18"/>
        </w:rPr>
        <w:t xml:space="preserve"> z </w:t>
      </w:r>
      <w:r w:rsidRPr="009C6273">
        <w:rPr>
          <w:sz w:val="18"/>
          <w:szCs w:val="18"/>
        </w:rPr>
        <w:t>dnia 9 listopada</w:t>
      </w:r>
      <w:r w:rsidR="007F6D43" w:rsidRPr="009C6273">
        <w:rPr>
          <w:sz w:val="18"/>
          <w:szCs w:val="18"/>
        </w:rPr>
        <w:t xml:space="preserve"> </w:t>
      </w:r>
      <w:r w:rsidRPr="009C6273">
        <w:rPr>
          <w:sz w:val="18"/>
          <w:szCs w:val="18"/>
        </w:rPr>
        <w:t>2018 r.</w:t>
      </w:r>
      <w:r w:rsidR="00A92DA6" w:rsidRPr="009C6273">
        <w:rPr>
          <w:sz w:val="18"/>
          <w:szCs w:val="18"/>
        </w:rPr>
        <w:t xml:space="preserve"> o </w:t>
      </w:r>
      <w:r w:rsidRPr="009C6273">
        <w:rPr>
          <w:sz w:val="18"/>
          <w:szCs w:val="18"/>
        </w:rPr>
        <w:t>elektronicznym fakturowaniu</w:t>
      </w:r>
      <w:r w:rsidR="00A92DA6" w:rsidRPr="009C6273">
        <w:rPr>
          <w:sz w:val="18"/>
          <w:szCs w:val="18"/>
        </w:rPr>
        <w:t xml:space="preserve"> w </w:t>
      </w:r>
      <w:r w:rsidRPr="009C6273">
        <w:rPr>
          <w:sz w:val="18"/>
          <w:szCs w:val="18"/>
        </w:rPr>
        <w:t>zamówieniach publicznych, koncesjach</w:t>
      </w:r>
      <w:r w:rsidR="00A92DA6" w:rsidRPr="009C6273">
        <w:rPr>
          <w:sz w:val="18"/>
          <w:szCs w:val="18"/>
        </w:rPr>
        <w:t xml:space="preserve"> na </w:t>
      </w:r>
      <w:r w:rsidRPr="009C6273">
        <w:rPr>
          <w:sz w:val="18"/>
          <w:szCs w:val="18"/>
        </w:rPr>
        <w:t>roboty budowlane</w:t>
      </w:r>
      <w:r w:rsidR="00A92DA6" w:rsidRPr="009C6273">
        <w:rPr>
          <w:sz w:val="18"/>
          <w:szCs w:val="18"/>
        </w:rPr>
        <w:t xml:space="preserve"> lub </w:t>
      </w:r>
      <w:r w:rsidRPr="009C6273">
        <w:rPr>
          <w:sz w:val="18"/>
          <w:szCs w:val="18"/>
        </w:rPr>
        <w:t>usługi oraz partnerstwie publiczno-prywatnym</w:t>
      </w:r>
      <w:r w:rsidR="000173AC" w:rsidRPr="009C6273">
        <w:rPr>
          <w:sz w:val="18"/>
          <w:szCs w:val="18"/>
        </w:rPr>
        <w:t xml:space="preserve"> (</w:t>
      </w:r>
      <w:proofErr w:type="spellStart"/>
      <w:r w:rsidR="000173AC" w:rsidRPr="009C6273">
        <w:rPr>
          <w:sz w:val="18"/>
          <w:szCs w:val="18"/>
        </w:rPr>
        <w:t>t.j</w:t>
      </w:r>
      <w:proofErr w:type="spellEnd"/>
      <w:r w:rsidR="000173AC" w:rsidRPr="009C6273">
        <w:rPr>
          <w:sz w:val="18"/>
          <w:szCs w:val="18"/>
        </w:rPr>
        <w:t>. Dz.U. 2020</w:t>
      </w:r>
      <w:r w:rsidR="00CE3992">
        <w:rPr>
          <w:sz w:val="18"/>
          <w:szCs w:val="18"/>
        </w:rPr>
        <w:t>,</w:t>
      </w:r>
      <w:r w:rsidR="000173AC" w:rsidRPr="009C6273">
        <w:rPr>
          <w:sz w:val="18"/>
          <w:szCs w:val="18"/>
        </w:rPr>
        <w:t xml:space="preserve"> poz. 1666</w:t>
      </w:r>
      <w:r w:rsidR="002034FC">
        <w:rPr>
          <w:sz w:val="18"/>
          <w:szCs w:val="18"/>
        </w:rPr>
        <w:t xml:space="preserve">, z </w:t>
      </w:r>
      <w:proofErr w:type="spellStart"/>
      <w:r w:rsidR="002034FC">
        <w:rPr>
          <w:sz w:val="18"/>
          <w:szCs w:val="18"/>
        </w:rPr>
        <w:t>późn</w:t>
      </w:r>
      <w:proofErr w:type="spellEnd"/>
      <w:r w:rsidR="002034FC">
        <w:rPr>
          <w:sz w:val="18"/>
          <w:szCs w:val="18"/>
        </w:rPr>
        <w:t>. zm.</w:t>
      </w:r>
      <w:r w:rsidR="000173AC" w:rsidRPr="009C6273">
        <w:rPr>
          <w:sz w:val="18"/>
          <w:szCs w:val="18"/>
        </w:rPr>
        <w:t>)</w:t>
      </w:r>
      <w:r w:rsidRPr="009C6273">
        <w:rPr>
          <w:sz w:val="18"/>
          <w:szCs w:val="18"/>
        </w:rPr>
        <w:t xml:space="preserve"> –</w:t>
      </w:r>
      <w:r w:rsidR="00A92DA6" w:rsidRPr="009C6273">
        <w:rPr>
          <w:sz w:val="18"/>
          <w:szCs w:val="18"/>
        </w:rPr>
        <w:t xml:space="preserve"> na </w:t>
      </w:r>
      <w:r w:rsidRPr="009C6273">
        <w:rPr>
          <w:sz w:val="18"/>
          <w:szCs w:val="18"/>
        </w:rPr>
        <w:t>konto Zamawiającego</w:t>
      </w:r>
      <w:r w:rsidR="00A92DA6" w:rsidRPr="009C6273">
        <w:rPr>
          <w:sz w:val="18"/>
          <w:szCs w:val="18"/>
        </w:rPr>
        <w:t xml:space="preserve"> na </w:t>
      </w:r>
      <w:r w:rsidRPr="009C6273">
        <w:rPr>
          <w:sz w:val="18"/>
          <w:szCs w:val="18"/>
        </w:rPr>
        <w:t>w/w platformie – rodzaj adresu PEF: NIP, numer adresu PEF: 9462593855.</w:t>
      </w:r>
    </w:p>
    <w:p w14:paraId="0034C4D4" w14:textId="77777777" w:rsidR="002034FC" w:rsidRPr="00842214" w:rsidRDefault="002034FC" w:rsidP="002034FC">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Pr="00842214">
        <w:rPr>
          <w:rFonts w:ascii="Arial" w:hAnsi="Arial" w:cs="Arial"/>
          <w:sz w:val="18"/>
          <w:szCs w:val="18"/>
        </w:rPr>
        <w:t>.</w:t>
      </w:r>
    </w:p>
    <w:p w14:paraId="30317768" w14:textId="34FE8505" w:rsidR="000D1730" w:rsidRPr="009C6273" w:rsidRDefault="00D554EA" w:rsidP="002221B4">
      <w:pPr>
        <w:pStyle w:val="Styl2"/>
        <w:widowControl/>
        <w:numPr>
          <w:ilvl w:val="0"/>
          <w:numId w:val="56"/>
        </w:numPr>
        <w:spacing w:after="0" w:line="240" w:lineRule="auto"/>
        <w:rPr>
          <w:szCs w:val="18"/>
        </w:rPr>
      </w:pPr>
      <w:r w:rsidRPr="009C6273">
        <w:rPr>
          <w:szCs w:val="18"/>
        </w:rPr>
        <w:t>W przypadku Wykonawcy zagranicznego</w:t>
      </w:r>
      <w:r w:rsidR="000173AC" w:rsidRPr="009C6273">
        <w:rPr>
          <w:szCs w:val="18"/>
        </w:rPr>
        <w:t>,</w:t>
      </w:r>
      <w:r w:rsidRPr="009C6273">
        <w:rPr>
          <w:szCs w:val="18"/>
        </w:rPr>
        <w:t xml:space="preserve"> niebędącego podatnikiem VAT według obowiązującego</w:t>
      </w:r>
      <w:r w:rsidR="00A92DA6" w:rsidRPr="009C6273">
        <w:rPr>
          <w:szCs w:val="18"/>
        </w:rPr>
        <w:t xml:space="preserve"> w </w:t>
      </w:r>
      <w:r w:rsidRPr="009C6273">
        <w:rPr>
          <w:szCs w:val="18"/>
        </w:rPr>
        <w:t>tym zakresie prawa polskiego, kwota należnego podatku VAT zostanie rozliczona</w:t>
      </w:r>
      <w:r w:rsidR="00A92DA6" w:rsidRPr="009C6273">
        <w:rPr>
          <w:szCs w:val="18"/>
        </w:rPr>
        <w:t xml:space="preserve"> z </w:t>
      </w:r>
      <w:r w:rsidRPr="009C6273">
        <w:rPr>
          <w:szCs w:val="18"/>
        </w:rPr>
        <w:t>Urzędem Skarbo</w:t>
      </w:r>
      <w:r w:rsidR="002034FC">
        <w:rPr>
          <w:szCs w:val="18"/>
        </w:rPr>
        <w:t>wym przez Zamawiającego</w:t>
      </w:r>
      <w:r w:rsidR="00CE3992">
        <w:rPr>
          <w:szCs w:val="18"/>
        </w:rPr>
        <w:t>,</w:t>
      </w:r>
      <w:r w:rsidR="002034FC">
        <w:rPr>
          <w:szCs w:val="18"/>
        </w:rPr>
        <w:t xml:space="preserve"> zgodnie</w:t>
      </w:r>
      <w:r w:rsidR="00A92DA6" w:rsidRPr="009C6273">
        <w:rPr>
          <w:szCs w:val="18"/>
        </w:rPr>
        <w:t xml:space="preserve"> z </w:t>
      </w:r>
      <w:r w:rsidRPr="009C6273">
        <w:rPr>
          <w:szCs w:val="18"/>
        </w:rPr>
        <w:t>obowiązującym prawem polskim.</w:t>
      </w:r>
    </w:p>
    <w:p w14:paraId="68EF56E0" w14:textId="096A593D" w:rsidR="0072247E" w:rsidRPr="009C6273" w:rsidRDefault="00D554EA" w:rsidP="002221B4">
      <w:pPr>
        <w:pStyle w:val="Styl2"/>
        <w:widowControl/>
        <w:numPr>
          <w:ilvl w:val="0"/>
          <w:numId w:val="56"/>
        </w:numPr>
        <w:spacing w:after="0" w:line="240" w:lineRule="auto"/>
        <w:rPr>
          <w:szCs w:val="18"/>
        </w:rPr>
      </w:pPr>
      <w:r w:rsidRPr="009C6273">
        <w:rPr>
          <w:szCs w:val="18"/>
        </w:rPr>
        <w:lastRenderedPageBreak/>
        <w:t>Jeśli Wykonawca działa</w:t>
      </w:r>
      <w:r w:rsidR="00A92DA6" w:rsidRPr="009C6273">
        <w:rPr>
          <w:szCs w:val="18"/>
        </w:rPr>
        <w:t xml:space="preserve"> w</w:t>
      </w:r>
      <w:r w:rsidRPr="009C6273">
        <w:rPr>
          <w:szCs w:val="18"/>
        </w:rPr>
        <w:t xml:space="preserve"> Umowie</w:t>
      </w:r>
      <w:r w:rsidR="00A92DA6" w:rsidRPr="009C6273">
        <w:rPr>
          <w:szCs w:val="18"/>
        </w:rPr>
        <w:t xml:space="preserve"> w </w:t>
      </w:r>
      <w:r w:rsidRPr="009C6273">
        <w:rPr>
          <w:szCs w:val="18"/>
        </w:rPr>
        <w:t>ramach konsorcjum, faktury wystawiane są</w:t>
      </w:r>
      <w:r w:rsidR="00A92DA6" w:rsidRPr="009C6273">
        <w:rPr>
          <w:szCs w:val="18"/>
        </w:rPr>
        <w:t xml:space="preserve"> w </w:t>
      </w:r>
      <w:r w:rsidRPr="009C6273">
        <w:rPr>
          <w:szCs w:val="18"/>
        </w:rPr>
        <w:t>imieniu Wykonawcy przez lidera Konsorcjum. Faktury wystawiane są</w:t>
      </w:r>
      <w:r w:rsidR="00A92DA6" w:rsidRPr="009C6273">
        <w:rPr>
          <w:szCs w:val="18"/>
        </w:rPr>
        <w:t xml:space="preserve"> w </w:t>
      </w:r>
      <w:r w:rsidRPr="009C6273">
        <w:rPr>
          <w:szCs w:val="18"/>
        </w:rPr>
        <w:t>złotych polskich</w:t>
      </w:r>
      <w:r w:rsidR="00554527" w:rsidRPr="009C6273">
        <w:rPr>
          <w:szCs w:val="18"/>
        </w:rPr>
        <w:t>.</w:t>
      </w:r>
    </w:p>
    <w:p w14:paraId="552A3B7D" w14:textId="76145C9C" w:rsidR="00781A14" w:rsidRPr="009C6273" w:rsidRDefault="00781A14" w:rsidP="002221B4">
      <w:pPr>
        <w:pStyle w:val="Styl2"/>
        <w:widowControl/>
        <w:numPr>
          <w:ilvl w:val="0"/>
          <w:numId w:val="56"/>
        </w:numPr>
        <w:spacing w:after="0" w:line="240" w:lineRule="auto"/>
        <w:rPr>
          <w:szCs w:val="18"/>
        </w:rPr>
      </w:pPr>
      <w:r w:rsidRPr="009C6273">
        <w:rPr>
          <w:szCs w:val="18"/>
        </w:rPr>
        <w:t>Zapłata należności będzie dokonana przelewem bankowym</w:t>
      </w:r>
      <w:r w:rsidR="00A92DA6" w:rsidRPr="009C6273">
        <w:rPr>
          <w:szCs w:val="18"/>
        </w:rPr>
        <w:t xml:space="preserve"> na </w:t>
      </w:r>
      <w:r w:rsidRPr="009C6273">
        <w:rPr>
          <w:szCs w:val="18"/>
        </w:rPr>
        <w:t>rachunek wskazany</w:t>
      </w:r>
      <w:r w:rsidR="00A92DA6" w:rsidRPr="009C6273">
        <w:rPr>
          <w:szCs w:val="18"/>
        </w:rPr>
        <w:t xml:space="preserve"> w </w:t>
      </w:r>
      <w:r w:rsidRPr="009C6273">
        <w:rPr>
          <w:szCs w:val="18"/>
        </w:rPr>
        <w:t>fakturze</w:t>
      </w:r>
      <w:r w:rsidR="00A92DA6" w:rsidRPr="009C6273">
        <w:rPr>
          <w:szCs w:val="18"/>
        </w:rPr>
        <w:t xml:space="preserve"> i </w:t>
      </w:r>
      <w:r w:rsidRPr="009C6273">
        <w:rPr>
          <w:szCs w:val="18"/>
        </w:rPr>
        <w:t xml:space="preserve">zgłoszony przez </w:t>
      </w:r>
      <w:r w:rsidR="009117D7" w:rsidRPr="009C6273">
        <w:rPr>
          <w:szCs w:val="18"/>
        </w:rPr>
        <w:t>W</w:t>
      </w:r>
      <w:r w:rsidRPr="009C6273">
        <w:rPr>
          <w:szCs w:val="18"/>
        </w:rPr>
        <w:t>ykonawcę właściwemu naczelnikowi urzędu skarbowego zgodnie</w:t>
      </w:r>
      <w:r w:rsidR="00A92DA6" w:rsidRPr="009C6273">
        <w:rPr>
          <w:szCs w:val="18"/>
        </w:rPr>
        <w:t xml:space="preserve"> z </w:t>
      </w:r>
      <w:r w:rsidRPr="009C6273">
        <w:rPr>
          <w:szCs w:val="18"/>
        </w:rPr>
        <w:t>art. 5</w:t>
      </w:r>
      <w:r w:rsidR="00A92DA6" w:rsidRPr="009C6273">
        <w:rPr>
          <w:szCs w:val="18"/>
        </w:rPr>
        <w:t xml:space="preserve"> i </w:t>
      </w:r>
      <w:r w:rsidRPr="009C6273">
        <w:rPr>
          <w:szCs w:val="18"/>
        </w:rPr>
        <w:t>9 ustawy</w:t>
      </w:r>
      <w:r w:rsidR="00A92DA6" w:rsidRPr="009C6273">
        <w:rPr>
          <w:szCs w:val="18"/>
        </w:rPr>
        <w:t xml:space="preserve"> z </w:t>
      </w:r>
      <w:r w:rsidRPr="009C6273">
        <w:rPr>
          <w:szCs w:val="18"/>
        </w:rPr>
        <w:t>dnia 13 października 1995 r.</w:t>
      </w:r>
      <w:r w:rsidR="00A92DA6" w:rsidRPr="009C6273">
        <w:rPr>
          <w:szCs w:val="18"/>
        </w:rPr>
        <w:t xml:space="preserve"> o </w:t>
      </w:r>
      <w:r w:rsidRPr="009C6273">
        <w:rPr>
          <w:szCs w:val="18"/>
        </w:rPr>
        <w:t>zasadach ewidencji</w:t>
      </w:r>
      <w:r w:rsidR="00A92DA6" w:rsidRPr="009C6273">
        <w:rPr>
          <w:szCs w:val="18"/>
        </w:rPr>
        <w:t xml:space="preserve"> i </w:t>
      </w:r>
      <w:r w:rsidRPr="009C6273">
        <w:rPr>
          <w:szCs w:val="18"/>
        </w:rPr>
        <w:t>identyfikacji podatników</w:t>
      </w:r>
      <w:r w:rsidR="00A92DA6" w:rsidRPr="009C6273">
        <w:rPr>
          <w:szCs w:val="18"/>
        </w:rPr>
        <w:t xml:space="preserve"> i </w:t>
      </w:r>
      <w:r w:rsidRPr="009C6273">
        <w:rPr>
          <w:szCs w:val="18"/>
        </w:rPr>
        <w:t>płatników</w:t>
      </w:r>
      <w:r w:rsidR="000173AC" w:rsidRPr="009C6273">
        <w:rPr>
          <w:szCs w:val="18"/>
        </w:rPr>
        <w:t xml:space="preserve"> (</w:t>
      </w:r>
      <w:proofErr w:type="spellStart"/>
      <w:r w:rsidR="000173AC" w:rsidRPr="009C6273">
        <w:rPr>
          <w:szCs w:val="18"/>
        </w:rPr>
        <w:t>t.j</w:t>
      </w:r>
      <w:proofErr w:type="spellEnd"/>
      <w:r w:rsidR="000173AC" w:rsidRPr="009C6273">
        <w:rPr>
          <w:szCs w:val="18"/>
        </w:rPr>
        <w:t>. Dz.U.</w:t>
      </w:r>
      <w:r w:rsidR="00CE3992">
        <w:rPr>
          <w:szCs w:val="18"/>
        </w:rPr>
        <w:t xml:space="preserve"> 2024, poz. 375</w:t>
      </w:r>
      <w:r w:rsidR="002034FC">
        <w:rPr>
          <w:szCs w:val="18"/>
        </w:rPr>
        <w:t xml:space="preserve">, z </w:t>
      </w:r>
      <w:proofErr w:type="spellStart"/>
      <w:r w:rsidR="002034FC">
        <w:rPr>
          <w:szCs w:val="18"/>
        </w:rPr>
        <w:t>późn</w:t>
      </w:r>
      <w:proofErr w:type="spellEnd"/>
      <w:r w:rsidR="002034FC">
        <w:rPr>
          <w:szCs w:val="18"/>
        </w:rPr>
        <w:t>. zm.</w:t>
      </w:r>
      <w:r w:rsidR="000173AC" w:rsidRPr="009C6273">
        <w:rPr>
          <w:szCs w:val="18"/>
        </w:rPr>
        <w:t>)</w:t>
      </w:r>
      <w:r w:rsidR="00C00210" w:rsidRPr="009C6273">
        <w:rPr>
          <w:szCs w:val="18"/>
        </w:rPr>
        <w:t>.</w:t>
      </w:r>
    </w:p>
    <w:p w14:paraId="21CBD72B" w14:textId="321CDFBC" w:rsidR="0072247E" w:rsidRPr="009C6273" w:rsidRDefault="00D554EA" w:rsidP="002221B4">
      <w:pPr>
        <w:pStyle w:val="Styl2"/>
        <w:widowControl/>
        <w:numPr>
          <w:ilvl w:val="0"/>
          <w:numId w:val="56"/>
        </w:numPr>
        <w:spacing w:after="0" w:line="240" w:lineRule="auto"/>
        <w:rPr>
          <w:szCs w:val="18"/>
        </w:rPr>
      </w:pPr>
      <w:r w:rsidRPr="009C6273">
        <w:rPr>
          <w:szCs w:val="18"/>
        </w:rPr>
        <w:t>Za dzień dokonania płatności przyjmuje się dzień obciążenia rachunku bankowego Zamawiającego. Po upływie tego terminu Zamawiający</w:t>
      </w:r>
      <w:r w:rsidR="000173AC" w:rsidRPr="009C6273">
        <w:rPr>
          <w:szCs w:val="18"/>
        </w:rPr>
        <w:t>,</w:t>
      </w:r>
      <w:r w:rsidR="00A92DA6" w:rsidRPr="009C6273">
        <w:rPr>
          <w:szCs w:val="18"/>
        </w:rPr>
        <w:t xml:space="preserve"> na </w:t>
      </w:r>
      <w:r w:rsidRPr="009C6273">
        <w:rPr>
          <w:szCs w:val="18"/>
        </w:rPr>
        <w:t>żądanie Wykonawcy</w:t>
      </w:r>
      <w:r w:rsidR="000173AC" w:rsidRPr="009C6273">
        <w:rPr>
          <w:szCs w:val="18"/>
        </w:rPr>
        <w:t>,</w:t>
      </w:r>
      <w:r w:rsidRPr="009C6273">
        <w:rPr>
          <w:szCs w:val="18"/>
        </w:rPr>
        <w:t xml:space="preserve"> okaże dowód obciążenia swojego rachunku. Jeżeli koniec terminu płatności przypada </w:t>
      </w:r>
      <w:r w:rsidR="00A92DA6" w:rsidRPr="009C6273">
        <w:rPr>
          <w:szCs w:val="18"/>
        </w:rPr>
        <w:t xml:space="preserve"> na </w:t>
      </w:r>
      <w:r w:rsidRPr="009C6273">
        <w:rPr>
          <w:szCs w:val="18"/>
        </w:rPr>
        <w:t>sobotę</w:t>
      </w:r>
      <w:r w:rsidR="00A92DA6" w:rsidRPr="009C6273">
        <w:rPr>
          <w:szCs w:val="18"/>
        </w:rPr>
        <w:t xml:space="preserve"> lub </w:t>
      </w:r>
      <w:r w:rsidRPr="009C6273">
        <w:rPr>
          <w:szCs w:val="18"/>
        </w:rPr>
        <w:t>dzień ustawowo wolny</w:t>
      </w:r>
      <w:r w:rsidR="00A92DA6" w:rsidRPr="009C6273">
        <w:rPr>
          <w:szCs w:val="18"/>
        </w:rPr>
        <w:t xml:space="preserve"> od </w:t>
      </w:r>
      <w:r w:rsidRPr="009C6273">
        <w:rPr>
          <w:szCs w:val="18"/>
        </w:rPr>
        <w:t>pracy, wówczas termin zapłaty upływa</w:t>
      </w:r>
      <w:r w:rsidR="00A92DA6" w:rsidRPr="009C6273">
        <w:rPr>
          <w:szCs w:val="18"/>
        </w:rPr>
        <w:t xml:space="preserve"> w</w:t>
      </w:r>
      <w:r w:rsidR="00E14D90">
        <w:rPr>
          <w:szCs w:val="18"/>
        </w:rPr>
        <w:t xml:space="preserve"> kolejnym</w:t>
      </w:r>
      <w:r w:rsidR="00A92DA6" w:rsidRPr="009C6273">
        <w:rPr>
          <w:szCs w:val="18"/>
        </w:rPr>
        <w:t> </w:t>
      </w:r>
      <w:r w:rsidRPr="009C6273">
        <w:rPr>
          <w:szCs w:val="18"/>
        </w:rPr>
        <w:t>dniu</w:t>
      </w:r>
      <w:r w:rsidR="00E14D90">
        <w:rPr>
          <w:szCs w:val="18"/>
        </w:rPr>
        <w:t xml:space="preserve"> roboczym</w:t>
      </w:r>
      <w:r w:rsidRPr="009C6273">
        <w:rPr>
          <w:szCs w:val="18"/>
        </w:rPr>
        <w:t>,</w:t>
      </w:r>
      <w:r w:rsidR="00E26786" w:rsidRPr="009C6273">
        <w:rPr>
          <w:szCs w:val="18"/>
        </w:rPr>
        <w:t xml:space="preserve"> </w:t>
      </w:r>
      <w:r w:rsidR="002034FC" w:rsidRPr="004319FB">
        <w:rPr>
          <w:szCs w:val="18"/>
        </w:rPr>
        <w:t>zgodnie</w:t>
      </w:r>
      <w:r w:rsidR="002034FC">
        <w:rPr>
          <w:szCs w:val="18"/>
        </w:rPr>
        <w:t xml:space="preserve"> z </w:t>
      </w:r>
      <w:r w:rsidR="002034FC" w:rsidRPr="004319FB">
        <w:rPr>
          <w:szCs w:val="18"/>
        </w:rPr>
        <w:t xml:space="preserve">postanowieniami </w:t>
      </w:r>
      <w:r w:rsidR="002034FC" w:rsidRPr="00531258">
        <w:rPr>
          <w:szCs w:val="18"/>
        </w:rPr>
        <w:t>ustawy z dnia 23 kwietnia 1964 r</w:t>
      </w:r>
      <w:r w:rsidR="002034FC">
        <w:rPr>
          <w:szCs w:val="18"/>
        </w:rPr>
        <w:t>.</w:t>
      </w:r>
      <w:r w:rsidR="00CE3992">
        <w:rPr>
          <w:szCs w:val="18"/>
        </w:rPr>
        <w:t xml:space="preserve"> Kodeks cywilny (</w:t>
      </w:r>
      <w:proofErr w:type="spellStart"/>
      <w:r w:rsidR="00CE3992">
        <w:rPr>
          <w:szCs w:val="18"/>
        </w:rPr>
        <w:t>t.j</w:t>
      </w:r>
      <w:proofErr w:type="spellEnd"/>
      <w:r w:rsidR="00CE3992">
        <w:rPr>
          <w:szCs w:val="18"/>
        </w:rPr>
        <w:t>. Dz.U. 2024, poz. 1061</w:t>
      </w:r>
      <w:r w:rsidR="002034FC" w:rsidRPr="00531258">
        <w:rPr>
          <w:szCs w:val="18"/>
        </w:rPr>
        <w:t xml:space="preserve">, z </w:t>
      </w:r>
      <w:proofErr w:type="spellStart"/>
      <w:r w:rsidR="002034FC" w:rsidRPr="00531258">
        <w:rPr>
          <w:szCs w:val="18"/>
        </w:rPr>
        <w:t>późn</w:t>
      </w:r>
      <w:proofErr w:type="spellEnd"/>
      <w:r w:rsidR="002034FC" w:rsidRPr="00531258">
        <w:rPr>
          <w:szCs w:val="18"/>
        </w:rPr>
        <w:t>. zm.)</w:t>
      </w:r>
      <w:r w:rsidR="00E26786" w:rsidRPr="009C6273">
        <w:rPr>
          <w:szCs w:val="18"/>
        </w:rPr>
        <w:t>.</w:t>
      </w:r>
    </w:p>
    <w:p w14:paraId="586FE755" w14:textId="27178148" w:rsidR="00307A31" w:rsidRPr="009C6273" w:rsidRDefault="00307A31" w:rsidP="002221B4">
      <w:pPr>
        <w:pStyle w:val="Styl2"/>
        <w:widowControl/>
        <w:numPr>
          <w:ilvl w:val="0"/>
          <w:numId w:val="56"/>
        </w:numPr>
        <w:spacing w:after="0" w:line="240" w:lineRule="auto"/>
        <w:rPr>
          <w:szCs w:val="18"/>
        </w:rPr>
      </w:pPr>
      <w:r w:rsidRPr="009C6273">
        <w:rPr>
          <w:szCs w:val="18"/>
        </w:rPr>
        <w:t xml:space="preserve">W przypadku doręczenia Zamawiającemu faktury </w:t>
      </w:r>
      <w:r w:rsidR="00842214" w:rsidRPr="009C6273">
        <w:rPr>
          <w:szCs w:val="18"/>
        </w:rPr>
        <w:t xml:space="preserve">VAT </w:t>
      </w:r>
      <w:r w:rsidRPr="009C6273">
        <w:rPr>
          <w:szCs w:val="18"/>
        </w:rPr>
        <w:t>zawierającej błędy</w:t>
      </w:r>
      <w:r w:rsidR="00A92DA6" w:rsidRPr="009C6273">
        <w:rPr>
          <w:szCs w:val="18"/>
        </w:rPr>
        <w:t xml:space="preserve"> lub </w:t>
      </w:r>
      <w:r w:rsidRPr="009C6273">
        <w:rPr>
          <w:szCs w:val="18"/>
        </w:rPr>
        <w:t>niezawierającej wszystkich danych</w:t>
      </w:r>
      <w:r w:rsidR="00943AD1" w:rsidRPr="009C6273">
        <w:rPr>
          <w:szCs w:val="18"/>
        </w:rPr>
        <w:t xml:space="preserve"> </w:t>
      </w:r>
      <w:r w:rsidRPr="009C6273">
        <w:rPr>
          <w:szCs w:val="18"/>
        </w:rPr>
        <w:t>wymaganych przepisami prawa</w:t>
      </w:r>
      <w:r w:rsidR="00A92DA6" w:rsidRPr="009C6273">
        <w:rPr>
          <w:szCs w:val="18"/>
        </w:rPr>
        <w:t xml:space="preserve"> i </w:t>
      </w:r>
      <w:r w:rsidRPr="009C6273">
        <w:rPr>
          <w:szCs w:val="18"/>
        </w:rPr>
        <w:t>postanowieniami Umowy</w:t>
      </w:r>
      <w:r w:rsidR="000173AC" w:rsidRPr="009C6273">
        <w:rPr>
          <w:szCs w:val="18"/>
        </w:rPr>
        <w:t xml:space="preserve"> </w:t>
      </w:r>
      <w:r w:rsidR="00233E08" w:rsidRPr="009C6273">
        <w:rPr>
          <w:szCs w:val="18"/>
        </w:rPr>
        <w:t>(w tym</w:t>
      </w:r>
      <w:r w:rsidR="000173AC" w:rsidRPr="009C6273">
        <w:rPr>
          <w:szCs w:val="18"/>
        </w:rPr>
        <w:t xml:space="preserve"> OWU</w:t>
      </w:r>
      <w:r w:rsidR="00233E08" w:rsidRPr="009C6273">
        <w:rPr>
          <w:szCs w:val="18"/>
        </w:rPr>
        <w:t>)</w:t>
      </w:r>
      <w:r w:rsidR="000173AC" w:rsidRPr="009C6273">
        <w:rPr>
          <w:szCs w:val="18"/>
        </w:rPr>
        <w:t>,</w:t>
      </w:r>
      <w:r w:rsidR="00A92DA6" w:rsidRPr="009C6273">
        <w:rPr>
          <w:szCs w:val="18"/>
        </w:rPr>
        <w:t xml:space="preserve"> do </w:t>
      </w:r>
      <w:r w:rsidRPr="009C6273">
        <w:rPr>
          <w:szCs w:val="18"/>
        </w:rPr>
        <w:t>czasu otrzymania</w:t>
      </w:r>
      <w:r w:rsidR="00A92DA6" w:rsidRPr="009C6273">
        <w:rPr>
          <w:szCs w:val="18"/>
        </w:rPr>
        <w:t xml:space="preserve"> od </w:t>
      </w:r>
      <w:r w:rsidRPr="009C6273">
        <w:rPr>
          <w:szCs w:val="18"/>
        </w:rPr>
        <w:t>Wykonawcy prawidłowo</w:t>
      </w:r>
      <w:r w:rsidR="00943AD1" w:rsidRPr="009C6273">
        <w:rPr>
          <w:szCs w:val="18"/>
        </w:rPr>
        <w:t xml:space="preserve"> </w:t>
      </w:r>
      <w:r w:rsidRPr="009C6273">
        <w:rPr>
          <w:szCs w:val="18"/>
        </w:rPr>
        <w:t>wystawionej faktury</w:t>
      </w:r>
      <w:r w:rsidR="00842214" w:rsidRPr="009C6273">
        <w:rPr>
          <w:szCs w:val="18"/>
        </w:rPr>
        <w:t xml:space="preserve"> VAT</w:t>
      </w:r>
      <w:r w:rsidRPr="009C6273">
        <w:rPr>
          <w:szCs w:val="18"/>
        </w:rPr>
        <w:t>, Zamawiający</w:t>
      </w:r>
      <w:r w:rsidR="00A92DA6" w:rsidRPr="009C6273">
        <w:rPr>
          <w:szCs w:val="18"/>
        </w:rPr>
        <w:t xml:space="preserve"> nie </w:t>
      </w:r>
      <w:r w:rsidRPr="009C6273">
        <w:rPr>
          <w:szCs w:val="18"/>
        </w:rPr>
        <w:t>będzie zobowiązany</w:t>
      </w:r>
      <w:r w:rsidR="00A92DA6" w:rsidRPr="009C6273">
        <w:rPr>
          <w:szCs w:val="18"/>
        </w:rPr>
        <w:t xml:space="preserve"> do </w:t>
      </w:r>
      <w:r w:rsidRPr="009C6273">
        <w:rPr>
          <w:szCs w:val="18"/>
        </w:rPr>
        <w:t>dokonania płatności objętej fakturą</w:t>
      </w:r>
      <w:r w:rsidR="00842214" w:rsidRPr="009C6273">
        <w:rPr>
          <w:szCs w:val="18"/>
        </w:rPr>
        <w:t xml:space="preserve"> VAT</w:t>
      </w:r>
      <w:r w:rsidRPr="009C6273">
        <w:rPr>
          <w:szCs w:val="18"/>
        </w:rPr>
        <w:t>, a Wykonawcy</w:t>
      </w:r>
      <w:r w:rsidR="00A92DA6" w:rsidRPr="009C6273">
        <w:rPr>
          <w:szCs w:val="18"/>
        </w:rPr>
        <w:t xml:space="preserve"> nie </w:t>
      </w:r>
      <w:r w:rsidRPr="009C6273">
        <w:rPr>
          <w:szCs w:val="18"/>
        </w:rPr>
        <w:t>przysługuje prawo</w:t>
      </w:r>
      <w:r w:rsidR="00A92DA6" w:rsidRPr="009C6273">
        <w:rPr>
          <w:szCs w:val="18"/>
        </w:rPr>
        <w:t xml:space="preserve"> do </w:t>
      </w:r>
      <w:r w:rsidRPr="009C6273">
        <w:rPr>
          <w:szCs w:val="18"/>
        </w:rPr>
        <w:t xml:space="preserve">naliczania </w:t>
      </w:r>
      <w:r w:rsidRPr="00EA04DE">
        <w:rPr>
          <w:szCs w:val="18"/>
        </w:rPr>
        <w:t>odsetek</w:t>
      </w:r>
      <w:r w:rsidR="00A92DA6" w:rsidRPr="00EA04DE">
        <w:rPr>
          <w:szCs w:val="18"/>
        </w:rPr>
        <w:t xml:space="preserve"> za </w:t>
      </w:r>
      <w:r w:rsidRPr="00EA04DE">
        <w:rPr>
          <w:szCs w:val="18"/>
        </w:rPr>
        <w:t>związane</w:t>
      </w:r>
      <w:r w:rsidR="00A92DA6" w:rsidRPr="009C6273">
        <w:rPr>
          <w:szCs w:val="18"/>
        </w:rPr>
        <w:t xml:space="preserve"> z </w:t>
      </w:r>
      <w:r w:rsidRPr="009C6273">
        <w:rPr>
          <w:szCs w:val="18"/>
        </w:rPr>
        <w:t>tym opóźnienie</w:t>
      </w:r>
      <w:r w:rsidR="00A92DA6" w:rsidRPr="009C6273">
        <w:rPr>
          <w:szCs w:val="18"/>
        </w:rPr>
        <w:t xml:space="preserve"> w </w:t>
      </w:r>
      <w:r w:rsidRPr="009C6273">
        <w:rPr>
          <w:szCs w:val="18"/>
        </w:rPr>
        <w:t>płatności</w:t>
      </w:r>
      <w:r w:rsidR="00943AD1" w:rsidRPr="009C6273">
        <w:rPr>
          <w:szCs w:val="18"/>
        </w:rPr>
        <w:t xml:space="preserve"> </w:t>
      </w:r>
      <w:r w:rsidRPr="009C6273">
        <w:rPr>
          <w:szCs w:val="18"/>
        </w:rPr>
        <w:t>wynagrodzenia.</w:t>
      </w:r>
    </w:p>
    <w:p w14:paraId="211B74D0" w14:textId="2ABF76FC" w:rsidR="00307A31" w:rsidRPr="009C6273" w:rsidRDefault="00307A31" w:rsidP="002221B4">
      <w:pPr>
        <w:pStyle w:val="Styl2"/>
        <w:widowControl/>
        <w:numPr>
          <w:ilvl w:val="0"/>
          <w:numId w:val="56"/>
        </w:numPr>
        <w:spacing w:after="0" w:line="240" w:lineRule="auto"/>
        <w:rPr>
          <w:szCs w:val="18"/>
        </w:rPr>
      </w:pPr>
      <w:r w:rsidRPr="009C6273">
        <w:rPr>
          <w:szCs w:val="18"/>
        </w:rPr>
        <w:t>W przypadku wystawienia faktury przez Wykonawcę</w:t>
      </w:r>
      <w:r w:rsidR="00A92DA6" w:rsidRPr="009C6273">
        <w:rPr>
          <w:szCs w:val="18"/>
        </w:rPr>
        <w:t xml:space="preserve"> w </w:t>
      </w:r>
      <w:r w:rsidRPr="009C6273">
        <w:rPr>
          <w:szCs w:val="18"/>
        </w:rPr>
        <w:t>sposób niezgodny</w:t>
      </w:r>
      <w:r w:rsidR="00A92DA6" w:rsidRPr="009C6273">
        <w:rPr>
          <w:szCs w:val="18"/>
        </w:rPr>
        <w:t xml:space="preserve"> z </w:t>
      </w:r>
      <w:r w:rsidRPr="009C6273">
        <w:rPr>
          <w:szCs w:val="18"/>
        </w:rPr>
        <w:t>obowiązującymi przepisami,</w:t>
      </w:r>
      <w:r w:rsidR="00A92DA6" w:rsidRPr="009C6273">
        <w:rPr>
          <w:szCs w:val="18"/>
        </w:rPr>
        <w:t xml:space="preserve"> o </w:t>
      </w:r>
      <w:r w:rsidRPr="009C6273">
        <w:rPr>
          <w:szCs w:val="18"/>
        </w:rPr>
        <w:t>których</w:t>
      </w:r>
      <w:r w:rsidR="00F51C0A" w:rsidRPr="009C6273">
        <w:rPr>
          <w:szCs w:val="18"/>
        </w:rPr>
        <w:t xml:space="preserve"> </w:t>
      </w:r>
      <w:r w:rsidRPr="009C6273">
        <w:rPr>
          <w:szCs w:val="18"/>
        </w:rPr>
        <w:t xml:space="preserve">mowa </w:t>
      </w:r>
      <w:r w:rsidR="00A92DA6" w:rsidRPr="009C6273">
        <w:rPr>
          <w:szCs w:val="18"/>
        </w:rPr>
        <w:t xml:space="preserve"> w </w:t>
      </w:r>
      <w:r w:rsidRPr="009C6273">
        <w:rPr>
          <w:szCs w:val="18"/>
        </w:rPr>
        <w:t>ustawie</w:t>
      </w:r>
      <w:r w:rsidR="00A92DA6" w:rsidRPr="009C6273">
        <w:rPr>
          <w:szCs w:val="18"/>
        </w:rPr>
        <w:t xml:space="preserve"> z </w:t>
      </w:r>
      <w:r w:rsidR="002034FC">
        <w:rPr>
          <w:szCs w:val="18"/>
        </w:rPr>
        <w:t xml:space="preserve">dnia 11 marca </w:t>
      </w:r>
      <w:r w:rsidRPr="009C6273">
        <w:rPr>
          <w:szCs w:val="18"/>
        </w:rPr>
        <w:t>2004</w:t>
      </w:r>
      <w:r w:rsidR="002034FC">
        <w:rPr>
          <w:szCs w:val="18"/>
        </w:rPr>
        <w:t xml:space="preserve"> </w:t>
      </w:r>
      <w:r w:rsidRPr="009C6273">
        <w:rPr>
          <w:szCs w:val="18"/>
        </w:rPr>
        <w:t>r.</w:t>
      </w:r>
      <w:r w:rsidR="00A92DA6" w:rsidRPr="009C6273">
        <w:rPr>
          <w:szCs w:val="18"/>
        </w:rPr>
        <w:t xml:space="preserve"> 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 (</w:t>
      </w:r>
      <w:proofErr w:type="spellStart"/>
      <w:r w:rsidRPr="009C6273">
        <w:rPr>
          <w:szCs w:val="18"/>
        </w:rPr>
        <w:t>t</w:t>
      </w:r>
      <w:r w:rsidR="00B26AD6" w:rsidRPr="009C6273">
        <w:rPr>
          <w:szCs w:val="18"/>
        </w:rPr>
        <w:t>.</w:t>
      </w:r>
      <w:r w:rsidRPr="009C6273">
        <w:rPr>
          <w:szCs w:val="18"/>
        </w:rPr>
        <w:t>j</w:t>
      </w:r>
      <w:proofErr w:type="spellEnd"/>
      <w:r w:rsidRPr="009C6273">
        <w:rPr>
          <w:szCs w:val="18"/>
        </w:rPr>
        <w:t>. Dz.U.</w:t>
      </w:r>
      <w:r w:rsidR="00A92DA6" w:rsidRPr="009C6273">
        <w:rPr>
          <w:szCs w:val="18"/>
        </w:rPr>
        <w:t xml:space="preserve"> </w:t>
      </w:r>
      <w:r w:rsidR="00776F4F">
        <w:rPr>
          <w:szCs w:val="18"/>
        </w:rPr>
        <w:t>2024, poz. 361</w:t>
      </w:r>
      <w:r w:rsidR="000173AC" w:rsidRPr="009C6273">
        <w:rPr>
          <w:szCs w:val="18"/>
        </w:rPr>
        <w:t>,</w:t>
      </w:r>
      <w:r w:rsidR="00A92DA6" w:rsidRPr="009C6273">
        <w:rPr>
          <w:szCs w:val="18"/>
        </w:rPr>
        <w:t xml:space="preserve"> z </w:t>
      </w:r>
      <w:proofErr w:type="spellStart"/>
      <w:r w:rsidR="000173AC" w:rsidRPr="009C6273">
        <w:rPr>
          <w:szCs w:val="18"/>
        </w:rPr>
        <w:t>późn</w:t>
      </w:r>
      <w:proofErr w:type="spellEnd"/>
      <w:r w:rsidR="000173AC" w:rsidRPr="009C6273">
        <w:rPr>
          <w:szCs w:val="18"/>
        </w:rPr>
        <w:t xml:space="preserve">. </w:t>
      </w:r>
      <w:r w:rsidRPr="009C6273">
        <w:rPr>
          <w:szCs w:val="18"/>
        </w:rPr>
        <w:t>zm.) oraz stosownych</w:t>
      </w:r>
      <w:r w:rsidR="00A92DA6" w:rsidRPr="009C6273">
        <w:rPr>
          <w:szCs w:val="18"/>
        </w:rPr>
        <w:t xml:space="preserve"> do </w:t>
      </w:r>
      <w:r w:rsidRPr="009C6273">
        <w:rPr>
          <w:szCs w:val="18"/>
        </w:rPr>
        <w:t>niej rozporządzeniach, jeżeli</w:t>
      </w:r>
      <w:r w:rsidR="00A92DA6" w:rsidRPr="009C6273">
        <w:rPr>
          <w:szCs w:val="18"/>
        </w:rPr>
        <w:t xml:space="preserve"> z </w:t>
      </w:r>
      <w:r w:rsidRPr="009C6273">
        <w:rPr>
          <w:szCs w:val="18"/>
        </w:rPr>
        <w:t>tego tytułu Zamawiający poniesie konsekwencje pozbawienia</w:t>
      </w:r>
      <w:r w:rsidR="00A92DA6" w:rsidRPr="009C6273">
        <w:rPr>
          <w:szCs w:val="18"/>
        </w:rPr>
        <w:t xml:space="preserve"> lub </w:t>
      </w:r>
      <w:r w:rsidRPr="009C6273">
        <w:rPr>
          <w:szCs w:val="18"/>
        </w:rPr>
        <w:t>ograniczenia prawa</w:t>
      </w:r>
      <w:r w:rsidR="00A92DA6" w:rsidRPr="009C6273">
        <w:rPr>
          <w:szCs w:val="18"/>
        </w:rPr>
        <w:t xml:space="preserve"> do </w:t>
      </w:r>
      <w:r w:rsidRPr="009C6273">
        <w:rPr>
          <w:szCs w:val="18"/>
        </w:rPr>
        <w:t>odliczenia kwoty podatku VAT</w:t>
      </w:r>
      <w:r w:rsidR="00A92DA6" w:rsidRPr="009C6273">
        <w:rPr>
          <w:szCs w:val="18"/>
        </w:rPr>
        <w:t xml:space="preserve"> z </w:t>
      </w:r>
      <w:r w:rsidRPr="009C6273">
        <w:rPr>
          <w:szCs w:val="18"/>
        </w:rPr>
        <w:t>kwestionowanej faktury, Wykonawca zobowiązany jest</w:t>
      </w:r>
      <w:r w:rsidR="00A92DA6" w:rsidRPr="009C6273">
        <w:rPr>
          <w:szCs w:val="18"/>
        </w:rPr>
        <w:t xml:space="preserve"> do </w:t>
      </w:r>
      <w:r w:rsidRPr="009C6273">
        <w:rPr>
          <w:szCs w:val="18"/>
        </w:rPr>
        <w:t>zapłaty odszkodowania</w:t>
      </w:r>
      <w:r w:rsidR="00A92DA6" w:rsidRPr="009C6273">
        <w:rPr>
          <w:szCs w:val="18"/>
        </w:rPr>
        <w:t xml:space="preserve"> w </w:t>
      </w:r>
      <w:r w:rsidRPr="009C6273">
        <w:rPr>
          <w:szCs w:val="18"/>
        </w:rPr>
        <w:t>wysokości wyrównującej powyższe szkody,</w:t>
      </w:r>
      <w:r w:rsidR="00A92DA6" w:rsidRPr="009C6273">
        <w:rPr>
          <w:szCs w:val="18"/>
        </w:rPr>
        <w:t xml:space="preserve"> z </w:t>
      </w:r>
      <w:r w:rsidRPr="009C6273">
        <w:rPr>
          <w:szCs w:val="18"/>
        </w:rPr>
        <w:t>wyłączeniem utraconych korzyści.</w:t>
      </w:r>
    </w:p>
    <w:p w14:paraId="6CB765BB" w14:textId="02C8932D" w:rsidR="00D554EA" w:rsidRPr="009C6273" w:rsidRDefault="00D554EA" w:rsidP="002221B4">
      <w:pPr>
        <w:pStyle w:val="Styl2"/>
        <w:widowControl/>
        <w:numPr>
          <w:ilvl w:val="0"/>
          <w:numId w:val="56"/>
        </w:numPr>
        <w:spacing w:after="0" w:line="240" w:lineRule="auto"/>
        <w:rPr>
          <w:szCs w:val="18"/>
        </w:rPr>
      </w:pPr>
      <w:r w:rsidRPr="009C6273">
        <w:rPr>
          <w:szCs w:val="18"/>
        </w:rPr>
        <w:t>W przypadku nieterminowej zapłaty wynagrodzenia</w:t>
      </w:r>
      <w:r w:rsidR="007F6D43" w:rsidRPr="009C6273">
        <w:rPr>
          <w:szCs w:val="18"/>
        </w:rPr>
        <w:t xml:space="preserve"> </w:t>
      </w:r>
      <w:r w:rsidRPr="009C6273">
        <w:rPr>
          <w:szCs w:val="18"/>
        </w:rPr>
        <w:t>przez Zamawiającego</w:t>
      </w:r>
      <w:r w:rsidR="00B26AD6" w:rsidRPr="009C6273">
        <w:rPr>
          <w:szCs w:val="18"/>
        </w:rPr>
        <w:t>,</w:t>
      </w:r>
      <w:r w:rsidR="00A92DA6" w:rsidRPr="009C6273">
        <w:rPr>
          <w:szCs w:val="18"/>
        </w:rPr>
        <w:t xml:space="preserve"> z </w:t>
      </w:r>
      <w:r w:rsidRPr="009C6273">
        <w:rPr>
          <w:szCs w:val="18"/>
        </w:rPr>
        <w:t xml:space="preserve">zastrzeżeniem innych postanowień </w:t>
      </w:r>
      <w:r w:rsidR="00842214" w:rsidRPr="009C6273">
        <w:rPr>
          <w:szCs w:val="18"/>
        </w:rPr>
        <w:t>Umowy</w:t>
      </w:r>
      <w:r w:rsidR="00B26AD6" w:rsidRPr="009C6273">
        <w:rPr>
          <w:szCs w:val="18"/>
        </w:rPr>
        <w:t>,</w:t>
      </w:r>
      <w:r w:rsidR="00842214" w:rsidRPr="009C6273">
        <w:rPr>
          <w:szCs w:val="18"/>
        </w:rPr>
        <w:t xml:space="preserve"> </w:t>
      </w:r>
      <w:r w:rsidRPr="009C6273">
        <w:rPr>
          <w:szCs w:val="18"/>
        </w:rPr>
        <w:t>Wykonawca będzie miał prawo</w:t>
      </w:r>
      <w:r w:rsidR="00A92DA6" w:rsidRPr="009C6273">
        <w:rPr>
          <w:szCs w:val="18"/>
        </w:rPr>
        <w:t xml:space="preserve"> do </w:t>
      </w:r>
      <w:r w:rsidRPr="009C6273">
        <w:rPr>
          <w:szCs w:val="18"/>
        </w:rPr>
        <w:t>naliczenia Zamawiającemu odsetek</w:t>
      </w:r>
      <w:r w:rsidR="00B26AD6" w:rsidRPr="009C6273">
        <w:rPr>
          <w:szCs w:val="18"/>
        </w:rPr>
        <w:t xml:space="preserve"> </w:t>
      </w:r>
      <w:r w:rsidR="00B26AD6" w:rsidRPr="00EA04DE">
        <w:rPr>
          <w:szCs w:val="18"/>
        </w:rPr>
        <w:t>ustawowych za opóźnienie</w:t>
      </w:r>
      <w:r w:rsidR="00A92DA6" w:rsidRPr="009C6273">
        <w:rPr>
          <w:szCs w:val="18"/>
        </w:rPr>
        <w:t xml:space="preserve"> na </w:t>
      </w:r>
      <w:r w:rsidRPr="009C6273">
        <w:rPr>
          <w:szCs w:val="18"/>
        </w:rPr>
        <w:t>zasadach określonych</w:t>
      </w:r>
      <w:r w:rsidR="00A92DA6" w:rsidRPr="009C6273">
        <w:rPr>
          <w:szCs w:val="18"/>
        </w:rPr>
        <w:t xml:space="preserve"> w </w:t>
      </w:r>
      <w:r w:rsidRPr="009C6273">
        <w:rPr>
          <w:szCs w:val="18"/>
        </w:rPr>
        <w:t>przepisach powszechnie obowiązujących.</w:t>
      </w:r>
    </w:p>
    <w:p w14:paraId="7D8CE750" w14:textId="7A5A53B7" w:rsidR="00327582" w:rsidRPr="009C6273" w:rsidRDefault="00327582" w:rsidP="002221B4">
      <w:pPr>
        <w:pStyle w:val="Styl2"/>
        <w:widowControl/>
        <w:numPr>
          <w:ilvl w:val="0"/>
          <w:numId w:val="56"/>
        </w:numPr>
        <w:spacing w:after="0" w:line="240" w:lineRule="auto"/>
        <w:rPr>
          <w:szCs w:val="18"/>
        </w:rPr>
      </w:pPr>
      <w:r w:rsidRPr="009C6273">
        <w:rPr>
          <w:szCs w:val="18"/>
        </w:rPr>
        <w:t>Wynagrodzenie może być zapłacone przez Zamawiającego</w:t>
      </w:r>
      <w:r w:rsidR="00A92DA6" w:rsidRPr="009C6273">
        <w:rPr>
          <w:szCs w:val="18"/>
        </w:rPr>
        <w:t xml:space="preserve"> z </w:t>
      </w:r>
      <w:r w:rsidRPr="009C6273">
        <w:rPr>
          <w:szCs w:val="18"/>
        </w:rPr>
        <w:t>zastosowaniem mechanizmu podzielonej płatności,</w:t>
      </w:r>
      <w:r w:rsidR="00A92DA6" w:rsidRPr="009C6273">
        <w:rPr>
          <w:szCs w:val="18"/>
        </w:rPr>
        <w:t xml:space="preserve"> o </w:t>
      </w:r>
      <w:r w:rsidRPr="009C6273">
        <w:rPr>
          <w:szCs w:val="18"/>
        </w:rPr>
        <w:t>którym mowa</w:t>
      </w:r>
      <w:r w:rsidR="00A92DA6" w:rsidRPr="009C6273">
        <w:rPr>
          <w:szCs w:val="18"/>
        </w:rPr>
        <w:t xml:space="preserve"> w </w:t>
      </w:r>
      <w:r w:rsidRPr="009C6273">
        <w:rPr>
          <w:szCs w:val="18"/>
        </w:rPr>
        <w:t>art. 108a ustawy</w:t>
      </w:r>
      <w:r w:rsidR="00A92DA6" w:rsidRPr="009C6273">
        <w:rPr>
          <w:szCs w:val="18"/>
        </w:rPr>
        <w:t xml:space="preserve"> </w:t>
      </w:r>
      <w:r w:rsidR="002034FC">
        <w:rPr>
          <w:szCs w:val="18"/>
        </w:rPr>
        <w:t xml:space="preserve">z dnia 11 marca </w:t>
      </w:r>
      <w:r w:rsidR="00B26AD6" w:rsidRPr="009C6273">
        <w:rPr>
          <w:szCs w:val="18"/>
        </w:rPr>
        <w:t xml:space="preserve">2004 r. </w:t>
      </w:r>
      <w:r w:rsidR="00A92DA6" w:rsidRPr="009C6273">
        <w:rPr>
          <w:szCs w:val="18"/>
        </w:rPr>
        <w:t>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w:t>
      </w:r>
      <w:r w:rsidR="00B26AD6" w:rsidRPr="009C6273">
        <w:rPr>
          <w:szCs w:val="18"/>
        </w:rPr>
        <w:t xml:space="preserve"> (</w:t>
      </w:r>
      <w:proofErr w:type="spellStart"/>
      <w:r w:rsidR="00B26AD6" w:rsidRPr="009C6273">
        <w:rPr>
          <w:szCs w:val="18"/>
        </w:rPr>
        <w:t>t.j</w:t>
      </w:r>
      <w:proofErr w:type="spellEnd"/>
      <w:r w:rsidR="00B26AD6" w:rsidRPr="009C6273">
        <w:rPr>
          <w:szCs w:val="18"/>
        </w:rPr>
        <w:t>.</w:t>
      </w:r>
      <w:r w:rsidR="00B26AD6" w:rsidRPr="00EA3A39">
        <w:rPr>
          <w:szCs w:val="18"/>
        </w:rPr>
        <w:t xml:space="preserve"> Dz.U. </w:t>
      </w:r>
      <w:r w:rsidR="00776F4F">
        <w:rPr>
          <w:szCs w:val="18"/>
        </w:rPr>
        <w:t>2024, poz. 361</w:t>
      </w:r>
      <w:r w:rsidR="00B26AD6" w:rsidRPr="009C6273">
        <w:rPr>
          <w:szCs w:val="18"/>
        </w:rPr>
        <w:t xml:space="preserve">, z </w:t>
      </w:r>
      <w:proofErr w:type="spellStart"/>
      <w:r w:rsidR="00B26AD6" w:rsidRPr="009C6273">
        <w:rPr>
          <w:szCs w:val="18"/>
        </w:rPr>
        <w:t>późn</w:t>
      </w:r>
      <w:proofErr w:type="spellEnd"/>
      <w:r w:rsidR="00B26AD6" w:rsidRPr="009C6273">
        <w:rPr>
          <w:szCs w:val="18"/>
        </w:rPr>
        <w:t>. zm.)</w:t>
      </w:r>
      <w:r w:rsidRPr="009C6273">
        <w:rPr>
          <w:szCs w:val="18"/>
        </w:rPr>
        <w:t>.</w:t>
      </w:r>
    </w:p>
    <w:p w14:paraId="54FEC1C6" w14:textId="4A05932A" w:rsidR="004719DF" w:rsidRDefault="004719DF" w:rsidP="002221B4">
      <w:pPr>
        <w:pStyle w:val="Styl2"/>
        <w:widowControl/>
        <w:numPr>
          <w:ilvl w:val="0"/>
          <w:numId w:val="56"/>
        </w:numPr>
        <w:spacing w:after="0" w:line="240" w:lineRule="auto"/>
        <w:rPr>
          <w:szCs w:val="18"/>
        </w:rPr>
      </w:pPr>
      <w:r w:rsidRPr="004719DF">
        <w:rPr>
          <w:szCs w:val="18"/>
        </w:rPr>
        <w:t xml:space="preserve">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w:t>
      </w:r>
      <w:r w:rsidR="00776F4F">
        <w:rPr>
          <w:szCs w:val="18"/>
        </w:rPr>
        <w:t>dane Nabywcy (dane Spółki) i dane Odbiorcy (dane Oddziału).</w:t>
      </w:r>
    </w:p>
    <w:p w14:paraId="54A35E75" w14:textId="7691DE01" w:rsidR="004B3F00" w:rsidRPr="009C6273" w:rsidRDefault="00C3226E" w:rsidP="002221B4">
      <w:pPr>
        <w:pStyle w:val="Styl2"/>
        <w:widowControl/>
        <w:numPr>
          <w:ilvl w:val="0"/>
          <w:numId w:val="56"/>
        </w:numPr>
        <w:spacing w:after="0" w:line="240" w:lineRule="auto"/>
        <w:rPr>
          <w:szCs w:val="18"/>
        </w:rPr>
      </w:pPr>
      <w:r w:rsidRPr="009C6273">
        <w:rPr>
          <w:szCs w:val="18"/>
        </w:rPr>
        <w:t>Wynagrodzenie Wykonawcy</w:t>
      </w:r>
      <w:r w:rsidR="00A92DA6" w:rsidRPr="009C6273">
        <w:rPr>
          <w:szCs w:val="18"/>
        </w:rPr>
        <w:t xml:space="preserve"> za </w:t>
      </w:r>
      <w:r w:rsidRPr="009C6273">
        <w:rPr>
          <w:szCs w:val="18"/>
        </w:rPr>
        <w:t xml:space="preserve">wykonanie przedmiotu </w:t>
      </w:r>
      <w:r w:rsidR="000E54A6" w:rsidRPr="009C6273">
        <w:rPr>
          <w:szCs w:val="18"/>
        </w:rPr>
        <w:t>U</w:t>
      </w:r>
      <w:r w:rsidRPr="009C6273">
        <w:rPr>
          <w:szCs w:val="18"/>
        </w:rPr>
        <w:t>mowy stanowi całkowite wynagrodzenie należne Wykonawcy</w:t>
      </w:r>
      <w:r w:rsidR="00A92DA6" w:rsidRPr="009C6273">
        <w:rPr>
          <w:szCs w:val="18"/>
        </w:rPr>
        <w:t xml:space="preserve"> z </w:t>
      </w:r>
      <w:r w:rsidRPr="009C6273">
        <w:rPr>
          <w:szCs w:val="18"/>
        </w:rPr>
        <w:t>tego tytułu</w:t>
      </w:r>
      <w:r w:rsidR="00A92DA6" w:rsidRPr="009C6273">
        <w:rPr>
          <w:szCs w:val="18"/>
        </w:rPr>
        <w:t xml:space="preserve"> i </w:t>
      </w:r>
      <w:r w:rsidRPr="009C6273">
        <w:rPr>
          <w:szCs w:val="18"/>
        </w:rPr>
        <w:t>pokrywa wszystkie wydatki, nakłady</w:t>
      </w:r>
      <w:r w:rsidR="00A92DA6" w:rsidRPr="009C6273">
        <w:rPr>
          <w:szCs w:val="18"/>
        </w:rPr>
        <w:t xml:space="preserve"> i </w:t>
      </w:r>
      <w:r w:rsidRPr="009C6273">
        <w:rPr>
          <w:szCs w:val="18"/>
        </w:rPr>
        <w:t>koszty poniesione przez Wykonawcę, jak również jego honorarium (marżę)</w:t>
      </w:r>
      <w:r w:rsidR="00A92DA6" w:rsidRPr="009C6273">
        <w:rPr>
          <w:szCs w:val="18"/>
        </w:rPr>
        <w:t xml:space="preserve"> z </w:t>
      </w:r>
      <w:r w:rsidRPr="009C6273">
        <w:rPr>
          <w:szCs w:val="18"/>
        </w:rPr>
        <w:t>tytułu wykonania przez niego wszystkich zobowiązań, jakie pośrednio</w:t>
      </w:r>
      <w:r w:rsidR="00A92DA6" w:rsidRPr="009C6273">
        <w:rPr>
          <w:szCs w:val="18"/>
        </w:rPr>
        <w:t xml:space="preserve"> lub </w:t>
      </w:r>
      <w:r w:rsidRPr="009C6273">
        <w:rPr>
          <w:szCs w:val="18"/>
        </w:rPr>
        <w:t>bezpośrednio wynikają</w:t>
      </w:r>
      <w:r w:rsidR="00A92DA6" w:rsidRPr="009C6273">
        <w:rPr>
          <w:szCs w:val="18"/>
        </w:rPr>
        <w:t xml:space="preserve"> z </w:t>
      </w:r>
      <w:r w:rsidRPr="009C6273">
        <w:rPr>
          <w:szCs w:val="18"/>
        </w:rPr>
        <w:t>Umowy</w:t>
      </w:r>
      <w:r w:rsidR="000D733C" w:rsidRPr="009C6273">
        <w:rPr>
          <w:szCs w:val="18"/>
        </w:rPr>
        <w:t xml:space="preserve">. </w:t>
      </w:r>
      <w:r w:rsidR="00B26AD6" w:rsidRPr="009C6273">
        <w:rPr>
          <w:szCs w:val="18"/>
        </w:rPr>
        <w:t>Z</w:t>
      </w:r>
      <w:r w:rsidR="00A92DA6" w:rsidRPr="009C6273">
        <w:rPr>
          <w:szCs w:val="18"/>
        </w:rPr>
        <w:t>a </w:t>
      </w:r>
      <w:r w:rsidRPr="009C6273">
        <w:rPr>
          <w:szCs w:val="18"/>
        </w:rPr>
        <w:t xml:space="preserve">wyjątkiem obowiązku zapłaty wynagrodzenia zgodnie </w:t>
      </w:r>
      <w:r w:rsidR="00A92DA6" w:rsidRPr="009C6273">
        <w:rPr>
          <w:szCs w:val="18"/>
        </w:rPr>
        <w:t xml:space="preserve"> z </w:t>
      </w:r>
      <w:r w:rsidRPr="009C6273">
        <w:rPr>
          <w:szCs w:val="18"/>
        </w:rPr>
        <w:t>Umową, Zamawiający</w:t>
      </w:r>
      <w:r w:rsidR="00A92DA6" w:rsidRPr="009C6273">
        <w:rPr>
          <w:szCs w:val="18"/>
        </w:rPr>
        <w:t xml:space="preserve"> nie </w:t>
      </w:r>
      <w:r w:rsidRPr="009C6273">
        <w:rPr>
          <w:szCs w:val="18"/>
        </w:rPr>
        <w:t>jest zobowiązany</w:t>
      </w:r>
      <w:r w:rsidR="00A92DA6" w:rsidRPr="009C6273">
        <w:rPr>
          <w:szCs w:val="18"/>
        </w:rPr>
        <w:t xml:space="preserve"> do </w:t>
      </w:r>
      <w:r w:rsidRPr="009C6273">
        <w:rPr>
          <w:szCs w:val="18"/>
        </w:rPr>
        <w:t>dokonywania jakichkolwiek innych (dodatkowych) płatności</w:t>
      </w:r>
      <w:r w:rsidR="00A92DA6" w:rsidRPr="009C6273">
        <w:rPr>
          <w:szCs w:val="18"/>
        </w:rPr>
        <w:t xml:space="preserve"> i </w:t>
      </w:r>
      <w:r w:rsidRPr="009C6273">
        <w:rPr>
          <w:szCs w:val="18"/>
        </w:rPr>
        <w:t>świadczeń,</w:t>
      </w:r>
      <w:r w:rsidR="00A92DA6" w:rsidRPr="009C6273">
        <w:rPr>
          <w:szCs w:val="18"/>
        </w:rPr>
        <w:t xml:space="preserve"> w </w:t>
      </w:r>
      <w:r w:rsidRPr="009C6273">
        <w:rPr>
          <w:szCs w:val="18"/>
        </w:rPr>
        <w:t>tym pokrywania opłat</w:t>
      </w:r>
      <w:r w:rsidR="00A92DA6" w:rsidRPr="009C6273">
        <w:rPr>
          <w:szCs w:val="18"/>
        </w:rPr>
        <w:t xml:space="preserve"> lub </w:t>
      </w:r>
      <w:r w:rsidRPr="009C6273">
        <w:rPr>
          <w:szCs w:val="18"/>
        </w:rPr>
        <w:t>kaucji, wynikających</w:t>
      </w:r>
      <w:r w:rsidR="00A92DA6" w:rsidRPr="009C6273">
        <w:rPr>
          <w:szCs w:val="18"/>
        </w:rPr>
        <w:t xml:space="preserve"> z </w:t>
      </w:r>
      <w:r w:rsidRPr="009C6273">
        <w:rPr>
          <w:szCs w:val="18"/>
        </w:rPr>
        <w:t>realizacji obowiązków umownych przez Wykonawcę.</w:t>
      </w:r>
    </w:p>
    <w:p w14:paraId="522A1137" w14:textId="69642292" w:rsidR="00175346" w:rsidRPr="00E2273C" w:rsidRDefault="00175346" w:rsidP="002221B4">
      <w:pPr>
        <w:pStyle w:val="Styl2"/>
        <w:widowControl/>
        <w:numPr>
          <w:ilvl w:val="0"/>
          <w:numId w:val="56"/>
        </w:numPr>
        <w:spacing w:after="0" w:line="240" w:lineRule="auto"/>
        <w:rPr>
          <w:szCs w:val="18"/>
        </w:rPr>
      </w:pPr>
      <w:r w:rsidRPr="009C6273">
        <w:rPr>
          <w:szCs w:val="18"/>
        </w:rPr>
        <w:t>Wynagrodzenie Wykonawcy może zostać obniżone</w:t>
      </w:r>
      <w:r w:rsidR="00A92DA6" w:rsidRPr="009C6273">
        <w:rPr>
          <w:szCs w:val="18"/>
        </w:rPr>
        <w:t xml:space="preserve"> o </w:t>
      </w:r>
      <w:r w:rsidRPr="009C6273">
        <w:rPr>
          <w:szCs w:val="18"/>
        </w:rPr>
        <w:t>wartość niewykorzystanych materiałów</w:t>
      </w:r>
      <w:r w:rsidR="00A92DA6" w:rsidRPr="009C6273">
        <w:rPr>
          <w:szCs w:val="18"/>
        </w:rPr>
        <w:t xml:space="preserve"> i </w:t>
      </w:r>
      <w:r w:rsidRPr="009C6273">
        <w:rPr>
          <w:szCs w:val="18"/>
        </w:rPr>
        <w:t>dostaw inwestorskich, które</w:t>
      </w:r>
      <w:r w:rsidR="00A92DA6" w:rsidRPr="009C6273">
        <w:rPr>
          <w:szCs w:val="18"/>
        </w:rPr>
        <w:t xml:space="preserve"> nie </w:t>
      </w:r>
      <w:r w:rsidRPr="009C6273">
        <w:rPr>
          <w:szCs w:val="18"/>
        </w:rPr>
        <w:t>zostały zwrócone Zamawiającemu</w:t>
      </w:r>
      <w:r w:rsidR="00A92DA6" w:rsidRPr="009C6273">
        <w:rPr>
          <w:szCs w:val="18"/>
        </w:rPr>
        <w:t xml:space="preserve"> w </w:t>
      </w:r>
      <w:r w:rsidRPr="009C6273">
        <w:rPr>
          <w:szCs w:val="18"/>
        </w:rPr>
        <w:t>stanie opowiadającym parametrom jakościowym</w:t>
      </w:r>
      <w:r w:rsidR="00A92DA6" w:rsidRPr="009C6273">
        <w:rPr>
          <w:szCs w:val="18"/>
        </w:rPr>
        <w:t xml:space="preserve"> z </w:t>
      </w:r>
      <w:r w:rsidRPr="009C6273">
        <w:rPr>
          <w:szCs w:val="18"/>
        </w:rPr>
        <w:t>daty przekazania</w:t>
      </w:r>
      <w:r w:rsidR="00A92DA6" w:rsidRPr="009C6273">
        <w:rPr>
          <w:szCs w:val="18"/>
        </w:rPr>
        <w:t xml:space="preserve"> dla </w:t>
      </w:r>
      <w:r w:rsidRPr="009C6273">
        <w:rPr>
          <w:szCs w:val="18"/>
        </w:rPr>
        <w:t xml:space="preserve">realizacji </w:t>
      </w:r>
      <w:r w:rsidR="00F11CB3" w:rsidRPr="009C6273">
        <w:rPr>
          <w:szCs w:val="18"/>
        </w:rPr>
        <w:t>przedmiotu Umow</w:t>
      </w:r>
      <w:r w:rsidRPr="009C6273">
        <w:rPr>
          <w:szCs w:val="18"/>
        </w:rPr>
        <w:t>y, uległy uszkodzeniu</w:t>
      </w:r>
      <w:r w:rsidR="00A92DA6" w:rsidRPr="009C6273">
        <w:rPr>
          <w:szCs w:val="18"/>
        </w:rPr>
        <w:t xml:space="preserve"> lub </w:t>
      </w:r>
      <w:r w:rsidRPr="009C6273">
        <w:rPr>
          <w:szCs w:val="18"/>
        </w:rPr>
        <w:t>zaginięciu po przekazaniu Wykonawcy</w:t>
      </w:r>
      <w:r w:rsidR="000E3B72">
        <w:rPr>
          <w:szCs w:val="18"/>
        </w:rPr>
        <w:t>,</w:t>
      </w:r>
      <w:r w:rsidRPr="009C6273">
        <w:rPr>
          <w:szCs w:val="18"/>
        </w:rPr>
        <w:t xml:space="preserve"> niezależnie</w:t>
      </w:r>
      <w:r w:rsidR="00A92DA6" w:rsidRPr="009C6273">
        <w:rPr>
          <w:szCs w:val="18"/>
        </w:rPr>
        <w:t xml:space="preserve"> od </w:t>
      </w:r>
      <w:r w:rsidRPr="009C6273">
        <w:rPr>
          <w:szCs w:val="18"/>
        </w:rPr>
        <w:t xml:space="preserve">przyczyn. Obniżenie </w:t>
      </w:r>
      <w:r w:rsidRPr="00B37AF0">
        <w:rPr>
          <w:szCs w:val="18"/>
        </w:rPr>
        <w:t>wynagrodzenia</w:t>
      </w:r>
      <w:r w:rsidR="00A92DA6" w:rsidRPr="00B37AF0">
        <w:rPr>
          <w:szCs w:val="18"/>
        </w:rPr>
        <w:t xml:space="preserve"> w </w:t>
      </w:r>
      <w:r w:rsidRPr="00B37AF0">
        <w:rPr>
          <w:szCs w:val="18"/>
        </w:rPr>
        <w:t xml:space="preserve">wymienionych przypadkach </w:t>
      </w:r>
      <w:r w:rsidR="00E2273C" w:rsidRPr="00E2273C">
        <w:rPr>
          <w:szCs w:val="18"/>
        </w:rPr>
        <w:t>następuje o wartość przedmiotowych materiałów i dostaw</w:t>
      </w:r>
      <w:r w:rsidR="009C5635">
        <w:rPr>
          <w:szCs w:val="18"/>
        </w:rPr>
        <w:t>,</w:t>
      </w:r>
      <w:r w:rsidR="00E2273C" w:rsidRPr="00E2273C">
        <w:rPr>
          <w:szCs w:val="18"/>
        </w:rPr>
        <w:t xml:space="preserve"> i realizowane popr</w:t>
      </w:r>
      <w:r w:rsidR="00E2273C">
        <w:rPr>
          <w:szCs w:val="18"/>
        </w:rPr>
        <w:t xml:space="preserve">zez potrącanie kwoty kalkulacji </w:t>
      </w:r>
      <w:r w:rsidR="00E2273C" w:rsidRPr="00E2273C">
        <w:rPr>
          <w:szCs w:val="18"/>
        </w:rPr>
        <w:t>z przysługującego Wykonawcy wynagrodzenia umownego</w:t>
      </w:r>
      <w:r w:rsidRPr="00E2273C">
        <w:rPr>
          <w:szCs w:val="18"/>
        </w:rPr>
        <w:t xml:space="preserve">. </w:t>
      </w:r>
      <w:r w:rsidR="007A7B6A" w:rsidRPr="00E2273C">
        <w:rPr>
          <w:szCs w:val="18"/>
        </w:rPr>
        <w:t>Zasady dokonywania potrąceń określone są w §</w:t>
      </w:r>
      <w:r w:rsidR="000E3B72" w:rsidRPr="00E2273C">
        <w:rPr>
          <w:szCs w:val="18"/>
        </w:rPr>
        <w:t xml:space="preserve"> </w:t>
      </w:r>
      <w:r w:rsidR="007A7B6A" w:rsidRPr="00E2273C">
        <w:rPr>
          <w:szCs w:val="18"/>
        </w:rPr>
        <w:t>1</w:t>
      </w:r>
      <w:r w:rsidR="00B37AF0" w:rsidRPr="00E2273C">
        <w:rPr>
          <w:szCs w:val="18"/>
        </w:rPr>
        <w:t>1</w:t>
      </w:r>
      <w:r w:rsidR="007A7B6A" w:rsidRPr="00E2273C">
        <w:rPr>
          <w:szCs w:val="18"/>
        </w:rPr>
        <w:t xml:space="preserve"> ust. </w:t>
      </w:r>
      <w:r w:rsidR="006F6185" w:rsidRPr="00E2273C">
        <w:rPr>
          <w:szCs w:val="18"/>
        </w:rPr>
        <w:t xml:space="preserve">3 </w:t>
      </w:r>
      <w:r w:rsidR="00B37AF0" w:rsidRPr="00E2273C">
        <w:rPr>
          <w:szCs w:val="18"/>
        </w:rPr>
        <w:t>OWU</w:t>
      </w:r>
      <w:r w:rsidR="007A7B6A" w:rsidRPr="00E2273C">
        <w:rPr>
          <w:szCs w:val="18"/>
        </w:rPr>
        <w:t>.</w:t>
      </w:r>
    </w:p>
    <w:p w14:paraId="32E34A4A" w14:textId="50FAEBC7" w:rsidR="00175346" w:rsidRPr="009C6273" w:rsidRDefault="00175346" w:rsidP="002221B4">
      <w:pPr>
        <w:pStyle w:val="Styl2"/>
        <w:widowControl/>
        <w:numPr>
          <w:ilvl w:val="0"/>
          <w:numId w:val="56"/>
        </w:numPr>
        <w:spacing w:after="0" w:line="240" w:lineRule="auto"/>
        <w:rPr>
          <w:szCs w:val="18"/>
        </w:rPr>
      </w:pPr>
      <w:r w:rsidRPr="009C6273">
        <w:rPr>
          <w:szCs w:val="18"/>
        </w:rPr>
        <w:t>Zasady określone</w:t>
      </w:r>
      <w:r w:rsidR="00A92DA6" w:rsidRPr="009C6273">
        <w:rPr>
          <w:szCs w:val="18"/>
        </w:rPr>
        <w:t xml:space="preserve"> </w:t>
      </w:r>
      <w:r w:rsidR="00A92DA6" w:rsidRPr="00B37AF0">
        <w:rPr>
          <w:szCs w:val="18"/>
        </w:rPr>
        <w:t>w </w:t>
      </w:r>
      <w:r w:rsidRPr="00B37AF0">
        <w:rPr>
          <w:szCs w:val="18"/>
        </w:rPr>
        <w:t xml:space="preserve">ust. </w:t>
      </w:r>
      <w:r w:rsidR="00E95629" w:rsidRPr="00B37AF0">
        <w:rPr>
          <w:szCs w:val="18"/>
        </w:rPr>
        <w:t>16</w:t>
      </w:r>
      <w:r w:rsidRPr="009C6273">
        <w:rPr>
          <w:szCs w:val="18"/>
        </w:rPr>
        <w:t xml:space="preserve"> niniejszego paragrafu stosuje się odpowiednio</w:t>
      </w:r>
      <w:r w:rsidR="00A92DA6" w:rsidRPr="009C6273">
        <w:rPr>
          <w:szCs w:val="18"/>
        </w:rPr>
        <w:t xml:space="preserve"> w </w:t>
      </w:r>
      <w:r w:rsidRPr="009C6273">
        <w:rPr>
          <w:szCs w:val="18"/>
        </w:rPr>
        <w:t>przypadku niewywiązania się Wykonawcy ze zwrotu materiałów</w:t>
      </w:r>
      <w:r w:rsidR="00A92DA6" w:rsidRPr="009C6273">
        <w:rPr>
          <w:szCs w:val="18"/>
        </w:rPr>
        <w:t xml:space="preserve"> i </w:t>
      </w:r>
      <w:r w:rsidRPr="009C6273">
        <w:rPr>
          <w:szCs w:val="18"/>
        </w:rPr>
        <w:t>urządzeń wskazanych</w:t>
      </w:r>
      <w:r w:rsidR="00A92DA6" w:rsidRPr="009C6273">
        <w:rPr>
          <w:szCs w:val="18"/>
        </w:rPr>
        <w:t xml:space="preserve"> w </w:t>
      </w:r>
      <w:r w:rsidRPr="009C6273">
        <w:rPr>
          <w:szCs w:val="18"/>
        </w:rPr>
        <w:t>załącznikach</w:t>
      </w:r>
      <w:r w:rsidR="00A92DA6" w:rsidRPr="009C6273">
        <w:rPr>
          <w:szCs w:val="18"/>
        </w:rPr>
        <w:t xml:space="preserve"> do </w:t>
      </w:r>
      <w:r w:rsidRPr="009C6273">
        <w:rPr>
          <w:szCs w:val="18"/>
        </w:rPr>
        <w:t>Umowy jako podlegające zwrotowi Zamawiającemu.</w:t>
      </w:r>
    </w:p>
    <w:p w14:paraId="61BDB57F" w14:textId="0B0855A1" w:rsidR="00E430FD" w:rsidRDefault="00E430FD" w:rsidP="002221B4">
      <w:pPr>
        <w:pStyle w:val="Styl2"/>
        <w:widowControl/>
        <w:numPr>
          <w:ilvl w:val="0"/>
          <w:numId w:val="56"/>
        </w:numPr>
        <w:spacing w:after="0" w:line="240" w:lineRule="auto"/>
        <w:rPr>
          <w:szCs w:val="18"/>
        </w:rPr>
      </w:pPr>
      <w:r w:rsidRPr="00140DDC">
        <w:rPr>
          <w:szCs w:val="18"/>
        </w:rPr>
        <w:t xml:space="preserve">W przypadku ustanowienia </w:t>
      </w:r>
      <w:r w:rsidR="006F6185" w:rsidRPr="00140DDC">
        <w:rPr>
          <w:szCs w:val="18"/>
        </w:rPr>
        <w:t>Podwykonawcy</w:t>
      </w:r>
      <w:r w:rsidRPr="00140DDC">
        <w:rPr>
          <w:szCs w:val="18"/>
        </w:rPr>
        <w:t>/</w:t>
      </w:r>
      <w:r w:rsidR="006F6185" w:rsidRPr="00140DDC">
        <w:rPr>
          <w:szCs w:val="18"/>
        </w:rPr>
        <w:t xml:space="preserve">Podwykonawców </w:t>
      </w:r>
      <w:r w:rsidRPr="00140DDC">
        <w:rPr>
          <w:szCs w:val="18"/>
        </w:rPr>
        <w:t>robót budowlanych</w:t>
      </w:r>
      <w:r w:rsidR="000E3B72">
        <w:rPr>
          <w:szCs w:val="18"/>
        </w:rPr>
        <w:t>,</w:t>
      </w:r>
      <w:r w:rsidR="00A92DA6" w:rsidRPr="00140DDC">
        <w:rPr>
          <w:szCs w:val="18"/>
        </w:rPr>
        <w:t xml:space="preserve"> do </w:t>
      </w:r>
      <w:r w:rsidRPr="00140DDC">
        <w:rPr>
          <w:szCs w:val="18"/>
        </w:rPr>
        <w:t>zasad wynagrodzenia stosuje się odpowiednio postanowienia §</w:t>
      </w:r>
      <w:r w:rsidR="000E3B72">
        <w:rPr>
          <w:szCs w:val="18"/>
        </w:rPr>
        <w:t xml:space="preserve"> </w:t>
      </w:r>
      <w:r w:rsidRPr="00140DDC">
        <w:rPr>
          <w:szCs w:val="18"/>
        </w:rPr>
        <w:t>7</w:t>
      </w:r>
      <w:r w:rsidR="006F6185" w:rsidRPr="00140DDC">
        <w:rPr>
          <w:szCs w:val="18"/>
        </w:rPr>
        <w:t xml:space="preserve"> B.</w:t>
      </w:r>
      <w:r w:rsidR="00A92DA6" w:rsidRPr="00140DDC">
        <w:rPr>
          <w:szCs w:val="18"/>
        </w:rPr>
        <w:t xml:space="preserve"> i </w:t>
      </w:r>
      <w:r w:rsidR="00D03057" w:rsidRPr="00140DDC">
        <w:rPr>
          <w:szCs w:val="18"/>
        </w:rPr>
        <w:t>§</w:t>
      </w:r>
      <w:r w:rsidR="000E3B72">
        <w:rPr>
          <w:szCs w:val="18"/>
        </w:rPr>
        <w:t xml:space="preserve"> </w:t>
      </w:r>
      <w:r w:rsidRPr="00140DDC">
        <w:rPr>
          <w:szCs w:val="18"/>
        </w:rPr>
        <w:t xml:space="preserve">9 </w:t>
      </w:r>
      <w:r w:rsidR="00F57968" w:rsidRPr="00140DDC">
        <w:rPr>
          <w:szCs w:val="18"/>
        </w:rPr>
        <w:t>OWU</w:t>
      </w:r>
      <w:r w:rsidRPr="00140DDC">
        <w:rPr>
          <w:szCs w:val="18"/>
        </w:rPr>
        <w:t>.</w:t>
      </w:r>
    </w:p>
    <w:p w14:paraId="0EA3B81D" w14:textId="17375ABE" w:rsidR="00932EAD" w:rsidRPr="009374B0" w:rsidRDefault="00932EAD" w:rsidP="002221B4">
      <w:pPr>
        <w:pStyle w:val="Styl2"/>
        <w:widowControl/>
        <w:numPr>
          <w:ilvl w:val="0"/>
          <w:numId w:val="56"/>
        </w:numPr>
        <w:spacing w:after="0" w:line="240" w:lineRule="auto"/>
        <w:rPr>
          <w:szCs w:val="18"/>
        </w:rPr>
      </w:pPr>
      <w:r w:rsidRPr="009374B0">
        <w:rPr>
          <w:szCs w:val="18"/>
        </w:rPr>
        <w:t xml:space="preserve">W przypadku realizacji Umowy z udziałem Podwykonawcy, do zasad rozliczeń znajdują zastosowanie regulacje § 9 OWU. </w:t>
      </w:r>
    </w:p>
    <w:p w14:paraId="396799B5" w14:textId="4CA4658D" w:rsidR="00676538" w:rsidRPr="00325D55" w:rsidRDefault="00676538" w:rsidP="0080720D">
      <w:pPr>
        <w:pStyle w:val="Styl3"/>
        <w:widowControl/>
        <w:spacing w:before="240" w:after="120"/>
        <w:jc w:val="center"/>
        <w:rPr>
          <w:rFonts w:cs="Arial"/>
          <w:sz w:val="18"/>
          <w:szCs w:val="18"/>
        </w:rPr>
      </w:pPr>
      <w:bookmarkStart w:id="13" w:name="_Ref333650679"/>
      <w:r w:rsidRPr="00325D55">
        <w:rPr>
          <w:rFonts w:cs="Arial"/>
          <w:sz w:val="18"/>
          <w:szCs w:val="18"/>
        </w:rPr>
        <w:t>§</w:t>
      </w:r>
      <w:r w:rsidR="000E3B72">
        <w:rPr>
          <w:rFonts w:cs="Arial"/>
          <w:sz w:val="18"/>
          <w:szCs w:val="18"/>
        </w:rPr>
        <w:t xml:space="preserve"> </w:t>
      </w:r>
      <w:r w:rsidRPr="00325D55">
        <w:rPr>
          <w:rFonts w:cs="Arial"/>
          <w:sz w:val="18"/>
          <w:szCs w:val="18"/>
        </w:rPr>
        <w:t>4. Zmiana wynagrodzenia</w:t>
      </w:r>
    </w:p>
    <w:p w14:paraId="115F2460" w14:textId="6FB0A4CC" w:rsidR="00E961B9" w:rsidRPr="00EA3A39" w:rsidRDefault="00E961B9" w:rsidP="002221B4">
      <w:pPr>
        <w:pStyle w:val="Styl2"/>
        <w:widowControl/>
        <w:numPr>
          <w:ilvl w:val="0"/>
          <w:numId w:val="57"/>
        </w:numPr>
        <w:spacing w:after="0" w:line="240" w:lineRule="auto"/>
        <w:rPr>
          <w:szCs w:val="18"/>
        </w:rPr>
      </w:pPr>
      <w:r w:rsidRPr="00EA3A39">
        <w:rPr>
          <w:szCs w:val="18"/>
        </w:rPr>
        <w:t>Jeżeli Umowa przewiduje możliwość waloryzacji wynagrodzenia Wykonawcy</w:t>
      </w:r>
      <w:r w:rsidR="00A0564F" w:rsidRPr="00EA3A39">
        <w:rPr>
          <w:szCs w:val="18"/>
        </w:rPr>
        <w:t xml:space="preserve"> z uwagi na zmianę cen materiałów i kosztów związanych z realizacją zamówienia, </w:t>
      </w:r>
      <w:r w:rsidRPr="00EA3A39">
        <w:rPr>
          <w:szCs w:val="18"/>
        </w:rPr>
        <w:t xml:space="preserve">waloryzacja taka dokonywana </w:t>
      </w:r>
      <w:r w:rsidR="00BD483D" w:rsidRPr="00EA3A39">
        <w:rPr>
          <w:szCs w:val="18"/>
        </w:rPr>
        <w:t>jest na zasadach określonych w odrębnym z</w:t>
      </w:r>
      <w:r w:rsidRPr="00EA3A39">
        <w:rPr>
          <w:szCs w:val="18"/>
        </w:rPr>
        <w:t xml:space="preserve">ałączniku do Umowy.  </w:t>
      </w:r>
    </w:p>
    <w:p w14:paraId="4387C739" w14:textId="450BA886" w:rsidR="00676538" w:rsidRPr="00EA3A39" w:rsidRDefault="00676538" w:rsidP="002221B4">
      <w:pPr>
        <w:pStyle w:val="Styl2"/>
        <w:widowControl/>
        <w:numPr>
          <w:ilvl w:val="0"/>
          <w:numId w:val="57"/>
        </w:numPr>
        <w:spacing w:after="0" w:line="240" w:lineRule="auto"/>
        <w:rPr>
          <w:szCs w:val="18"/>
        </w:rPr>
      </w:pPr>
      <w:r w:rsidRPr="00EA3A39">
        <w:rPr>
          <w:szCs w:val="18"/>
        </w:rPr>
        <w:t xml:space="preserve">Wykonawca, którego wynagrodzenie zostało zmienione </w:t>
      </w:r>
      <w:r w:rsidR="00A0564F" w:rsidRPr="00EA3A39">
        <w:rPr>
          <w:szCs w:val="18"/>
        </w:rPr>
        <w:t>w związku z waloryzacją wynagrodzenia, o której mowa w ust</w:t>
      </w:r>
      <w:r w:rsidR="000E3B72" w:rsidRPr="00EA3A39">
        <w:rPr>
          <w:szCs w:val="18"/>
        </w:rPr>
        <w:t>.</w:t>
      </w:r>
      <w:r w:rsidR="00A0564F" w:rsidRPr="00EA3A39">
        <w:rPr>
          <w:szCs w:val="18"/>
        </w:rPr>
        <w:t xml:space="preserve"> 1, z</w:t>
      </w:r>
      <w:r w:rsidRPr="00EA3A39">
        <w:rPr>
          <w:szCs w:val="18"/>
        </w:rPr>
        <w:t>obowiązany jest</w:t>
      </w:r>
      <w:r w:rsidR="00A92DA6" w:rsidRPr="00EA3A39">
        <w:rPr>
          <w:szCs w:val="18"/>
        </w:rPr>
        <w:t xml:space="preserve"> do </w:t>
      </w:r>
      <w:r w:rsidRPr="00EA3A39">
        <w:rPr>
          <w:szCs w:val="18"/>
        </w:rPr>
        <w:t>zmiany wynagrodzenia przysługując</w:t>
      </w:r>
      <w:r w:rsidR="00A0564F" w:rsidRPr="00EA3A39">
        <w:rPr>
          <w:szCs w:val="18"/>
        </w:rPr>
        <w:t>ego</w:t>
      </w:r>
      <w:r w:rsidRPr="00EA3A39">
        <w:rPr>
          <w:szCs w:val="18"/>
        </w:rPr>
        <w:t xml:space="preserve"> </w:t>
      </w:r>
      <w:r w:rsidR="006F6185" w:rsidRPr="00EA3A39">
        <w:rPr>
          <w:szCs w:val="18"/>
        </w:rPr>
        <w:t>Podwykonawcom</w:t>
      </w:r>
      <w:r w:rsidRPr="00EA3A39">
        <w:rPr>
          <w:szCs w:val="18"/>
        </w:rPr>
        <w:t>,</w:t>
      </w:r>
      <w:r w:rsidR="00A92DA6" w:rsidRPr="00EA3A39">
        <w:rPr>
          <w:szCs w:val="18"/>
        </w:rPr>
        <w:t xml:space="preserve"> z </w:t>
      </w:r>
      <w:r w:rsidRPr="00EA3A39">
        <w:rPr>
          <w:szCs w:val="18"/>
        </w:rPr>
        <w:t>którym</w:t>
      </w:r>
      <w:r w:rsidR="00F71A87" w:rsidRPr="00EA3A39">
        <w:rPr>
          <w:szCs w:val="18"/>
        </w:rPr>
        <w:t>i</w:t>
      </w:r>
      <w:r w:rsidRPr="00EA3A39">
        <w:rPr>
          <w:szCs w:val="18"/>
        </w:rPr>
        <w:t xml:space="preserve"> zawarł umowę,</w:t>
      </w:r>
      <w:r w:rsidR="00A92DA6" w:rsidRPr="00EA3A39">
        <w:rPr>
          <w:szCs w:val="18"/>
        </w:rPr>
        <w:t xml:space="preserve"> w </w:t>
      </w:r>
      <w:r w:rsidRPr="00EA3A39">
        <w:rPr>
          <w:szCs w:val="18"/>
        </w:rPr>
        <w:t>zakresie odpowiadającym zmianom cen materiałów</w:t>
      </w:r>
      <w:r w:rsidR="00A92DA6" w:rsidRPr="00EA3A39">
        <w:rPr>
          <w:szCs w:val="18"/>
        </w:rPr>
        <w:t xml:space="preserve"> lub </w:t>
      </w:r>
      <w:r w:rsidRPr="00EA3A39">
        <w:rPr>
          <w:szCs w:val="18"/>
        </w:rPr>
        <w:t xml:space="preserve">kosztów dotyczących zobowiązania </w:t>
      </w:r>
      <w:r w:rsidR="006F6185" w:rsidRPr="00EA3A39">
        <w:rPr>
          <w:szCs w:val="18"/>
        </w:rPr>
        <w:t>Podwykonawców</w:t>
      </w:r>
      <w:r w:rsidRPr="00EA3A39">
        <w:rPr>
          <w:szCs w:val="18"/>
        </w:rPr>
        <w:t>, jeżeli spełniony jest następujący warunek:</w:t>
      </w:r>
    </w:p>
    <w:p w14:paraId="4AF2A116" w14:textId="77777777" w:rsidR="00676538" w:rsidRPr="00325D55" w:rsidRDefault="00676538" w:rsidP="00AE678D">
      <w:pPr>
        <w:pStyle w:val="Styl2"/>
        <w:widowControl/>
        <w:numPr>
          <w:ilvl w:val="1"/>
          <w:numId w:val="13"/>
        </w:numPr>
        <w:spacing w:after="0" w:line="240" w:lineRule="auto"/>
        <w:contextualSpacing w:val="0"/>
        <w:rPr>
          <w:szCs w:val="18"/>
        </w:rPr>
      </w:pPr>
      <w:r w:rsidRPr="00325D55">
        <w:rPr>
          <w:szCs w:val="18"/>
        </w:rPr>
        <w:t>przedmiotem umowy podwykonawczej są roboty budowlane.</w:t>
      </w:r>
    </w:p>
    <w:p w14:paraId="591A987D" w14:textId="63FB866D" w:rsidR="00676538" w:rsidRPr="00325D55" w:rsidRDefault="00676538" w:rsidP="002221B4">
      <w:pPr>
        <w:pStyle w:val="Styl2"/>
        <w:widowControl/>
        <w:numPr>
          <w:ilvl w:val="0"/>
          <w:numId w:val="57"/>
        </w:numPr>
        <w:spacing w:after="0" w:line="240" w:lineRule="auto"/>
        <w:rPr>
          <w:szCs w:val="18"/>
        </w:rPr>
      </w:pPr>
      <w:r w:rsidRPr="00325D55">
        <w:rPr>
          <w:szCs w:val="18"/>
        </w:rPr>
        <w:t>Zmiany wysokości wynagrodzenia umownego Wykonawcy określone</w:t>
      </w:r>
      <w:r w:rsidR="00A92DA6" w:rsidRPr="00325D55">
        <w:rPr>
          <w:szCs w:val="18"/>
        </w:rPr>
        <w:t xml:space="preserve"> w </w:t>
      </w:r>
      <w:r w:rsidRPr="00325D55">
        <w:rPr>
          <w:szCs w:val="18"/>
        </w:rPr>
        <w:t>niniejszym paragrafie zostaną wprowadzone</w:t>
      </w:r>
      <w:r w:rsidR="00A92DA6" w:rsidRPr="00325D55">
        <w:rPr>
          <w:szCs w:val="18"/>
        </w:rPr>
        <w:t xml:space="preserve"> w </w:t>
      </w:r>
      <w:r w:rsidRPr="00325D55">
        <w:rPr>
          <w:szCs w:val="18"/>
        </w:rPr>
        <w:t>postaci pisemnego aneksu</w:t>
      </w:r>
      <w:r w:rsidR="00A92DA6" w:rsidRPr="00325D55">
        <w:rPr>
          <w:szCs w:val="18"/>
        </w:rPr>
        <w:t xml:space="preserve"> do </w:t>
      </w:r>
      <w:r w:rsidRPr="00325D55">
        <w:rPr>
          <w:szCs w:val="18"/>
        </w:rPr>
        <w:t xml:space="preserve">Umowy oraz zmiany </w:t>
      </w:r>
      <w:r w:rsidR="00F71A87" w:rsidRPr="00325D55">
        <w:rPr>
          <w:szCs w:val="18"/>
        </w:rPr>
        <w:t xml:space="preserve">Załącznika </w:t>
      </w:r>
      <w:r w:rsidRPr="00325D55">
        <w:rPr>
          <w:szCs w:val="18"/>
        </w:rPr>
        <w:t>nr 2</w:t>
      </w:r>
      <w:r w:rsidR="00A92DA6" w:rsidRPr="00325D55">
        <w:rPr>
          <w:szCs w:val="18"/>
        </w:rPr>
        <w:t xml:space="preserve"> do </w:t>
      </w:r>
      <w:r w:rsidRPr="00325D55">
        <w:rPr>
          <w:szCs w:val="18"/>
        </w:rPr>
        <w:t>Umowy (</w:t>
      </w:r>
      <w:r w:rsidR="00F71A87" w:rsidRPr="00325D55">
        <w:rPr>
          <w:szCs w:val="18"/>
        </w:rPr>
        <w:t xml:space="preserve">Harmonogramu </w:t>
      </w:r>
      <w:r w:rsidRPr="00325D55">
        <w:rPr>
          <w:szCs w:val="18"/>
        </w:rPr>
        <w:t>rzeczowo-finansowego).</w:t>
      </w:r>
    </w:p>
    <w:p w14:paraId="29AB552A" w14:textId="36066EF0" w:rsidR="00676538" w:rsidRPr="00325D55" w:rsidRDefault="00676538" w:rsidP="0080720D">
      <w:pPr>
        <w:pStyle w:val="Styl3"/>
        <w:widowControl/>
        <w:spacing w:before="240" w:after="120"/>
        <w:jc w:val="center"/>
        <w:rPr>
          <w:rFonts w:cs="Arial"/>
          <w:sz w:val="18"/>
          <w:szCs w:val="18"/>
        </w:rPr>
      </w:pPr>
      <w:bookmarkStart w:id="14" w:name="_Ref333696067"/>
      <w:r w:rsidRPr="00325D55">
        <w:rPr>
          <w:rFonts w:cs="Arial"/>
          <w:sz w:val="18"/>
          <w:szCs w:val="18"/>
        </w:rPr>
        <w:t>§</w:t>
      </w:r>
      <w:r w:rsidR="000E3B72">
        <w:rPr>
          <w:rFonts w:cs="Arial"/>
          <w:sz w:val="18"/>
          <w:szCs w:val="18"/>
        </w:rPr>
        <w:t xml:space="preserve"> </w:t>
      </w:r>
      <w:r w:rsidRPr="00325D55">
        <w:rPr>
          <w:rFonts w:cs="Arial"/>
          <w:sz w:val="18"/>
          <w:szCs w:val="18"/>
        </w:rPr>
        <w:t>5</w:t>
      </w:r>
      <w:r w:rsidR="00684D7C" w:rsidRPr="00325D55">
        <w:rPr>
          <w:rFonts w:cs="Arial"/>
          <w:sz w:val="18"/>
          <w:szCs w:val="18"/>
        </w:rPr>
        <w:t xml:space="preserve">. </w:t>
      </w:r>
      <w:bookmarkEnd w:id="14"/>
      <w:r w:rsidRPr="00325D55">
        <w:rPr>
          <w:rFonts w:cs="Arial"/>
          <w:sz w:val="18"/>
          <w:szCs w:val="18"/>
        </w:rPr>
        <w:t>Odbiory</w:t>
      </w:r>
    </w:p>
    <w:p w14:paraId="2CEEF2B1" w14:textId="630FE445" w:rsidR="00676538" w:rsidRPr="00EA3A39" w:rsidRDefault="00151AE2" w:rsidP="002221B4">
      <w:pPr>
        <w:pStyle w:val="Styl2"/>
        <w:widowControl/>
        <w:numPr>
          <w:ilvl w:val="0"/>
          <w:numId w:val="58"/>
        </w:numPr>
        <w:spacing w:after="0" w:line="240" w:lineRule="auto"/>
        <w:rPr>
          <w:szCs w:val="18"/>
        </w:rPr>
      </w:pPr>
      <w:r w:rsidRPr="00EA3A39">
        <w:rPr>
          <w:szCs w:val="18"/>
        </w:rPr>
        <w:t>P</w:t>
      </w:r>
      <w:r w:rsidR="00676538" w:rsidRPr="00EA3A39">
        <w:rPr>
          <w:szCs w:val="18"/>
        </w:rPr>
        <w:t xml:space="preserve">rzedmiotem odbioru końcowego jest wykonanie </w:t>
      </w:r>
      <w:r w:rsidR="00F11CB3" w:rsidRPr="00EA3A39">
        <w:rPr>
          <w:szCs w:val="18"/>
        </w:rPr>
        <w:t>przedmiotu Umow</w:t>
      </w:r>
      <w:r w:rsidR="00676538" w:rsidRPr="00EA3A39">
        <w:rPr>
          <w:szCs w:val="18"/>
        </w:rPr>
        <w:t>y.</w:t>
      </w:r>
    </w:p>
    <w:p w14:paraId="65E14BC0" w14:textId="4B4970DE" w:rsidR="00676538" w:rsidRPr="00EA3A39" w:rsidRDefault="00676538" w:rsidP="002221B4">
      <w:pPr>
        <w:pStyle w:val="Styl2"/>
        <w:widowControl/>
        <w:numPr>
          <w:ilvl w:val="0"/>
          <w:numId w:val="58"/>
        </w:numPr>
        <w:spacing w:after="0" w:line="240" w:lineRule="auto"/>
        <w:rPr>
          <w:szCs w:val="18"/>
        </w:rPr>
      </w:pPr>
      <w:r w:rsidRPr="00EA3A39">
        <w:rPr>
          <w:szCs w:val="18"/>
        </w:rPr>
        <w:t xml:space="preserve">Przez dokonanie odbioru końcowego przez Zamawiającego rozumie się podpisanie protokołu odbioru końcowego, </w:t>
      </w:r>
      <w:r w:rsidR="00327C12" w:rsidRPr="00EA3A39">
        <w:rPr>
          <w:szCs w:val="18"/>
        </w:rPr>
        <w:t>potwierdzającego wykonanie przedmiotu Umowy zgodnie z dokumentacją projektową, Umową i zasadami wiedzy technicznej oraz potwierdzającego brak istotnych wad przedmiotu Umowy.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Protokół potwierdza zakończenie realizacji przedmiotu Umowy i stanowi podstawę wystawienia przez Wykonawcę faktury końcowej na warunkach określonych w Umowie. Data podpisania protokołu odbioru końcowego przez upoważnionych przedstawicieli Zamawiającego stanowi datę zakończenia realizacji przedmiotu Umowy.</w:t>
      </w:r>
    </w:p>
    <w:p w14:paraId="75AD9768" w14:textId="686845EA" w:rsidR="009C6273" w:rsidRPr="00EA3A39" w:rsidRDefault="00676538" w:rsidP="002221B4">
      <w:pPr>
        <w:pStyle w:val="Styl2"/>
        <w:widowControl/>
        <w:numPr>
          <w:ilvl w:val="0"/>
          <w:numId w:val="58"/>
        </w:numPr>
        <w:spacing w:after="0" w:line="240" w:lineRule="auto"/>
        <w:rPr>
          <w:szCs w:val="18"/>
        </w:rPr>
      </w:pPr>
      <w:r w:rsidRPr="00EA3A39">
        <w:rPr>
          <w:szCs w:val="18"/>
        </w:rPr>
        <w:t>Odbiorom częściowym będą podlegały roboty zanikające</w:t>
      </w:r>
      <w:r w:rsidR="00A92DA6" w:rsidRPr="00EA3A39">
        <w:rPr>
          <w:szCs w:val="18"/>
        </w:rPr>
        <w:t xml:space="preserve"> i </w:t>
      </w:r>
      <w:r w:rsidRPr="00EA3A39">
        <w:rPr>
          <w:szCs w:val="18"/>
        </w:rPr>
        <w:t>ulegające zakryciu oraz części</w:t>
      </w:r>
      <w:r w:rsidR="00A92DA6" w:rsidRPr="00EA3A39">
        <w:rPr>
          <w:szCs w:val="18"/>
        </w:rPr>
        <w:t xml:space="preserve"> lub </w:t>
      </w:r>
      <w:r w:rsidRPr="00EA3A39">
        <w:rPr>
          <w:szCs w:val="18"/>
        </w:rPr>
        <w:t xml:space="preserve">etapy </w:t>
      </w:r>
      <w:r w:rsidR="00F11CB3" w:rsidRPr="00EA3A39">
        <w:rPr>
          <w:szCs w:val="18"/>
        </w:rPr>
        <w:t>przedmiotu Umow</w:t>
      </w:r>
      <w:r w:rsidRPr="00EA3A39">
        <w:rPr>
          <w:szCs w:val="18"/>
        </w:rPr>
        <w:t>y wynikające</w:t>
      </w:r>
      <w:r w:rsidR="00A92DA6" w:rsidRPr="00EA3A39">
        <w:rPr>
          <w:szCs w:val="18"/>
        </w:rPr>
        <w:t xml:space="preserve"> z </w:t>
      </w:r>
      <w:r w:rsidRPr="00EA3A39">
        <w:rPr>
          <w:szCs w:val="18"/>
        </w:rPr>
        <w:t xml:space="preserve">ustaleń </w:t>
      </w:r>
      <w:r w:rsidR="00F71A87" w:rsidRPr="00EA3A39">
        <w:rPr>
          <w:szCs w:val="18"/>
        </w:rPr>
        <w:t xml:space="preserve">Harmonogramu </w:t>
      </w:r>
      <w:r w:rsidRPr="00EA3A39">
        <w:rPr>
          <w:szCs w:val="18"/>
        </w:rPr>
        <w:t>rzeczowo-finansowego</w:t>
      </w:r>
      <w:r w:rsidR="00F71A87" w:rsidRPr="00EA3A39">
        <w:rPr>
          <w:szCs w:val="18"/>
        </w:rPr>
        <w:t>.</w:t>
      </w:r>
      <w:r w:rsidRPr="00EA3A39">
        <w:rPr>
          <w:szCs w:val="18"/>
        </w:rPr>
        <w:t xml:space="preserve"> </w:t>
      </w:r>
      <w:r w:rsidR="00F71A87" w:rsidRPr="00EA3A39">
        <w:rPr>
          <w:szCs w:val="18"/>
        </w:rPr>
        <w:t>O</w:t>
      </w:r>
      <w:r w:rsidRPr="00EA3A39">
        <w:rPr>
          <w:szCs w:val="18"/>
        </w:rPr>
        <w:t>dbiór robót zanikających</w:t>
      </w:r>
      <w:r w:rsidR="00A92DA6" w:rsidRPr="00EA3A39">
        <w:rPr>
          <w:szCs w:val="18"/>
        </w:rPr>
        <w:t xml:space="preserve"> lub </w:t>
      </w:r>
      <w:r w:rsidRPr="00EA3A39">
        <w:rPr>
          <w:szCs w:val="18"/>
        </w:rPr>
        <w:t>ulegających zakryciu przez Zamawiającego nastąpi</w:t>
      </w:r>
      <w:r w:rsidR="00A92DA6" w:rsidRPr="00EA3A39">
        <w:rPr>
          <w:szCs w:val="18"/>
        </w:rPr>
        <w:t xml:space="preserve"> w </w:t>
      </w:r>
      <w:r w:rsidRPr="00EA3A39">
        <w:rPr>
          <w:szCs w:val="18"/>
        </w:rPr>
        <w:t>terminie</w:t>
      </w:r>
      <w:r w:rsidR="00A92DA6" w:rsidRPr="00EA3A39">
        <w:rPr>
          <w:szCs w:val="18"/>
        </w:rPr>
        <w:t xml:space="preserve"> nie </w:t>
      </w:r>
      <w:r w:rsidRPr="00EA3A39">
        <w:rPr>
          <w:szCs w:val="18"/>
        </w:rPr>
        <w:t>dłuższym</w:t>
      </w:r>
      <w:r w:rsidR="00A92DA6" w:rsidRPr="00EA3A39">
        <w:rPr>
          <w:szCs w:val="18"/>
        </w:rPr>
        <w:t xml:space="preserve"> niż </w:t>
      </w:r>
      <w:r w:rsidRPr="00EA3A39">
        <w:rPr>
          <w:szCs w:val="18"/>
        </w:rPr>
        <w:t>2 dni robocze</w:t>
      </w:r>
      <w:r w:rsidR="00A92DA6" w:rsidRPr="00EA3A39">
        <w:rPr>
          <w:szCs w:val="18"/>
        </w:rPr>
        <w:t xml:space="preserve"> od </w:t>
      </w:r>
      <w:r w:rsidRPr="00EA3A39">
        <w:rPr>
          <w:szCs w:val="18"/>
        </w:rPr>
        <w:t>skutecznego zgłoszenia Wykonawcy przedstawicielowi Zamawiającego.</w:t>
      </w:r>
      <w:r w:rsidR="009C6273" w:rsidRPr="00EA3A39">
        <w:rPr>
          <w:szCs w:val="18"/>
        </w:rPr>
        <w:t xml:space="preserve"> Odbiór dokumentacji projektowej nastąpi według zasad określonych w ust. 4 - 13 poniżej.</w:t>
      </w:r>
    </w:p>
    <w:p w14:paraId="7E05D18A" w14:textId="18231852" w:rsidR="009C6273" w:rsidRPr="00325D55" w:rsidRDefault="009C6273" w:rsidP="002221B4">
      <w:pPr>
        <w:pStyle w:val="Styl2"/>
        <w:widowControl/>
        <w:numPr>
          <w:ilvl w:val="0"/>
          <w:numId w:val="58"/>
        </w:numPr>
        <w:spacing w:after="0" w:line="240" w:lineRule="auto"/>
        <w:rPr>
          <w:szCs w:val="18"/>
        </w:rPr>
      </w:pPr>
      <w:r w:rsidRPr="00325D55">
        <w:rPr>
          <w:szCs w:val="18"/>
        </w:rPr>
        <w:lastRenderedPageBreak/>
        <w:t xml:space="preserve">Wykonawca dostarczy Zamawiającemu w jego siedzibie </w:t>
      </w:r>
      <w:r w:rsidR="005816BB" w:rsidRPr="005816BB">
        <w:rPr>
          <w:szCs w:val="18"/>
        </w:rPr>
        <w:t xml:space="preserve">lub w miejscu przekazania szczegółowo opisanym w OPZ </w:t>
      </w:r>
      <w:r w:rsidRPr="00325D55">
        <w:rPr>
          <w:szCs w:val="18"/>
        </w:rPr>
        <w:t xml:space="preserve">kompletną dokumentację projektową w ilości i przedmiocie określonym w Umowie. Odbiór części przedmiotu </w:t>
      </w:r>
      <w:r w:rsidR="00CE44A5">
        <w:rPr>
          <w:szCs w:val="18"/>
        </w:rPr>
        <w:t>U</w:t>
      </w:r>
      <w:r w:rsidR="00CE44A5" w:rsidRPr="00325D55">
        <w:rPr>
          <w:szCs w:val="18"/>
        </w:rPr>
        <w:t xml:space="preserve">mowy </w:t>
      </w:r>
      <w:r w:rsidRPr="00325D55">
        <w:rPr>
          <w:szCs w:val="18"/>
        </w:rPr>
        <w:t>określonej w §</w:t>
      </w:r>
      <w:r w:rsidR="005816BB">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będzie dokonany przez Zamawiającego protokołem odbioru częściowego</w:t>
      </w:r>
      <w:r w:rsidR="00CE44A5">
        <w:rPr>
          <w:szCs w:val="18"/>
        </w:rPr>
        <w:t>,</w:t>
      </w:r>
      <w:r w:rsidRPr="00325D55">
        <w:rPr>
          <w:szCs w:val="18"/>
        </w:rPr>
        <w:t xml:space="preserve"> w formie pisemnej</w:t>
      </w:r>
      <w:r w:rsidR="00CE44A5">
        <w:rPr>
          <w:szCs w:val="18"/>
        </w:rPr>
        <w:t>,</w:t>
      </w:r>
      <w:r w:rsidRPr="00325D55">
        <w:rPr>
          <w:szCs w:val="18"/>
        </w:rPr>
        <w:t xml:space="preserve"> z uwzględnieniem poniższych ustaleń.</w:t>
      </w:r>
    </w:p>
    <w:p w14:paraId="40448947" w14:textId="1568AFCC"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pisemnie powiadomi Zamawiającego o gotowości części przedmiotu </w:t>
      </w:r>
      <w:r w:rsidR="00CE44A5">
        <w:rPr>
          <w:szCs w:val="18"/>
        </w:rPr>
        <w:t>U</w:t>
      </w:r>
      <w:r w:rsidR="00CE44A5" w:rsidRPr="00325D55">
        <w:rPr>
          <w:szCs w:val="18"/>
        </w:rPr>
        <w:t xml:space="preserve">mowy </w:t>
      </w:r>
      <w:r w:rsidRPr="00325D55">
        <w:rPr>
          <w:szCs w:val="18"/>
        </w:rPr>
        <w:t>określonej w §</w:t>
      </w:r>
      <w:r w:rsidR="00327C12">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do odbioru</w:t>
      </w:r>
      <w:r w:rsidR="00CE44A5">
        <w:rPr>
          <w:szCs w:val="18"/>
        </w:rPr>
        <w:t>,</w:t>
      </w:r>
      <w:r w:rsidRPr="00325D55">
        <w:rPr>
          <w:szCs w:val="18"/>
        </w:rPr>
        <w:t xml:space="preserve"> przekazując wraz z zawiadomieniem wszelką wymaganą Umową dokumentację, w tym techniczną i prawną.</w:t>
      </w:r>
    </w:p>
    <w:p w14:paraId="2053433C" w14:textId="318DAB75" w:rsidR="009C6273" w:rsidRPr="00325D55" w:rsidRDefault="009C6273" w:rsidP="002221B4">
      <w:pPr>
        <w:pStyle w:val="Styl2"/>
        <w:widowControl/>
        <w:numPr>
          <w:ilvl w:val="0"/>
          <w:numId w:val="58"/>
        </w:numPr>
        <w:spacing w:after="0" w:line="240" w:lineRule="auto"/>
        <w:rPr>
          <w:szCs w:val="18"/>
        </w:rPr>
      </w:pPr>
      <w:r w:rsidRPr="00325D55">
        <w:rPr>
          <w:szCs w:val="18"/>
        </w:rPr>
        <w:t xml:space="preserve">Zawiadomienie o gotowości </w:t>
      </w:r>
      <w:r w:rsidR="00F426DE">
        <w:rPr>
          <w:szCs w:val="18"/>
        </w:rPr>
        <w:t xml:space="preserve">dokumentacji projektowej do </w:t>
      </w:r>
      <w:r w:rsidRPr="00325D55">
        <w:rPr>
          <w:szCs w:val="18"/>
        </w:rPr>
        <w:t xml:space="preserve">odbioru, dokonane przez Wykonawcę bez przekazania kompletnej dokumentacji, </w:t>
      </w:r>
      <w:r w:rsidR="00F426DE">
        <w:rPr>
          <w:szCs w:val="18"/>
        </w:rPr>
        <w:t>o której mowa w ust. 4 powyżej</w:t>
      </w:r>
      <w:r w:rsidRPr="00325D55">
        <w:rPr>
          <w:szCs w:val="18"/>
        </w:rPr>
        <w:t>, nie będzie uważane za skuteczne.</w:t>
      </w:r>
    </w:p>
    <w:p w14:paraId="3547117D" w14:textId="3929A14F" w:rsidR="009C6273" w:rsidRPr="00325D55" w:rsidRDefault="009C6273" w:rsidP="002221B4">
      <w:pPr>
        <w:pStyle w:val="Styl2"/>
        <w:widowControl/>
        <w:numPr>
          <w:ilvl w:val="0"/>
          <w:numId w:val="58"/>
        </w:numPr>
        <w:spacing w:after="0" w:line="240" w:lineRule="auto"/>
        <w:rPr>
          <w:szCs w:val="18"/>
        </w:rPr>
      </w:pPr>
      <w:r w:rsidRPr="00325D55">
        <w:rPr>
          <w:szCs w:val="18"/>
        </w:rPr>
        <w:t>Zamawiający</w:t>
      </w:r>
      <w:r w:rsidR="00CE44A5">
        <w:rPr>
          <w:szCs w:val="18"/>
        </w:rPr>
        <w:t>,</w:t>
      </w:r>
      <w:r w:rsidRPr="00325D55">
        <w:rPr>
          <w:szCs w:val="18"/>
        </w:rPr>
        <w:t xml:space="preserve"> po zgłoszeniu</w:t>
      </w:r>
      <w:r w:rsidR="00CE44A5">
        <w:rPr>
          <w:szCs w:val="18"/>
        </w:rPr>
        <w:t>,</w:t>
      </w:r>
      <w:r w:rsidRPr="00325D55">
        <w:rPr>
          <w:szCs w:val="18"/>
        </w:rPr>
        <w:t xml:space="preserve"> o którym mowa w ust. 5</w:t>
      </w:r>
      <w:r w:rsidR="00CE44A5">
        <w:rPr>
          <w:szCs w:val="18"/>
        </w:rPr>
        <w:t>,</w:t>
      </w:r>
      <w:r w:rsidRPr="00325D55">
        <w:rPr>
          <w:szCs w:val="18"/>
        </w:rPr>
        <w:t xml:space="preserve"> do odbioru częściowego, niezwłocznie, nie później jednak niż w terminie 14 dni od daty dostarczenia dokumentacji, zapozna się z jej zawartością i składnikami</w:t>
      </w:r>
      <w:r w:rsidR="00CE44A5">
        <w:rPr>
          <w:szCs w:val="18"/>
        </w:rPr>
        <w:t>,</w:t>
      </w:r>
      <w:r w:rsidRPr="00325D55">
        <w:rPr>
          <w:szCs w:val="18"/>
        </w:rPr>
        <w:t xml:space="preserve"> i podejmie według swojej oceny poniższ</w:t>
      </w:r>
      <w:r w:rsidR="00CE44A5">
        <w:rPr>
          <w:szCs w:val="18"/>
        </w:rPr>
        <w:t>e</w:t>
      </w:r>
      <w:r w:rsidRPr="00325D55">
        <w:rPr>
          <w:szCs w:val="18"/>
        </w:rPr>
        <w:t xml:space="preserve"> </w:t>
      </w:r>
      <w:r w:rsidR="00CE44A5">
        <w:rPr>
          <w:szCs w:val="18"/>
        </w:rPr>
        <w:t>czynności</w:t>
      </w:r>
      <w:r w:rsidRPr="00325D55">
        <w:rPr>
          <w:szCs w:val="18"/>
        </w:rPr>
        <w:t>:</w:t>
      </w:r>
    </w:p>
    <w:p w14:paraId="0276C733" w14:textId="105F0FDD"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przyjmie zgłoszon</w:t>
      </w:r>
      <w:r w:rsidR="00CE44A5">
        <w:rPr>
          <w:rFonts w:ascii="Arial" w:hAnsi="Arial" w:cs="Arial"/>
          <w:sz w:val="18"/>
          <w:szCs w:val="18"/>
        </w:rPr>
        <w:t xml:space="preserve">ą </w:t>
      </w:r>
      <w:r w:rsidR="00A9208D">
        <w:rPr>
          <w:rFonts w:ascii="Arial" w:hAnsi="Arial" w:cs="Arial"/>
          <w:sz w:val="18"/>
          <w:szCs w:val="18"/>
        </w:rPr>
        <w:t>dokumentację projektową</w:t>
      </w:r>
      <w:r w:rsidR="00CE44A5" w:rsidRPr="00325D55">
        <w:rPr>
          <w:rFonts w:ascii="Arial" w:hAnsi="Arial" w:cs="Arial"/>
          <w:sz w:val="18"/>
          <w:szCs w:val="18"/>
        </w:rPr>
        <w:t xml:space="preserve"> </w:t>
      </w:r>
      <w:r w:rsidRPr="00F426DE">
        <w:rPr>
          <w:rFonts w:ascii="Arial" w:hAnsi="Arial" w:cs="Arial"/>
          <w:sz w:val="18"/>
          <w:szCs w:val="18"/>
        </w:rPr>
        <w:t>bez uwag</w:t>
      </w:r>
      <w:r w:rsidRPr="00325D55">
        <w:rPr>
          <w:rFonts w:ascii="Arial" w:hAnsi="Arial" w:cs="Arial"/>
          <w:sz w:val="18"/>
          <w:szCs w:val="18"/>
        </w:rPr>
        <w:t xml:space="preserve"> i uzna </w:t>
      </w:r>
      <w:r w:rsidR="00A9208D">
        <w:rPr>
          <w:rFonts w:ascii="Arial" w:hAnsi="Arial" w:cs="Arial"/>
          <w:sz w:val="18"/>
          <w:szCs w:val="18"/>
        </w:rPr>
        <w:t xml:space="preserve">ją </w:t>
      </w:r>
      <w:r w:rsidRPr="00325D55">
        <w:rPr>
          <w:rFonts w:ascii="Arial" w:hAnsi="Arial" w:cs="Arial"/>
          <w:sz w:val="18"/>
          <w:szCs w:val="18"/>
        </w:rPr>
        <w:t>za wykonan</w:t>
      </w:r>
      <w:r w:rsidR="00CE44A5">
        <w:rPr>
          <w:rFonts w:ascii="Arial" w:hAnsi="Arial" w:cs="Arial"/>
          <w:sz w:val="18"/>
          <w:szCs w:val="18"/>
        </w:rPr>
        <w:t>ą</w:t>
      </w:r>
      <w:r w:rsidRPr="00325D55">
        <w:rPr>
          <w:rFonts w:ascii="Arial" w:hAnsi="Arial" w:cs="Arial"/>
          <w:sz w:val="18"/>
          <w:szCs w:val="18"/>
        </w:rPr>
        <w:t xml:space="preserve"> zgodnie z </w:t>
      </w:r>
      <w:r w:rsidR="00CE44A5">
        <w:rPr>
          <w:rFonts w:ascii="Arial" w:hAnsi="Arial" w:cs="Arial"/>
          <w:sz w:val="18"/>
          <w:szCs w:val="18"/>
        </w:rPr>
        <w:t>U</w:t>
      </w:r>
      <w:r w:rsidR="00CE44A5" w:rsidRPr="00325D55">
        <w:rPr>
          <w:rFonts w:ascii="Arial" w:hAnsi="Arial" w:cs="Arial"/>
          <w:sz w:val="18"/>
          <w:szCs w:val="18"/>
        </w:rPr>
        <w:t>mową</w:t>
      </w:r>
      <w:r w:rsidR="00CE44A5">
        <w:rPr>
          <w:rFonts w:ascii="Arial" w:hAnsi="Arial" w:cs="Arial"/>
          <w:sz w:val="18"/>
          <w:szCs w:val="18"/>
        </w:rPr>
        <w:t>,</w:t>
      </w:r>
      <w:r w:rsidR="00CE44A5" w:rsidRPr="00325D55">
        <w:rPr>
          <w:rFonts w:ascii="Arial" w:hAnsi="Arial" w:cs="Arial"/>
          <w:sz w:val="18"/>
          <w:szCs w:val="18"/>
        </w:rPr>
        <w:t xml:space="preserve"> </w:t>
      </w:r>
      <w:r w:rsidRPr="00325D55">
        <w:rPr>
          <w:rFonts w:ascii="Arial" w:hAnsi="Arial" w:cs="Arial"/>
          <w:sz w:val="18"/>
          <w:szCs w:val="18"/>
        </w:rPr>
        <w:t xml:space="preserve">z zastrzeżeniem postanowień </w:t>
      </w:r>
      <w:r w:rsidR="00271984">
        <w:rPr>
          <w:rFonts w:ascii="Arial" w:hAnsi="Arial" w:cs="Arial"/>
          <w:sz w:val="18"/>
          <w:szCs w:val="18"/>
        </w:rPr>
        <w:t xml:space="preserve">§ 7 Umowy i </w:t>
      </w:r>
      <w:r w:rsidRPr="00325D55">
        <w:rPr>
          <w:rFonts w:ascii="Arial" w:hAnsi="Arial" w:cs="Arial"/>
          <w:sz w:val="18"/>
          <w:szCs w:val="18"/>
        </w:rPr>
        <w:t>§</w:t>
      </w:r>
      <w:r w:rsidR="00271984">
        <w:rPr>
          <w:rFonts w:ascii="Arial" w:hAnsi="Arial" w:cs="Arial"/>
          <w:sz w:val="18"/>
          <w:szCs w:val="18"/>
        </w:rPr>
        <w:t xml:space="preserve"> </w:t>
      </w:r>
      <w:r w:rsidRPr="00325D55">
        <w:rPr>
          <w:rFonts w:ascii="Arial" w:hAnsi="Arial" w:cs="Arial"/>
          <w:sz w:val="18"/>
          <w:szCs w:val="18"/>
        </w:rPr>
        <w:t xml:space="preserve">11 </w:t>
      </w:r>
      <w:r w:rsidR="009C7F6B" w:rsidRPr="00325D55">
        <w:rPr>
          <w:rFonts w:ascii="Arial" w:hAnsi="Arial" w:cs="Arial"/>
          <w:sz w:val="18"/>
          <w:szCs w:val="18"/>
        </w:rPr>
        <w:t>OWU</w:t>
      </w:r>
      <w:r w:rsidR="00B50BC2">
        <w:rPr>
          <w:rFonts w:ascii="Arial" w:hAnsi="Arial" w:cs="Arial"/>
          <w:sz w:val="18"/>
          <w:szCs w:val="18"/>
        </w:rPr>
        <w:t xml:space="preserve"> </w:t>
      </w:r>
      <w:r w:rsidR="00271984">
        <w:rPr>
          <w:rFonts w:ascii="Arial" w:hAnsi="Arial" w:cs="Arial"/>
          <w:sz w:val="18"/>
          <w:szCs w:val="18"/>
        </w:rPr>
        <w:t>–</w:t>
      </w:r>
      <w:r w:rsidRPr="00325D55">
        <w:rPr>
          <w:rFonts w:ascii="Arial" w:hAnsi="Arial" w:cs="Arial"/>
          <w:sz w:val="18"/>
          <w:szCs w:val="18"/>
        </w:rPr>
        <w:t xml:space="preserve"> w takim przypadku Strony podpiszą protokół odbioru dokumentacji projektowej, </w:t>
      </w:r>
    </w:p>
    <w:p w14:paraId="21C49A63" w14:textId="651012CB"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 xml:space="preserve">uzna, że </w:t>
      </w:r>
      <w:r w:rsidR="00271984">
        <w:rPr>
          <w:rFonts w:ascii="Arial" w:hAnsi="Arial" w:cs="Arial"/>
          <w:sz w:val="18"/>
          <w:szCs w:val="18"/>
        </w:rPr>
        <w:t>dokumentacja projektowa stanowiąca przedmiot Umowy</w:t>
      </w:r>
      <w:r w:rsidR="00404B2A" w:rsidRPr="00325D55">
        <w:rPr>
          <w:rFonts w:ascii="Arial" w:hAnsi="Arial" w:cs="Arial"/>
          <w:sz w:val="18"/>
          <w:szCs w:val="18"/>
        </w:rPr>
        <w:t xml:space="preserve"> </w:t>
      </w:r>
      <w:r w:rsidRPr="00325D55">
        <w:rPr>
          <w:rFonts w:ascii="Arial" w:hAnsi="Arial" w:cs="Arial"/>
          <w:sz w:val="18"/>
          <w:szCs w:val="18"/>
        </w:rPr>
        <w:t>zawiera wady</w:t>
      </w:r>
      <w:r w:rsidR="009A7F29">
        <w:rPr>
          <w:rFonts w:ascii="Arial" w:hAnsi="Arial" w:cs="Arial"/>
          <w:sz w:val="18"/>
          <w:szCs w:val="18"/>
        </w:rPr>
        <w:t xml:space="preserve"> istotne</w:t>
      </w:r>
      <w:r w:rsidRPr="00325D55">
        <w:rPr>
          <w:rFonts w:ascii="Arial" w:hAnsi="Arial" w:cs="Arial"/>
          <w:sz w:val="18"/>
          <w:szCs w:val="18"/>
        </w:rPr>
        <w:t>. W takiej sytuacji</w:t>
      </w:r>
      <w:r w:rsidR="00271984">
        <w:rPr>
          <w:rFonts w:ascii="Arial" w:hAnsi="Arial" w:cs="Arial"/>
          <w:sz w:val="18"/>
          <w:szCs w:val="18"/>
        </w:rPr>
        <w:t>,</w:t>
      </w:r>
      <w:r w:rsidRPr="00325D55">
        <w:rPr>
          <w:rFonts w:ascii="Arial" w:hAnsi="Arial" w:cs="Arial"/>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t>
      </w:r>
      <w:r w:rsidR="00271984">
        <w:rPr>
          <w:rFonts w:ascii="Arial" w:hAnsi="Arial" w:cs="Arial"/>
          <w:sz w:val="18"/>
          <w:szCs w:val="18"/>
        </w:rPr>
        <w:t>dokumentacji</w:t>
      </w:r>
      <w:r w:rsidR="00404B2A" w:rsidRPr="00325D55">
        <w:rPr>
          <w:rFonts w:ascii="Arial" w:hAnsi="Arial" w:cs="Arial"/>
          <w:sz w:val="18"/>
          <w:szCs w:val="18"/>
        </w:rPr>
        <w:t xml:space="preserve"> </w:t>
      </w:r>
      <w:r w:rsidRPr="00325D55">
        <w:rPr>
          <w:rFonts w:ascii="Arial" w:hAnsi="Arial" w:cs="Arial"/>
          <w:sz w:val="18"/>
          <w:szCs w:val="18"/>
        </w:rPr>
        <w:t>i ponownie dokona zgłoszenia w sposób i w trybie przewidzianym w ust. 4,</w:t>
      </w:r>
      <w:r w:rsidR="009A7F29">
        <w:rPr>
          <w:rFonts w:ascii="Arial" w:hAnsi="Arial" w:cs="Arial"/>
          <w:sz w:val="18"/>
          <w:szCs w:val="18"/>
        </w:rPr>
        <w:t xml:space="preserve"> </w:t>
      </w:r>
      <w:r w:rsidRPr="00325D55">
        <w:rPr>
          <w:rFonts w:ascii="Arial" w:hAnsi="Arial" w:cs="Arial"/>
          <w:sz w:val="18"/>
          <w:szCs w:val="18"/>
        </w:rPr>
        <w:t>5,</w:t>
      </w:r>
      <w:r w:rsidR="009A7F29">
        <w:rPr>
          <w:rFonts w:ascii="Arial" w:hAnsi="Arial" w:cs="Arial"/>
          <w:sz w:val="18"/>
          <w:szCs w:val="18"/>
        </w:rPr>
        <w:t xml:space="preserve"> </w:t>
      </w:r>
      <w:r w:rsidRPr="00325D55">
        <w:rPr>
          <w:rFonts w:ascii="Arial" w:hAnsi="Arial" w:cs="Arial"/>
          <w:sz w:val="18"/>
          <w:szCs w:val="18"/>
        </w:rPr>
        <w:t xml:space="preserve">6 powyżej. W przypadkach braku poprawy lub uzupełnień we wskazanym terminie lub ponownego złożenia Zamawiającemu dokumentacji zawierającej </w:t>
      </w:r>
      <w:r w:rsidR="009A7F29">
        <w:rPr>
          <w:rFonts w:ascii="Arial" w:hAnsi="Arial" w:cs="Arial"/>
          <w:sz w:val="18"/>
          <w:szCs w:val="18"/>
        </w:rPr>
        <w:t>wady istotne</w:t>
      </w:r>
      <w:r w:rsidR="00271984">
        <w:rPr>
          <w:rFonts w:ascii="Arial" w:hAnsi="Arial" w:cs="Arial"/>
          <w:sz w:val="18"/>
          <w:szCs w:val="18"/>
        </w:rPr>
        <w:t>,</w:t>
      </w:r>
      <w:r w:rsidRPr="00325D55">
        <w:rPr>
          <w:rFonts w:ascii="Arial" w:hAnsi="Arial" w:cs="Arial"/>
          <w:sz w:val="18"/>
          <w:szCs w:val="18"/>
        </w:rPr>
        <w:t xml:space="preserve"> Zamawiający uzna, że </w:t>
      </w:r>
      <w:r w:rsidR="00404B2A">
        <w:rPr>
          <w:rFonts w:ascii="Arial" w:hAnsi="Arial" w:cs="Arial"/>
          <w:sz w:val="18"/>
          <w:szCs w:val="18"/>
        </w:rPr>
        <w:t xml:space="preserve">zgłoszona </w:t>
      </w:r>
      <w:r w:rsidR="00271984">
        <w:rPr>
          <w:rFonts w:ascii="Arial" w:hAnsi="Arial" w:cs="Arial"/>
          <w:sz w:val="18"/>
          <w:szCs w:val="18"/>
        </w:rPr>
        <w:t>dokumentacja</w:t>
      </w:r>
      <w:r w:rsidR="00404B2A" w:rsidRPr="00325D55">
        <w:rPr>
          <w:rFonts w:ascii="Arial" w:hAnsi="Arial" w:cs="Arial"/>
          <w:sz w:val="18"/>
          <w:szCs w:val="18"/>
        </w:rPr>
        <w:t xml:space="preserve"> </w:t>
      </w:r>
      <w:r w:rsidR="00A9208D">
        <w:rPr>
          <w:rFonts w:ascii="Arial" w:hAnsi="Arial" w:cs="Arial"/>
          <w:sz w:val="18"/>
          <w:szCs w:val="18"/>
        </w:rPr>
        <w:t xml:space="preserve">projektowa </w:t>
      </w:r>
      <w:r w:rsidRPr="00325D55">
        <w:rPr>
          <w:rFonts w:ascii="Arial" w:hAnsi="Arial" w:cs="Arial"/>
          <w:sz w:val="18"/>
          <w:szCs w:val="18"/>
        </w:rPr>
        <w:t>został</w:t>
      </w:r>
      <w:r w:rsidR="00404B2A">
        <w:rPr>
          <w:rFonts w:ascii="Arial" w:hAnsi="Arial" w:cs="Arial"/>
          <w:sz w:val="18"/>
          <w:szCs w:val="18"/>
        </w:rPr>
        <w:t>a</w:t>
      </w:r>
      <w:r w:rsidRPr="00325D55">
        <w:rPr>
          <w:rFonts w:ascii="Arial" w:hAnsi="Arial" w:cs="Arial"/>
          <w:sz w:val="18"/>
          <w:szCs w:val="18"/>
        </w:rPr>
        <w:t xml:space="preserve"> wykonan</w:t>
      </w:r>
      <w:r w:rsidR="00404B2A">
        <w:rPr>
          <w:rFonts w:ascii="Arial" w:hAnsi="Arial" w:cs="Arial"/>
          <w:sz w:val="18"/>
          <w:szCs w:val="18"/>
        </w:rPr>
        <w:t>a</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w:t>
      </w:r>
      <w:r w:rsidR="00404B2A">
        <w:rPr>
          <w:rFonts w:ascii="Arial" w:hAnsi="Arial" w:cs="Arial"/>
          <w:sz w:val="18"/>
          <w:szCs w:val="18"/>
        </w:rPr>
        <w:t>U</w:t>
      </w:r>
      <w:r w:rsidR="00404B2A" w:rsidRPr="00325D55">
        <w:rPr>
          <w:rFonts w:ascii="Arial" w:hAnsi="Arial" w:cs="Arial"/>
          <w:sz w:val="18"/>
          <w:szCs w:val="18"/>
        </w:rPr>
        <w:t xml:space="preserve">mowa </w:t>
      </w:r>
      <w:r w:rsidRPr="00325D55">
        <w:rPr>
          <w:rFonts w:ascii="Arial" w:hAnsi="Arial" w:cs="Arial"/>
          <w:sz w:val="18"/>
          <w:szCs w:val="18"/>
        </w:rPr>
        <w:t xml:space="preserve">jest niewykonana w części i może </w:t>
      </w:r>
      <w:r w:rsidRPr="00D47CD0">
        <w:rPr>
          <w:rFonts w:ascii="Arial" w:hAnsi="Arial" w:cs="Arial"/>
          <w:sz w:val="18"/>
          <w:szCs w:val="18"/>
        </w:rPr>
        <w:t>odstąpić od Umowy</w:t>
      </w:r>
      <w:r w:rsidRPr="00325D55">
        <w:rPr>
          <w:rFonts w:ascii="Arial" w:hAnsi="Arial" w:cs="Arial"/>
          <w:sz w:val="18"/>
          <w:szCs w:val="18"/>
        </w:rPr>
        <w:t xml:space="preserve"> oraz żądać zapłaty kar umownych określonych w §</w:t>
      </w:r>
      <w:r w:rsidR="00271984">
        <w:rPr>
          <w:rFonts w:ascii="Arial" w:hAnsi="Arial" w:cs="Arial"/>
          <w:sz w:val="18"/>
          <w:szCs w:val="18"/>
        </w:rPr>
        <w:t xml:space="preserve"> </w:t>
      </w:r>
      <w:r w:rsidR="00404B2A">
        <w:rPr>
          <w:rFonts w:ascii="Arial" w:hAnsi="Arial" w:cs="Arial"/>
          <w:sz w:val="18"/>
          <w:szCs w:val="18"/>
        </w:rPr>
        <w:t>7 Umowy</w:t>
      </w:r>
      <w:r w:rsidRPr="00325D55">
        <w:rPr>
          <w:rFonts w:ascii="Arial" w:hAnsi="Arial" w:cs="Arial"/>
          <w:sz w:val="18"/>
          <w:szCs w:val="18"/>
        </w:rPr>
        <w:t>. Wyznaczony przez Zamawiającego dodatkowy termin nie stanowi zmiany terminu wykonania Umowy, o którym mowa w §</w:t>
      </w:r>
      <w:r w:rsidR="00271984">
        <w:rPr>
          <w:rFonts w:ascii="Arial" w:hAnsi="Arial" w:cs="Arial"/>
          <w:sz w:val="18"/>
          <w:szCs w:val="18"/>
        </w:rPr>
        <w:t xml:space="preserve"> </w:t>
      </w:r>
      <w:r w:rsidRPr="00325D55">
        <w:rPr>
          <w:rFonts w:ascii="Arial" w:hAnsi="Arial" w:cs="Arial"/>
          <w:sz w:val="18"/>
          <w:szCs w:val="18"/>
        </w:rPr>
        <w:t>2 ust. 1 Umowy,</w:t>
      </w:r>
    </w:p>
    <w:p w14:paraId="0E639DEA" w14:textId="673E166A"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uzna zgłoszon</w:t>
      </w:r>
      <w:r w:rsidR="00404B2A">
        <w:rPr>
          <w:rFonts w:ascii="Arial" w:hAnsi="Arial" w:cs="Arial"/>
          <w:sz w:val="18"/>
          <w:szCs w:val="18"/>
        </w:rPr>
        <w:t xml:space="preserve">ą </w:t>
      </w:r>
      <w:r w:rsidR="00271984">
        <w:rPr>
          <w:rFonts w:ascii="Arial" w:hAnsi="Arial" w:cs="Arial"/>
          <w:sz w:val="18"/>
          <w:szCs w:val="18"/>
        </w:rPr>
        <w:t>dokumentację projektową</w:t>
      </w:r>
      <w:r w:rsidR="00404B2A" w:rsidRPr="00325D55">
        <w:rPr>
          <w:rFonts w:ascii="Arial" w:hAnsi="Arial" w:cs="Arial"/>
          <w:sz w:val="18"/>
          <w:szCs w:val="18"/>
        </w:rPr>
        <w:t xml:space="preserve"> </w:t>
      </w:r>
      <w:r w:rsidRPr="00325D55">
        <w:rPr>
          <w:rFonts w:ascii="Arial" w:hAnsi="Arial" w:cs="Arial"/>
          <w:sz w:val="18"/>
          <w:szCs w:val="18"/>
        </w:rPr>
        <w:t>za wykonan</w:t>
      </w:r>
      <w:r w:rsidR="00404B2A">
        <w:rPr>
          <w:rFonts w:ascii="Arial" w:hAnsi="Arial" w:cs="Arial"/>
          <w:sz w:val="18"/>
          <w:szCs w:val="18"/>
        </w:rPr>
        <w:t>ą</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uzna </w:t>
      </w:r>
      <w:r w:rsidR="00404B2A">
        <w:rPr>
          <w:rFonts w:ascii="Arial" w:hAnsi="Arial" w:cs="Arial"/>
          <w:sz w:val="18"/>
          <w:szCs w:val="18"/>
        </w:rPr>
        <w:t>U</w:t>
      </w:r>
      <w:r w:rsidR="00404B2A" w:rsidRPr="00325D55">
        <w:rPr>
          <w:rFonts w:ascii="Arial" w:hAnsi="Arial" w:cs="Arial"/>
          <w:sz w:val="18"/>
          <w:szCs w:val="18"/>
        </w:rPr>
        <w:t>mowę</w:t>
      </w:r>
      <w:r w:rsidRPr="00325D55">
        <w:rPr>
          <w:rFonts w:ascii="Arial" w:hAnsi="Arial" w:cs="Arial"/>
          <w:sz w:val="18"/>
          <w:szCs w:val="18"/>
        </w:rPr>
        <w:t xml:space="preserve"> </w:t>
      </w:r>
      <w:r w:rsidRPr="00E11093">
        <w:rPr>
          <w:rFonts w:ascii="Arial" w:hAnsi="Arial" w:cs="Arial"/>
          <w:sz w:val="18"/>
          <w:szCs w:val="18"/>
        </w:rPr>
        <w:t>za niewykonaną</w:t>
      </w:r>
      <w:r w:rsidR="00947BEF">
        <w:rPr>
          <w:rFonts w:ascii="Arial" w:hAnsi="Arial" w:cs="Arial"/>
          <w:sz w:val="18"/>
          <w:szCs w:val="18"/>
        </w:rPr>
        <w:t xml:space="preserve"> </w:t>
      </w:r>
      <w:r w:rsidRPr="00E11093">
        <w:rPr>
          <w:rFonts w:ascii="Arial" w:hAnsi="Arial" w:cs="Arial"/>
          <w:sz w:val="18"/>
          <w:szCs w:val="18"/>
        </w:rPr>
        <w:t>i może odstąpić od Umowy oraz żądać zapłaty kar umownych, określon</w:t>
      </w:r>
      <w:r w:rsidR="000A0F81" w:rsidRPr="00E11093">
        <w:rPr>
          <w:rFonts w:ascii="Arial" w:hAnsi="Arial" w:cs="Arial"/>
          <w:sz w:val="18"/>
          <w:szCs w:val="18"/>
        </w:rPr>
        <w:t>ych</w:t>
      </w:r>
      <w:r w:rsidRPr="00E11093">
        <w:rPr>
          <w:rFonts w:ascii="Arial" w:hAnsi="Arial" w:cs="Arial"/>
          <w:sz w:val="18"/>
          <w:szCs w:val="18"/>
        </w:rPr>
        <w:t xml:space="preserve"> w §</w:t>
      </w:r>
      <w:r w:rsidR="009A7F29">
        <w:rPr>
          <w:rFonts w:ascii="Arial" w:hAnsi="Arial" w:cs="Arial"/>
          <w:sz w:val="18"/>
          <w:szCs w:val="18"/>
        </w:rPr>
        <w:t xml:space="preserve"> </w:t>
      </w:r>
      <w:r w:rsidR="00404B2A" w:rsidRPr="00E11093">
        <w:rPr>
          <w:rFonts w:ascii="Arial" w:hAnsi="Arial" w:cs="Arial"/>
          <w:sz w:val="18"/>
          <w:szCs w:val="18"/>
        </w:rPr>
        <w:t>7 Umowy</w:t>
      </w:r>
      <w:r w:rsidRPr="00E11093">
        <w:rPr>
          <w:rFonts w:ascii="Arial" w:hAnsi="Arial" w:cs="Arial"/>
          <w:sz w:val="18"/>
          <w:szCs w:val="18"/>
        </w:rPr>
        <w:t>.</w:t>
      </w:r>
    </w:p>
    <w:p w14:paraId="1EADCB3D" w14:textId="43DB8F05" w:rsidR="009C6273" w:rsidRPr="00325D55" w:rsidRDefault="009C6273" w:rsidP="002221B4">
      <w:pPr>
        <w:pStyle w:val="Styl2"/>
        <w:widowControl/>
        <w:numPr>
          <w:ilvl w:val="0"/>
          <w:numId w:val="58"/>
        </w:numPr>
        <w:spacing w:after="0" w:line="240" w:lineRule="auto"/>
        <w:rPr>
          <w:szCs w:val="18"/>
        </w:rPr>
      </w:pPr>
      <w:r w:rsidRPr="00325D55">
        <w:rPr>
          <w:szCs w:val="18"/>
        </w:rPr>
        <w:t>Zamawiający upoważniony jest do dokonania jednostronnego odbioru dokumentacji projektowej. Jeśli Zamawiający nie skorzysta z tego uprawnienia i wyznaczy termin odbioru</w:t>
      </w:r>
      <w:r w:rsidR="00404B2A">
        <w:rPr>
          <w:szCs w:val="18"/>
        </w:rPr>
        <w:t>,</w:t>
      </w:r>
      <w:r w:rsidRPr="00325D55">
        <w:rPr>
          <w:szCs w:val="18"/>
        </w:rPr>
        <w:t xml:space="preserve"> dla którego czynności uzna za niezbędną obecność przedstawicieli Wykonawcy, w szczególności </w:t>
      </w:r>
      <w:r w:rsidR="00A9208D">
        <w:rPr>
          <w:szCs w:val="18"/>
        </w:rPr>
        <w:t>p</w:t>
      </w:r>
      <w:r w:rsidRPr="00325D55">
        <w:rPr>
          <w:szCs w:val="18"/>
        </w:rPr>
        <w:t xml:space="preserve">rojektanta lub </w:t>
      </w:r>
      <w:r w:rsidR="00A9208D">
        <w:rPr>
          <w:szCs w:val="18"/>
        </w:rPr>
        <w:t>p</w:t>
      </w:r>
      <w:r w:rsidRPr="00325D55">
        <w:rPr>
          <w:szCs w:val="18"/>
        </w:rPr>
        <w:t>rojektantów odpowiedzialnych za sporządzenie dokumentacji projektowej, Wykonawca zapewni udział swoich przedstawicieli w czynnościach odbiorowych</w:t>
      </w:r>
      <w:r w:rsidR="00404B2A">
        <w:rPr>
          <w:szCs w:val="18"/>
        </w:rPr>
        <w:t>,</w:t>
      </w:r>
      <w:r w:rsidRPr="00325D55">
        <w:rPr>
          <w:szCs w:val="18"/>
        </w:rPr>
        <w:t xml:space="preserve"> po uprzednim powiadomieniu przez Zamawiającego z wyprzedzeniem 3 dni roboczych.</w:t>
      </w:r>
    </w:p>
    <w:p w14:paraId="0C5AA39A" w14:textId="34800D80" w:rsidR="009C6273" w:rsidRPr="00325D55" w:rsidRDefault="009C6273" w:rsidP="002221B4">
      <w:pPr>
        <w:pStyle w:val="Styl2"/>
        <w:widowControl/>
        <w:numPr>
          <w:ilvl w:val="0"/>
          <w:numId w:val="58"/>
        </w:numPr>
        <w:spacing w:after="0" w:line="240" w:lineRule="auto"/>
        <w:rPr>
          <w:szCs w:val="18"/>
        </w:rPr>
      </w:pPr>
      <w:r w:rsidRPr="00325D55">
        <w:rPr>
          <w:szCs w:val="18"/>
        </w:rPr>
        <w:t xml:space="preserve">W przypadku braku </w:t>
      </w:r>
      <w:r w:rsidR="005E1A9B">
        <w:rPr>
          <w:szCs w:val="18"/>
        </w:rPr>
        <w:t>wad istotnych w</w:t>
      </w:r>
      <w:r w:rsidRPr="00325D55">
        <w:rPr>
          <w:szCs w:val="18"/>
        </w:rPr>
        <w:t xml:space="preserve"> </w:t>
      </w:r>
      <w:r w:rsidR="00404B2A">
        <w:rPr>
          <w:szCs w:val="18"/>
        </w:rPr>
        <w:t xml:space="preserve">zgłoszonej </w:t>
      </w:r>
      <w:r w:rsidR="00271984">
        <w:rPr>
          <w:szCs w:val="18"/>
        </w:rPr>
        <w:t>dokumentacji projektowej</w:t>
      </w:r>
      <w:r w:rsidR="00404B2A" w:rsidRPr="00325D55">
        <w:rPr>
          <w:szCs w:val="18"/>
        </w:rPr>
        <w:t xml:space="preserve"> </w:t>
      </w:r>
      <w:r w:rsidRPr="00325D55">
        <w:rPr>
          <w:szCs w:val="18"/>
        </w:rPr>
        <w:t>po naniesieniu przez Wykonawcę poprawek lub uzupełnieniu braków, zgodnie z ust. 7 pkt 2) niniejszego paragrafu, najpóźniej w ciągu 7 dni od daty przekaza</w:t>
      </w:r>
      <w:r w:rsidR="00271984">
        <w:rPr>
          <w:szCs w:val="18"/>
        </w:rPr>
        <w:t>nia przez Wykonawcę poprawionej lub uzupełnionej</w:t>
      </w:r>
      <w:r w:rsidRPr="00325D55">
        <w:rPr>
          <w:szCs w:val="18"/>
        </w:rPr>
        <w:t xml:space="preserve"> </w:t>
      </w:r>
      <w:r w:rsidR="00271984">
        <w:rPr>
          <w:szCs w:val="18"/>
        </w:rPr>
        <w:t>dokumentacji</w:t>
      </w:r>
      <w:r w:rsidR="008E7CD4">
        <w:rPr>
          <w:szCs w:val="18"/>
        </w:rPr>
        <w:t>, Zamawiający</w:t>
      </w:r>
      <w:r w:rsidRPr="00325D55">
        <w:rPr>
          <w:szCs w:val="18"/>
        </w:rPr>
        <w:t xml:space="preserve"> podpisze protokół odbioru</w:t>
      </w:r>
      <w:r w:rsidR="00271984">
        <w:rPr>
          <w:szCs w:val="18"/>
        </w:rPr>
        <w:t xml:space="preserve"> dokumentacji</w:t>
      </w:r>
      <w:r w:rsidRPr="00325D55">
        <w:rPr>
          <w:szCs w:val="18"/>
        </w:rPr>
        <w:t>.</w:t>
      </w:r>
    </w:p>
    <w:p w14:paraId="0C430684" w14:textId="5BA0DA58" w:rsidR="009C6273" w:rsidRPr="00325D55" w:rsidRDefault="009C6273" w:rsidP="002221B4">
      <w:pPr>
        <w:pStyle w:val="Styl2"/>
        <w:widowControl/>
        <w:numPr>
          <w:ilvl w:val="0"/>
          <w:numId w:val="58"/>
        </w:numPr>
        <w:spacing w:after="0" w:line="240" w:lineRule="auto"/>
        <w:rPr>
          <w:szCs w:val="18"/>
        </w:rPr>
      </w:pPr>
      <w:r w:rsidRPr="00325D55">
        <w:rPr>
          <w:szCs w:val="18"/>
        </w:rPr>
        <w:t xml:space="preserve">Strony ustalają, że </w:t>
      </w:r>
      <w:r w:rsidR="00404B2A">
        <w:rPr>
          <w:szCs w:val="18"/>
        </w:rPr>
        <w:t xml:space="preserve">dokumentacja projektowa </w:t>
      </w:r>
      <w:r w:rsidRPr="00325D55">
        <w:rPr>
          <w:szCs w:val="18"/>
        </w:rPr>
        <w:t>będąc</w:t>
      </w:r>
      <w:r w:rsidR="00404B2A">
        <w:rPr>
          <w:szCs w:val="18"/>
        </w:rPr>
        <w:t>a</w:t>
      </w:r>
      <w:r w:rsidRPr="00325D55">
        <w:rPr>
          <w:szCs w:val="18"/>
        </w:rPr>
        <w:t xml:space="preserve"> przedmiotem Umowy zostan</w:t>
      </w:r>
      <w:r w:rsidR="00404B2A">
        <w:rPr>
          <w:szCs w:val="18"/>
        </w:rPr>
        <w:t>ie</w:t>
      </w:r>
      <w:r w:rsidRPr="00325D55">
        <w:rPr>
          <w:szCs w:val="18"/>
        </w:rPr>
        <w:t xml:space="preserve"> </w:t>
      </w:r>
      <w:r w:rsidR="00404B2A" w:rsidRPr="00325D55">
        <w:rPr>
          <w:szCs w:val="18"/>
        </w:rPr>
        <w:t>wydan</w:t>
      </w:r>
      <w:r w:rsidR="00404B2A">
        <w:rPr>
          <w:szCs w:val="18"/>
        </w:rPr>
        <w:t>a</w:t>
      </w:r>
      <w:r w:rsidR="00404B2A" w:rsidRPr="00325D55">
        <w:rPr>
          <w:szCs w:val="18"/>
        </w:rPr>
        <w:t xml:space="preserve"> </w:t>
      </w:r>
      <w:r w:rsidRPr="00325D55">
        <w:rPr>
          <w:szCs w:val="18"/>
        </w:rPr>
        <w:t>Zamawiającemu w ilości:</w:t>
      </w:r>
    </w:p>
    <w:p w14:paraId="025DB8F1" w14:textId="260D84FC"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w:t>
      </w:r>
      <w:proofErr w:type="spellStart"/>
      <w:r w:rsidRPr="00325D55">
        <w:rPr>
          <w:rFonts w:ascii="Arial" w:hAnsi="Arial" w:cs="Arial"/>
          <w:sz w:val="18"/>
          <w:szCs w:val="18"/>
        </w:rPr>
        <w:t>kpl</w:t>
      </w:r>
      <w:proofErr w:type="spellEnd"/>
      <w:r w:rsidRPr="00325D55">
        <w:rPr>
          <w:rFonts w:ascii="Arial" w:hAnsi="Arial" w:cs="Arial"/>
          <w:sz w:val="18"/>
          <w:szCs w:val="18"/>
        </w:rPr>
        <w:t xml:space="preserve">. Projektu Budowlanego przygotowanego zgodnie z wymaganiami w obowiązującym Prawie Budowlanym (zawierający m.in. </w:t>
      </w:r>
      <w:r w:rsidR="008E7CD4">
        <w:rPr>
          <w:rFonts w:ascii="Arial" w:hAnsi="Arial" w:cs="Arial"/>
          <w:sz w:val="18"/>
          <w:szCs w:val="18"/>
        </w:rPr>
        <w:t>P</w:t>
      </w:r>
      <w:r w:rsidRPr="00325D55">
        <w:rPr>
          <w:rFonts w:ascii="Arial" w:hAnsi="Arial" w:cs="Arial"/>
          <w:sz w:val="18"/>
          <w:szCs w:val="18"/>
        </w:rPr>
        <w:t xml:space="preserve">rojekt zagospodarowania terenu lub działki, </w:t>
      </w:r>
      <w:r w:rsidR="00BF2B04">
        <w:rPr>
          <w:rFonts w:ascii="Arial" w:hAnsi="Arial" w:cs="Arial"/>
          <w:sz w:val="18"/>
          <w:szCs w:val="18"/>
        </w:rPr>
        <w:t>P</w:t>
      </w:r>
      <w:r w:rsidR="00BF2B04" w:rsidRPr="00325D55">
        <w:rPr>
          <w:rFonts w:ascii="Arial" w:hAnsi="Arial" w:cs="Arial"/>
          <w:sz w:val="18"/>
          <w:szCs w:val="18"/>
        </w:rPr>
        <w:t xml:space="preserve">rojekt </w:t>
      </w:r>
      <w:r w:rsidR="00271984">
        <w:rPr>
          <w:rFonts w:ascii="Arial" w:hAnsi="Arial" w:cs="Arial"/>
          <w:sz w:val="18"/>
          <w:szCs w:val="18"/>
        </w:rPr>
        <w:t>architektoniczno-</w:t>
      </w:r>
      <w:r w:rsidRPr="00325D55">
        <w:rPr>
          <w:rFonts w:ascii="Arial" w:hAnsi="Arial" w:cs="Arial"/>
          <w:sz w:val="18"/>
          <w:szCs w:val="18"/>
        </w:rPr>
        <w:t xml:space="preserve">budowlany, </w:t>
      </w:r>
      <w:r w:rsidR="00BF2B04">
        <w:rPr>
          <w:rFonts w:ascii="Arial" w:hAnsi="Arial" w:cs="Arial"/>
          <w:sz w:val="18"/>
          <w:szCs w:val="18"/>
        </w:rPr>
        <w:t>P</w:t>
      </w:r>
      <w:r w:rsidR="00BF2B04" w:rsidRPr="00325D55">
        <w:rPr>
          <w:rFonts w:ascii="Arial" w:hAnsi="Arial" w:cs="Arial"/>
          <w:sz w:val="18"/>
          <w:szCs w:val="18"/>
        </w:rPr>
        <w:t xml:space="preserve">rojekt </w:t>
      </w:r>
      <w:r w:rsidRPr="00325D55">
        <w:rPr>
          <w:rFonts w:ascii="Arial" w:hAnsi="Arial" w:cs="Arial"/>
          <w:sz w:val="18"/>
          <w:szCs w:val="18"/>
        </w:rPr>
        <w:t xml:space="preserve">techniczny, </w:t>
      </w:r>
      <w:r w:rsidR="00BF2B04">
        <w:rPr>
          <w:rFonts w:ascii="Arial" w:hAnsi="Arial" w:cs="Arial"/>
          <w:sz w:val="18"/>
          <w:szCs w:val="18"/>
        </w:rPr>
        <w:t>P</w:t>
      </w:r>
      <w:r w:rsidR="00BF2B04" w:rsidRPr="00325D55">
        <w:rPr>
          <w:rFonts w:ascii="Arial" w:hAnsi="Arial" w:cs="Arial"/>
          <w:sz w:val="18"/>
          <w:szCs w:val="18"/>
        </w:rPr>
        <w:t xml:space="preserve">lan </w:t>
      </w:r>
      <w:r w:rsidRPr="00325D55">
        <w:rPr>
          <w:rFonts w:ascii="Arial" w:hAnsi="Arial" w:cs="Arial"/>
          <w:sz w:val="18"/>
          <w:szCs w:val="18"/>
        </w:rPr>
        <w:t>BIOZ, oświadczenia wymagane art. 41 ust. 4a pkt 2</w:t>
      </w:r>
      <w:r w:rsidR="004A0413">
        <w:rPr>
          <w:rFonts w:ascii="Arial" w:hAnsi="Arial" w:cs="Arial"/>
          <w:sz w:val="18"/>
          <w:szCs w:val="18"/>
        </w:rPr>
        <w:t>)</w:t>
      </w:r>
      <w:r w:rsidRPr="00325D55">
        <w:rPr>
          <w:rFonts w:ascii="Arial" w:hAnsi="Arial" w:cs="Arial"/>
          <w:sz w:val="18"/>
          <w:szCs w:val="18"/>
        </w:rPr>
        <w:t xml:space="preserve"> Pr</w:t>
      </w:r>
      <w:r w:rsidR="00271984">
        <w:rPr>
          <w:rFonts w:ascii="Arial" w:hAnsi="Arial" w:cs="Arial"/>
          <w:sz w:val="18"/>
          <w:szCs w:val="18"/>
        </w:rPr>
        <w:t>awa</w:t>
      </w:r>
      <w:r w:rsidRPr="00325D55">
        <w:rPr>
          <w:rFonts w:ascii="Arial" w:hAnsi="Arial" w:cs="Arial"/>
          <w:sz w:val="18"/>
          <w:szCs w:val="18"/>
        </w:rPr>
        <w:t xml:space="preserve"> Budowlane</w:t>
      </w:r>
      <w:r w:rsidR="00271984">
        <w:rPr>
          <w:rFonts w:ascii="Arial" w:hAnsi="Arial" w:cs="Arial"/>
          <w:sz w:val="18"/>
          <w:szCs w:val="18"/>
        </w:rPr>
        <w:t>go</w:t>
      </w:r>
      <w:r w:rsidRPr="00325D55">
        <w:rPr>
          <w:rFonts w:ascii="Arial" w:hAnsi="Arial" w:cs="Arial"/>
          <w:sz w:val="18"/>
          <w:szCs w:val="18"/>
        </w:rPr>
        <w:t xml:space="preserve">), w tym 1 </w:t>
      </w:r>
      <w:proofErr w:type="spellStart"/>
      <w:r w:rsidRPr="00325D55">
        <w:rPr>
          <w:rFonts w:ascii="Arial" w:hAnsi="Arial" w:cs="Arial"/>
          <w:sz w:val="18"/>
          <w:szCs w:val="18"/>
        </w:rPr>
        <w:t>kpl</w:t>
      </w:r>
      <w:proofErr w:type="spellEnd"/>
      <w:r w:rsidRPr="00325D55">
        <w:rPr>
          <w:rFonts w:ascii="Arial" w:hAnsi="Arial" w:cs="Arial"/>
          <w:sz w:val="18"/>
          <w:szCs w:val="18"/>
        </w:rPr>
        <w:t>. z oryginałami ostatecznych decyzji administracyjnych i uzgodnień wydanych na rzecz Zamawiającego, wymaganych obowiązującymi przepisami</w:t>
      </w:r>
      <w:r w:rsidR="00BF2B04">
        <w:rPr>
          <w:rFonts w:ascii="Arial" w:hAnsi="Arial" w:cs="Arial"/>
          <w:sz w:val="18"/>
          <w:szCs w:val="18"/>
        </w:rPr>
        <w:t>,</w:t>
      </w:r>
      <w:r w:rsidRPr="00325D55">
        <w:rPr>
          <w:rFonts w:ascii="Arial" w:hAnsi="Arial" w:cs="Arial"/>
          <w:sz w:val="18"/>
          <w:szCs w:val="18"/>
        </w:rPr>
        <w:t xml:space="preserve"> w tym 2 </w:t>
      </w:r>
      <w:proofErr w:type="spellStart"/>
      <w:r w:rsidRPr="00325D55">
        <w:rPr>
          <w:rFonts w:ascii="Arial" w:hAnsi="Arial" w:cs="Arial"/>
          <w:sz w:val="18"/>
          <w:szCs w:val="18"/>
        </w:rPr>
        <w:t>kpl</w:t>
      </w:r>
      <w:proofErr w:type="spellEnd"/>
      <w:r w:rsidRPr="00325D55">
        <w:rPr>
          <w:rFonts w:ascii="Arial" w:hAnsi="Arial" w:cs="Arial"/>
          <w:sz w:val="18"/>
          <w:szCs w:val="18"/>
        </w:rPr>
        <w:t xml:space="preserve">. oryginalnych załączników graficznych do opinii sformułowanej na naradzie koordynacyjnej w sprawie sieci uzbrojenia terenu zorganizowanej przez właściwy organ dla obiektów budowlanych objętych przedmiotem </w:t>
      </w:r>
      <w:r w:rsidR="00BF2B04">
        <w:rPr>
          <w:rFonts w:ascii="Arial" w:hAnsi="Arial" w:cs="Arial"/>
          <w:sz w:val="18"/>
          <w:szCs w:val="18"/>
        </w:rPr>
        <w:t>U</w:t>
      </w:r>
      <w:r w:rsidR="00BF2B04" w:rsidRPr="00325D55">
        <w:rPr>
          <w:rFonts w:ascii="Arial" w:hAnsi="Arial" w:cs="Arial"/>
          <w:sz w:val="18"/>
          <w:szCs w:val="18"/>
        </w:rPr>
        <w:t>mowy</w:t>
      </w:r>
      <w:r w:rsidRPr="00325D55">
        <w:rPr>
          <w:rFonts w:ascii="Arial" w:hAnsi="Arial" w:cs="Arial"/>
          <w:sz w:val="18"/>
          <w:szCs w:val="18"/>
        </w:rPr>
        <w:t xml:space="preserve">, </w:t>
      </w:r>
      <w:r w:rsidR="00952DB0">
        <w:rPr>
          <w:rFonts w:ascii="Arial" w:hAnsi="Arial" w:cs="Arial"/>
          <w:sz w:val="18"/>
          <w:szCs w:val="18"/>
        </w:rPr>
        <w:t>R</w:t>
      </w:r>
      <w:r w:rsidRPr="00325D55">
        <w:rPr>
          <w:rFonts w:ascii="Arial" w:hAnsi="Arial" w:cs="Arial"/>
          <w:sz w:val="18"/>
          <w:szCs w:val="18"/>
        </w:rPr>
        <w:t>aport oddziaływania na środowisko ze streszczeniem nietechnicznym (jeżeli jest wymagany),</w:t>
      </w:r>
    </w:p>
    <w:p w14:paraId="608CB7DC" w14:textId="31DF800B"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w:t>
      </w:r>
      <w:proofErr w:type="spellStart"/>
      <w:r w:rsidRPr="00325D55">
        <w:rPr>
          <w:rFonts w:ascii="Arial" w:hAnsi="Arial" w:cs="Arial"/>
          <w:sz w:val="18"/>
          <w:szCs w:val="18"/>
        </w:rPr>
        <w:t>kpl</w:t>
      </w:r>
      <w:proofErr w:type="spellEnd"/>
      <w:r w:rsidRPr="00325D55">
        <w:rPr>
          <w:rFonts w:ascii="Arial" w:hAnsi="Arial" w:cs="Arial"/>
          <w:sz w:val="18"/>
          <w:szCs w:val="18"/>
        </w:rPr>
        <w:t xml:space="preserve">. Projektu Wykonawczego uzgodnionego przez Zamawiającego (zgodne z Rozporządzeniem </w:t>
      </w:r>
      <w:r w:rsidR="00BF2B04">
        <w:rPr>
          <w:rFonts w:ascii="Arial" w:hAnsi="Arial" w:cs="Arial"/>
          <w:sz w:val="18"/>
          <w:szCs w:val="18"/>
        </w:rPr>
        <w:t xml:space="preserve">Ministra Rozwoju i Technologii </w:t>
      </w:r>
      <w:r w:rsidRPr="00325D55">
        <w:rPr>
          <w:rFonts w:ascii="Arial" w:hAnsi="Arial" w:cs="Arial"/>
          <w:sz w:val="18"/>
          <w:szCs w:val="18"/>
        </w:rPr>
        <w:t>z dnia 2</w:t>
      </w:r>
      <w:r w:rsidR="00BF2B04">
        <w:rPr>
          <w:rFonts w:ascii="Arial" w:hAnsi="Arial" w:cs="Arial"/>
          <w:sz w:val="18"/>
          <w:szCs w:val="18"/>
        </w:rPr>
        <w:t>0</w:t>
      </w:r>
      <w:r w:rsidR="00271984">
        <w:rPr>
          <w:rFonts w:ascii="Arial" w:hAnsi="Arial" w:cs="Arial"/>
          <w:sz w:val="18"/>
          <w:szCs w:val="18"/>
        </w:rPr>
        <w:t xml:space="preserve"> grudnia </w:t>
      </w:r>
      <w:r w:rsidRPr="00325D55">
        <w:rPr>
          <w:rFonts w:ascii="Arial" w:hAnsi="Arial" w:cs="Arial"/>
          <w:sz w:val="18"/>
          <w:szCs w:val="18"/>
        </w:rPr>
        <w:t>2021</w:t>
      </w:r>
      <w:r w:rsidR="00952DB0">
        <w:rPr>
          <w:rFonts w:ascii="Arial" w:hAnsi="Arial" w:cs="Arial"/>
          <w:sz w:val="18"/>
          <w:szCs w:val="18"/>
        </w:rPr>
        <w:t xml:space="preserve"> </w:t>
      </w:r>
      <w:r w:rsidRPr="00325D55">
        <w:rPr>
          <w:rFonts w:ascii="Arial" w:hAnsi="Arial" w:cs="Arial"/>
          <w:sz w:val="18"/>
          <w:szCs w:val="18"/>
        </w:rPr>
        <w:t>r. w sprawie szczegółowego zakresu i formy dokumentacji projektowej, specyfikacji technicznych wykonania i odbioru robót budowlanych oraz programu funkcjonalno</w:t>
      </w:r>
      <w:r w:rsidR="00BF2B04">
        <w:rPr>
          <w:rFonts w:ascii="Arial" w:hAnsi="Arial" w:cs="Arial"/>
          <w:sz w:val="18"/>
          <w:szCs w:val="18"/>
        </w:rPr>
        <w:t>-</w:t>
      </w:r>
      <w:r w:rsidRPr="00325D55">
        <w:rPr>
          <w:rFonts w:ascii="Arial" w:hAnsi="Arial" w:cs="Arial"/>
          <w:sz w:val="18"/>
          <w:szCs w:val="18"/>
        </w:rPr>
        <w:t>użytkowego</w:t>
      </w:r>
      <w:r w:rsidR="00271984">
        <w:rPr>
          <w:rFonts w:ascii="Arial" w:hAnsi="Arial" w:cs="Arial"/>
          <w:sz w:val="18"/>
          <w:szCs w:val="18"/>
        </w:rPr>
        <w:t xml:space="preserve"> </w:t>
      </w:r>
      <w:r w:rsidR="00BF2B04">
        <w:rPr>
          <w:rFonts w:ascii="Arial" w:hAnsi="Arial" w:cs="Arial"/>
          <w:sz w:val="18"/>
          <w:szCs w:val="18"/>
        </w:rPr>
        <w:t>(Dz.U. 2021, poz. 2454</w:t>
      </w:r>
      <w:r w:rsidR="00271984">
        <w:rPr>
          <w:rFonts w:ascii="Arial" w:hAnsi="Arial" w:cs="Arial"/>
          <w:sz w:val="18"/>
          <w:szCs w:val="18"/>
        </w:rPr>
        <w:t xml:space="preserve">, z </w:t>
      </w:r>
      <w:proofErr w:type="spellStart"/>
      <w:r w:rsidR="00271984">
        <w:rPr>
          <w:rFonts w:ascii="Arial" w:hAnsi="Arial" w:cs="Arial"/>
          <w:sz w:val="18"/>
          <w:szCs w:val="18"/>
        </w:rPr>
        <w:t>późn</w:t>
      </w:r>
      <w:proofErr w:type="spellEnd"/>
      <w:r w:rsidR="00271984">
        <w:rPr>
          <w:rFonts w:ascii="Arial" w:hAnsi="Arial" w:cs="Arial"/>
          <w:sz w:val="18"/>
          <w:szCs w:val="18"/>
        </w:rPr>
        <w:t>. zm.</w:t>
      </w:r>
      <w:r w:rsidRPr="00325D55">
        <w:rPr>
          <w:rFonts w:ascii="Arial" w:hAnsi="Arial" w:cs="Arial"/>
          <w:sz w:val="18"/>
          <w:szCs w:val="18"/>
        </w:rPr>
        <w:t>),</w:t>
      </w:r>
    </w:p>
    <w:p w14:paraId="47FCDC71" w14:textId="57B53898" w:rsidR="00BF2B04" w:rsidRPr="00947BEF"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w:t>
      </w:r>
      <w:proofErr w:type="spellStart"/>
      <w:r w:rsidRPr="00325D55">
        <w:rPr>
          <w:rFonts w:ascii="Arial" w:hAnsi="Arial" w:cs="Arial"/>
          <w:sz w:val="18"/>
          <w:szCs w:val="18"/>
        </w:rPr>
        <w:t>kpl</w:t>
      </w:r>
      <w:proofErr w:type="spellEnd"/>
      <w:r w:rsidRPr="00325D55">
        <w:rPr>
          <w:rFonts w:ascii="Arial" w:hAnsi="Arial" w:cs="Arial"/>
          <w:sz w:val="18"/>
          <w:szCs w:val="18"/>
        </w:rPr>
        <w:t>. zgód na realizację zadania</w:t>
      </w:r>
      <w:r w:rsidR="00BF2B04">
        <w:rPr>
          <w:rFonts w:ascii="Arial" w:hAnsi="Arial" w:cs="Arial"/>
          <w:sz w:val="18"/>
          <w:szCs w:val="18"/>
        </w:rPr>
        <w:t>,</w:t>
      </w:r>
      <w:r w:rsidRPr="00325D55">
        <w:rPr>
          <w:rFonts w:ascii="Arial" w:hAnsi="Arial" w:cs="Arial"/>
          <w:sz w:val="18"/>
          <w:szCs w:val="18"/>
        </w:rPr>
        <w:t xml:space="preserve"> rozumianych jako pozyskane na rzecz Zamawiającego prawa i tytuły do wszystkich niezbędnych nieruchomości dla realizacji robót budowlanych</w:t>
      </w:r>
      <w:r w:rsidR="00BF2B04">
        <w:rPr>
          <w:rFonts w:ascii="Arial" w:hAnsi="Arial" w:cs="Arial"/>
          <w:sz w:val="18"/>
          <w:szCs w:val="18"/>
        </w:rPr>
        <w:t>,</w:t>
      </w:r>
      <w:r w:rsidRPr="00325D55">
        <w:rPr>
          <w:rFonts w:ascii="Arial" w:hAnsi="Arial" w:cs="Arial"/>
          <w:sz w:val="18"/>
          <w:szCs w:val="18"/>
        </w:rPr>
        <w:t xml:space="preserve"> w wymaganej formie i treści. Wymagane jest dostarczenie 1 </w:t>
      </w:r>
      <w:proofErr w:type="spellStart"/>
      <w:r w:rsidRPr="00325D55">
        <w:rPr>
          <w:rFonts w:ascii="Arial" w:hAnsi="Arial" w:cs="Arial"/>
          <w:sz w:val="18"/>
          <w:szCs w:val="18"/>
        </w:rPr>
        <w:t>kpl</w:t>
      </w:r>
      <w:proofErr w:type="spellEnd"/>
      <w:r w:rsidRPr="00325D55">
        <w:rPr>
          <w:rFonts w:ascii="Arial" w:hAnsi="Arial" w:cs="Arial"/>
          <w:sz w:val="18"/>
          <w:szCs w:val="18"/>
        </w:rPr>
        <w:t xml:space="preserve">. oryginałów wspomnianych zgód i 1 </w:t>
      </w:r>
      <w:proofErr w:type="spellStart"/>
      <w:r w:rsidRPr="00325D55">
        <w:rPr>
          <w:rFonts w:ascii="Arial" w:hAnsi="Arial" w:cs="Arial"/>
          <w:sz w:val="18"/>
          <w:szCs w:val="18"/>
        </w:rPr>
        <w:t>kpl</w:t>
      </w:r>
      <w:proofErr w:type="spellEnd"/>
      <w:r w:rsidRPr="00325D55">
        <w:rPr>
          <w:rFonts w:ascii="Arial" w:hAnsi="Arial" w:cs="Arial"/>
          <w:sz w:val="18"/>
          <w:szCs w:val="18"/>
        </w:rPr>
        <w:t>. kopii – z załącznikiem/załącznikami graficznymi, na których oznaczono przebieg trasy na odpowiedniej dla nieruchomości mapie</w:t>
      </w:r>
      <w:r w:rsidR="00FB0F8C">
        <w:rPr>
          <w:rFonts w:ascii="Arial" w:hAnsi="Arial" w:cs="Arial"/>
          <w:sz w:val="18"/>
          <w:szCs w:val="18"/>
        </w:rPr>
        <w:t>.</w:t>
      </w:r>
    </w:p>
    <w:p w14:paraId="5E49160E" w14:textId="77777777" w:rsidR="004A0413" w:rsidRPr="00FB0F8C" w:rsidRDefault="004A0413" w:rsidP="00947BEF">
      <w:pPr>
        <w:widowControl/>
        <w:tabs>
          <w:tab w:val="left" w:pos="837"/>
        </w:tabs>
        <w:kinsoku w:val="0"/>
        <w:overflowPunct w:val="0"/>
        <w:autoSpaceDE w:val="0"/>
        <w:autoSpaceDN w:val="0"/>
        <w:spacing w:line="240" w:lineRule="auto"/>
        <w:textAlignment w:val="auto"/>
        <w:rPr>
          <w:rFonts w:cs="Arial"/>
          <w:sz w:val="18"/>
          <w:szCs w:val="18"/>
        </w:rPr>
      </w:pPr>
    </w:p>
    <w:p w14:paraId="06BE6BBA" w14:textId="121E8DCF" w:rsidR="009C6273" w:rsidRPr="00325D55" w:rsidRDefault="009C6273" w:rsidP="009C7F6B">
      <w:pPr>
        <w:pStyle w:val="IIInumerowanie"/>
        <w:numPr>
          <w:ilvl w:val="0"/>
          <w:numId w:val="0"/>
        </w:numPr>
        <w:spacing w:after="0"/>
        <w:ind w:left="714" w:hanging="357"/>
        <w:contextualSpacing w:val="0"/>
        <w:rPr>
          <w:color w:val="auto"/>
          <w:sz w:val="18"/>
          <w:szCs w:val="18"/>
        </w:rPr>
      </w:pPr>
      <w:r w:rsidRPr="00325D55">
        <w:rPr>
          <w:color w:val="auto"/>
          <w:sz w:val="18"/>
          <w:szCs w:val="18"/>
        </w:rPr>
        <w:t>Dodatkowy szczegółowy zakres i forma dokumentacji projektowej określon</w:t>
      </w:r>
      <w:r w:rsidR="00BF2B04">
        <w:rPr>
          <w:color w:val="auto"/>
          <w:sz w:val="18"/>
          <w:szCs w:val="18"/>
        </w:rPr>
        <w:t>e</w:t>
      </w:r>
      <w:r w:rsidR="009C7F6B" w:rsidRPr="00325D55">
        <w:rPr>
          <w:color w:val="auto"/>
          <w:sz w:val="18"/>
          <w:szCs w:val="18"/>
        </w:rPr>
        <w:t xml:space="preserve"> </w:t>
      </w:r>
      <w:r w:rsidR="00BF2B04">
        <w:rPr>
          <w:color w:val="auto"/>
          <w:sz w:val="18"/>
          <w:szCs w:val="18"/>
        </w:rPr>
        <w:t>są</w:t>
      </w:r>
      <w:r w:rsidR="00BF2B04" w:rsidRPr="00325D55">
        <w:rPr>
          <w:color w:val="auto"/>
          <w:sz w:val="18"/>
          <w:szCs w:val="18"/>
        </w:rPr>
        <w:t xml:space="preserve"> </w:t>
      </w:r>
      <w:r w:rsidRPr="00325D55">
        <w:rPr>
          <w:color w:val="auto"/>
          <w:sz w:val="18"/>
          <w:szCs w:val="18"/>
        </w:rPr>
        <w:t>w OPZ (</w:t>
      </w:r>
      <w:r w:rsidR="00BF2B04">
        <w:rPr>
          <w:color w:val="auto"/>
          <w:sz w:val="18"/>
          <w:szCs w:val="18"/>
        </w:rPr>
        <w:t>Z</w:t>
      </w:r>
      <w:r w:rsidR="00BF2B04" w:rsidRPr="00325D55">
        <w:rPr>
          <w:color w:val="auto"/>
          <w:sz w:val="18"/>
          <w:szCs w:val="18"/>
        </w:rPr>
        <w:t xml:space="preserve">ałącznik </w:t>
      </w:r>
      <w:r w:rsidRPr="00325D55">
        <w:rPr>
          <w:color w:val="auto"/>
          <w:sz w:val="18"/>
          <w:szCs w:val="18"/>
        </w:rPr>
        <w:t>nr 4</w:t>
      </w:r>
      <w:r w:rsidR="00BF2B04">
        <w:rPr>
          <w:color w:val="auto"/>
          <w:sz w:val="18"/>
          <w:szCs w:val="18"/>
        </w:rPr>
        <w:t xml:space="preserve"> do Umowy</w:t>
      </w:r>
      <w:r w:rsidRPr="00325D55">
        <w:rPr>
          <w:color w:val="auto"/>
          <w:sz w:val="18"/>
          <w:szCs w:val="18"/>
        </w:rPr>
        <w:t>).</w:t>
      </w:r>
    </w:p>
    <w:p w14:paraId="5237812E" w14:textId="44F3FA59" w:rsidR="009C6273" w:rsidRPr="00325D55" w:rsidRDefault="009C6273" w:rsidP="002221B4">
      <w:pPr>
        <w:pStyle w:val="Styl2"/>
        <w:widowControl/>
        <w:numPr>
          <w:ilvl w:val="0"/>
          <w:numId w:val="58"/>
        </w:numPr>
        <w:spacing w:after="0" w:line="240" w:lineRule="auto"/>
        <w:rPr>
          <w:szCs w:val="18"/>
        </w:rPr>
      </w:pPr>
      <w:r w:rsidRPr="00325D55">
        <w:rPr>
          <w:szCs w:val="18"/>
        </w:rPr>
        <w:t>Wykonawca zobowiąz</w:t>
      </w:r>
      <w:r w:rsidR="00BF2B04">
        <w:rPr>
          <w:szCs w:val="18"/>
        </w:rPr>
        <w:t>any</w:t>
      </w:r>
      <w:r w:rsidRPr="00325D55">
        <w:rPr>
          <w:szCs w:val="18"/>
        </w:rPr>
        <w:t xml:space="preserve"> </w:t>
      </w:r>
      <w:r w:rsidR="00BF2B04">
        <w:rPr>
          <w:szCs w:val="18"/>
        </w:rPr>
        <w:t>jest</w:t>
      </w:r>
      <w:r w:rsidRPr="00325D55">
        <w:rPr>
          <w:szCs w:val="18"/>
        </w:rPr>
        <w:t xml:space="preserve"> do sporządzenia i dostarczenia zestawienia dokumentów potwierdzających aktualny dla zgłoszenia  wykonania </w:t>
      </w:r>
      <w:r w:rsidR="00BF2B04">
        <w:rPr>
          <w:szCs w:val="18"/>
        </w:rPr>
        <w:t>dokumentacji projektowej</w:t>
      </w:r>
      <w:r w:rsidRPr="00325D55">
        <w:rPr>
          <w:szCs w:val="18"/>
        </w:rPr>
        <w:t xml:space="preserve"> stan własności terenu, na którym zlokalizowane będą projektowane urządzenia.</w:t>
      </w:r>
    </w:p>
    <w:p w14:paraId="3663ADE9" w14:textId="1ED6AC42" w:rsidR="009C6273" w:rsidRPr="00325D55" w:rsidRDefault="00BF2B04" w:rsidP="002221B4">
      <w:pPr>
        <w:pStyle w:val="Styl2"/>
        <w:widowControl/>
        <w:numPr>
          <w:ilvl w:val="0"/>
          <w:numId w:val="58"/>
        </w:numPr>
        <w:spacing w:after="0" w:line="240" w:lineRule="auto"/>
        <w:rPr>
          <w:szCs w:val="18"/>
        </w:rPr>
      </w:pPr>
      <w:r>
        <w:rPr>
          <w:szCs w:val="18"/>
        </w:rPr>
        <w:t>D</w:t>
      </w:r>
      <w:r w:rsidR="000347B7">
        <w:rPr>
          <w:szCs w:val="18"/>
        </w:rPr>
        <w:t>okumentację projektową</w:t>
      </w:r>
      <w:r w:rsidRPr="00325D55">
        <w:rPr>
          <w:szCs w:val="18"/>
        </w:rPr>
        <w:t xml:space="preserve"> będąc</w:t>
      </w:r>
      <w:r w:rsidR="000347B7">
        <w:rPr>
          <w:szCs w:val="18"/>
        </w:rPr>
        <w:t>ą</w:t>
      </w:r>
      <w:r w:rsidRPr="00325D55">
        <w:rPr>
          <w:szCs w:val="18"/>
        </w:rPr>
        <w:t xml:space="preserve"> </w:t>
      </w:r>
      <w:r w:rsidR="009C6273" w:rsidRPr="00325D55">
        <w:rPr>
          <w:szCs w:val="18"/>
        </w:rPr>
        <w:t xml:space="preserve">przedmiotem </w:t>
      </w:r>
      <w:r>
        <w:rPr>
          <w:szCs w:val="18"/>
        </w:rPr>
        <w:t>U</w:t>
      </w:r>
      <w:r w:rsidRPr="00325D55">
        <w:rPr>
          <w:szCs w:val="18"/>
        </w:rPr>
        <w:t xml:space="preserve">mowy </w:t>
      </w:r>
      <w:r w:rsidR="009C6273" w:rsidRPr="00325D55">
        <w:rPr>
          <w:szCs w:val="18"/>
        </w:rPr>
        <w:t>należy dostarczyć w formie pisemnej (w technice umożliwiającej reprodukcję) oraz na nośniku elektronicznym – CDR lub DVD (format: .pdf i/lub .gif</w:t>
      </w:r>
      <w:r w:rsidR="00A72C45">
        <w:rPr>
          <w:szCs w:val="18"/>
        </w:rPr>
        <w:t>, .jpg, .</w:t>
      </w:r>
      <w:proofErr w:type="spellStart"/>
      <w:r w:rsidR="00A72C45">
        <w:rPr>
          <w:szCs w:val="18"/>
        </w:rPr>
        <w:t>tiff</w:t>
      </w:r>
      <w:proofErr w:type="spellEnd"/>
      <w:r w:rsidR="00A72C45">
        <w:rPr>
          <w:szCs w:val="18"/>
        </w:rPr>
        <w:t>, .</w:t>
      </w:r>
      <w:proofErr w:type="spellStart"/>
      <w:r w:rsidR="00A72C45">
        <w:rPr>
          <w:szCs w:val="18"/>
        </w:rPr>
        <w:t>dwg</w:t>
      </w:r>
      <w:proofErr w:type="spellEnd"/>
      <w:r w:rsidR="00327C12">
        <w:rPr>
          <w:szCs w:val="18"/>
        </w:rPr>
        <w:t>, .</w:t>
      </w:r>
      <w:proofErr w:type="spellStart"/>
      <w:r w:rsidR="00327C12">
        <w:rPr>
          <w:szCs w:val="18"/>
        </w:rPr>
        <w:t>shp</w:t>
      </w:r>
      <w:proofErr w:type="spellEnd"/>
      <w:r w:rsidR="009C6273" w:rsidRPr="00325D55">
        <w:rPr>
          <w:szCs w:val="18"/>
        </w:rPr>
        <w:t>) w plikach odpowiadających opracowanym tomom.</w:t>
      </w:r>
    </w:p>
    <w:p w14:paraId="29138236" w14:textId="371EDF5B" w:rsidR="009C6273" w:rsidRPr="00325D55" w:rsidRDefault="009C6273" w:rsidP="002221B4">
      <w:pPr>
        <w:pStyle w:val="Styl2"/>
        <w:widowControl/>
        <w:numPr>
          <w:ilvl w:val="0"/>
          <w:numId w:val="58"/>
        </w:numPr>
        <w:spacing w:after="0" w:line="240" w:lineRule="auto"/>
        <w:rPr>
          <w:szCs w:val="18"/>
        </w:rPr>
      </w:pPr>
      <w:r w:rsidRPr="00325D55">
        <w:rPr>
          <w:szCs w:val="18"/>
        </w:rPr>
        <w:t>Wykonawca na każdym etapie przed podpisaniem końcowego protokołu odbioru</w:t>
      </w:r>
      <w:r w:rsidR="000347B7">
        <w:rPr>
          <w:szCs w:val="18"/>
        </w:rPr>
        <w:t xml:space="preserve"> dokumentacji projektowej</w:t>
      </w:r>
      <w:r w:rsidRPr="00325D55">
        <w:rPr>
          <w:szCs w:val="18"/>
        </w:rPr>
        <w:t>, na pisemny wniosek Zamawiającego</w:t>
      </w:r>
      <w:r w:rsidR="000347B7">
        <w:rPr>
          <w:szCs w:val="18"/>
        </w:rPr>
        <w:t>,</w:t>
      </w:r>
      <w:r w:rsidRPr="00325D55">
        <w:rPr>
          <w:szCs w:val="18"/>
        </w:rPr>
        <w:t xml:space="preserve"> przekaże za pokwitowaniem wykonaną w części dokumentację projektową.</w:t>
      </w:r>
    </w:p>
    <w:p w14:paraId="6F3A3BC0" w14:textId="6D12B2F6" w:rsidR="00676538" w:rsidRPr="00721525" w:rsidRDefault="00676538" w:rsidP="002221B4">
      <w:pPr>
        <w:pStyle w:val="Styl2"/>
        <w:widowControl/>
        <w:numPr>
          <w:ilvl w:val="0"/>
          <w:numId w:val="58"/>
        </w:numPr>
        <w:spacing w:after="0" w:line="240" w:lineRule="auto"/>
        <w:rPr>
          <w:szCs w:val="18"/>
        </w:rPr>
      </w:pPr>
      <w:r w:rsidRPr="00325D55">
        <w:rPr>
          <w:szCs w:val="18"/>
        </w:rPr>
        <w:t>Wykonawca każdorazowo pisemnie zgłosi Zamawiającemu gotowość</w:t>
      </w:r>
      <w:r w:rsidR="00A92DA6" w:rsidRPr="00325D55">
        <w:rPr>
          <w:szCs w:val="18"/>
        </w:rPr>
        <w:t xml:space="preserve"> do </w:t>
      </w:r>
      <w:r w:rsidRPr="00325D55">
        <w:rPr>
          <w:szCs w:val="18"/>
        </w:rPr>
        <w:t xml:space="preserve">odbioru częściowego </w:t>
      </w:r>
      <w:r w:rsidR="000347B7" w:rsidRPr="00325D55">
        <w:rPr>
          <w:szCs w:val="18"/>
        </w:rPr>
        <w:t>rob</w:t>
      </w:r>
      <w:r w:rsidR="000347B7">
        <w:rPr>
          <w:szCs w:val="18"/>
        </w:rPr>
        <w:t>ót</w:t>
      </w:r>
      <w:r w:rsidR="000347B7" w:rsidRPr="00325D55">
        <w:rPr>
          <w:szCs w:val="18"/>
        </w:rPr>
        <w:t xml:space="preserve"> </w:t>
      </w:r>
      <w:r w:rsidRPr="00325D55">
        <w:rPr>
          <w:szCs w:val="18"/>
        </w:rPr>
        <w:t>budowlan</w:t>
      </w:r>
      <w:r w:rsidR="000347B7">
        <w:rPr>
          <w:szCs w:val="18"/>
        </w:rPr>
        <w:t>ych</w:t>
      </w:r>
      <w:r w:rsidR="00A92DA6" w:rsidRPr="00325D55">
        <w:rPr>
          <w:szCs w:val="18"/>
        </w:rPr>
        <w:t xml:space="preserve"> i </w:t>
      </w:r>
      <w:r w:rsidRPr="00325D55">
        <w:rPr>
          <w:szCs w:val="18"/>
        </w:rPr>
        <w:t>montażow</w:t>
      </w:r>
      <w:r w:rsidR="000347B7">
        <w:rPr>
          <w:szCs w:val="18"/>
        </w:rPr>
        <w:t>ych</w:t>
      </w:r>
      <w:r w:rsidR="00F915A4" w:rsidRPr="00325D55">
        <w:rPr>
          <w:szCs w:val="18"/>
        </w:rPr>
        <w:t>,</w:t>
      </w:r>
      <w:r w:rsidR="00A92DA6" w:rsidRPr="00325D55">
        <w:rPr>
          <w:szCs w:val="18"/>
        </w:rPr>
        <w:t xml:space="preserve"> dla </w:t>
      </w:r>
      <w:r w:rsidRPr="00325D55">
        <w:rPr>
          <w:szCs w:val="18"/>
        </w:rPr>
        <w:t>których Strony ustaliły taką możliwość poprzez odpowiednie zapisy</w:t>
      </w:r>
      <w:r w:rsidR="00A92DA6" w:rsidRPr="00325D55">
        <w:rPr>
          <w:szCs w:val="18"/>
        </w:rPr>
        <w:t xml:space="preserve"> w </w:t>
      </w:r>
      <w:r w:rsidR="00F915A4" w:rsidRPr="00325D55">
        <w:rPr>
          <w:szCs w:val="18"/>
        </w:rPr>
        <w:t xml:space="preserve">Harmonogramie </w:t>
      </w:r>
      <w:r w:rsidRPr="00325D55">
        <w:rPr>
          <w:szCs w:val="18"/>
        </w:rPr>
        <w:t>rzeczowo-finansowym (</w:t>
      </w:r>
      <w:r w:rsidR="00F915A4" w:rsidRPr="00325D55">
        <w:rPr>
          <w:szCs w:val="18"/>
        </w:rPr>
        <w:t xml:space="preserve">Załącznik </w:t>
      </w:r>
      <w:r w:rsidRPr="00325D55">
        <w:rPr>
          <w:szCs w:val="18"/>
        </w:rPr>
        <w:t>nr 2</w:t>
      </w:r>
      <w:r w:rsidR="00F915A4" w:rsidRPr="00325D55">
        <w:rPr>
          <w:szCs w:val="18"/>
        </w:rPr>
        <w:t xml:space="preserve"> do Umowy</w:t>
      </w:r>
      <w:r w:rsidRPr="00325D55">
        <w:rPr>
          <w:szCs w:val="18"/>
        </w:rPr>
        <w:t>)</w:t>
      </w:r>
      <w:r w:rsidR="00F915A4" w:rsidRPr="00325D55">
        <w:rPr>
          <w:szCs w:val="18"/>
        </w:rPr>
        <w:t>.</w:t>
      </w:r>
      <w:r w:rsidRPr="00325D55">
        <w:rPr>
          <w:szCs w:val="18"/>
        </w:rPr>
        <w:t xml:space="preserve"> Zamawiający dokona ich odbioru</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od </w:t>
      </w:r>
      <w:r w:rsidRPr="00325D55">
        <w:rPr>
          <w:szCs w:val="18"/>
        </w:rPr>
        <w:t>wpłynięcia zgłoszenia.</w:t>
      </w:r>
      <w:r w:rsidR="00A92DA6" w:rsidRPr="00325D55">
        <w:rPr>
          <w:szCs w:val="18"/>
        </w:rPr>
        <w:t xml:space="preserve"> </w:t>
      </w:r>
      <w:r w:rsidR="00F915A4" w:rsidRPr="00325D55">
        <w:rPr>
          <w:szCs w:val="18"/>
        </w:rPr>
        <w:t>D</w:t>
      </w:r>
      <w:r w:rsidR="00A92DA6" w:rsidRPr="00325D55">
        <w:rPr>
          <w:szCs w:val="18"/>
        </w:rPr>
        <w:t>la </w:t>
      </w:r>
      <w:r w:rsidRPr="00325D55">
        <w:rPr>
          <w:szCs w:val="18"/>
        </w:rPr>
        <w:t>dokonania odbioru częściowego Wykonawca przedłoży przedstawicielowi Zamawiającego niezbędne dokumenty, a</w:t>
      </w:r>
      <w:r w:rsidR="00A92DA6" w:rsidRPr="00325D55">
        <w:rPr>
          <w:szCs w:val="18"/>
        </w:rPr>
        <w:t xml:space="preserve"> w </w:t>
      </w:r>
      <w:r w:rsidRPr="00325D55">
        <w:rPr>
          <w:szCs w:val="18"/>
        </w:rPr>
        <w:t>szczególności świadectwa jakości, certyfikaty, atesty</w:t>
      </w:r>
      <w:r w:rsidR="00F915A4" w:rsidRPr="00325D55">
        <w:rPr>
          <w:szCs w:val="18"/>
        </w:rPr>
        <w:t>,</w:t>
      </w:r>
      <w:r w:rsidRPr="00325D55">
        <w:rPr>
          <w:szCs w:val="18"/>
        </w:rPr>
        <w:t xml:space="preserve"> protokoły wykonanych prób</w:t>
      </w:r>
      <w:r w:rsidR="00A92DA6" w:rsidRPr="00325D55">
        <w:rPr>
          <w:szCs w:val="18"/>
        </w:rPr>
        <w:t xml:space="preserve"> lub </w:t>
      </w:r>
      <w:r w:rsidRPr="00721525">
        <w:rPr>
          <w:szCs w:val="18"/>
        </w:rPr>
        <w:t>pomiarów dotyczące odbieranego elementu robót.</w:t>
      </w:r>
      <w:r w:rsidR="00A92DA6" w:rsidRPr="00721525">
        <w:rPr>
          <w:szCs w:val="18"/>
        </w:rPr>
        <w:t xml:space="preserve"> </w:t>
      </w:r>
      <w:r w:rsidR="00F915A4" w:rsidRPr="00721525">
        <w:rPr>
          <w:szCs w:val="18"/>
        </w:rPr>
        <w:t>D</w:t>
      </w:r>
      <w:r w:rsidR="00A92DA6" w:rsidRPr="00721525">
        <w:rPr>
          <w:szCs w:val="18"/>
        </w:rPr>
        <w:t>la </w:t>
      </w:r>
      <w:r w:rsidRPr="00721525">
        <w:rPr>
          <w:szCs w:val="18"/>
        </w:rPr>
        <w:t>dokonania odbioru częściowego Zamawiający powoł</w:t>
      </w:r>
      <w:r w:rsidR="003D4105">
        <w:rPr>
          <w:szCs w:val="18"/>
        </w:rPr>
        <w:t>a</w:t>
      </w:r>
      <w:r w:rsidRPr="00721525">
        <w:rPr>
          <w:szCs w:val="18"/>
        </w:rPr>
        <w:t xml:space="preserve"> komisję odbioru.</w:t>
      </w:r>
    </w:p>
    <w:p w14:paraId="28131ABB" w14:textId="707A4E16" w:rsidR="00676538" w:rsidRPr="00325D55" w:rsidRDefault="00676538" w:rsidP="002221B4">
      <w:pPr>
        <w:pStyle w:val="Styl2"/>
        <w:widowControl/>
        <w:numPr>
          <w:ilvl w:val="0"/>
          <w:numId w:val="58"/>
        </w:numPr>
        <w:spacing w:after="0" w:line="240" w:lineRule="auto"/>
        <w:rPr>
          <w:szCs w:val="18"/>
        </w:rPr>
      </w:pPr>
      <w:bookmarkStart w:id="15" w:name="_Ref333694447"/>
      <w:r w:rsidRPr="00325D55">
        <w:rPr>
          <w:szCs w:val="18"/>
        </w:rPr>
        <w:t>Wykonawca zawiadomi pisemnie Zamawiającego</w:t>
      </w:r>
      <w:r w:rsidR="00A92DA6" w:rsidRPr="00325D55">
        <w:rPr>
          <w:szCs w:val="18"/>
        </w:rPr>
        <w:t xml:space="preserve"> o </w:t>
      </w:r>
      <w:r w:rsidRPr="00325D55">
        <w:rPr>
          <w:szCs w:val="18"/>
        </w:rPr>
        <w:t>terminie faktycznego zakończenia całości robót</w:t>
      </w:r>
      <w:r w:rsidR="00A92DA6" w:rsidRPr="00325D55">
        <w:rPr>
          <w:szCs w:val="18"/>
        </w:rPr>
        <w:t xml:space="preserve"> w </w:t>
      </w:r>
      <w:r w:rsidRPr="00325D55">
        <w:rPr>
          <w:szCs w:val="18"/>
        </w:rPr>
        <w:t>zakresie określonym</w:t>
      </w:r>
      <w:r w:rsidR="00A92DA6" w:rsidRPr="00325D55">
        <w:rPr>
          <w:szCs w:val="18"/>
        </w:rPr>
        <w:t xml:space="preserve"> w </w:t>
      </w:r>
      <w:r w:rsidRPr="00325D55">
        <w:rPr>
          <w:szCs w:val="18"/>
        </w:rPr>
        <w:t>§</w:t>
      </w:r>
      <w:r w:rsidR="003D4105">
        <w:rPr>
          <w:szCs w:val="18"/>
        </w:rPr>
        <w:t xml:space="preserve"> </w:t>
      </w:r>
      <w:r w:rsidRPr="00325D55">
        <w:rPr>
          <w:szCs w:val="18"/>
        </w:rPr>
        <w:t>1</w:t>
      </w:r>
      <w:r w:rsidR="000E008B">
        <w:rPr>
          <w:szCs w:val="18"/>
        </w:rPr>
        <w:t xml:space="preserve"> ust. 1 pkt 5)</w:t>
      </w:r>
      <w:r w:rsidRPr="00325D55">
        <w:rPr>
          <w:szCs w:val="18"/>
        </w:rPr>
        <w:t xml:space="preserve"> Umowy</w:t>
      </w:r>
      <w:r w:rsidR="00A92DA6" w:rsidRPr="00325D55">
        <w:rPr>
          <w:szCs w:val="18"/>
        </w:rPr>
        <w:t xml:space="preserve"> i </w:t>
      </w:r>
      <w:r w:rsidRPr="00325D55">
        <w:rPr>
          <w:szCs w:val="18"/>
        </w:rPr>
        <w:t>gotowości</w:t>
      </w:r>
      <w:r w:rsidR="00A92DA6" w:rsidRPr="00325D55">
        <w:rPr>
          <w:szCs w:val="18"/>
        </w:rPr>
        <w:t xml:space="preserve"> do </w:t>
      </w:r>
      <w:r w:rsidRPr="00325D55">
        <w:rPr>
          <w:szCs w:val="18"/>
        </w:rPr>
        <w:t>odbioru</w:t>
      </w:r>
      <w:r w:rsidR="00F915A4" w:rsidRPr="00325D55">
        <w:rPr>
          <w:szCs w:val="18"/>
        </w:rPr>
        <w:t>,</w:t>
      </w:r>
      <w:r w:rsidRPr="00325D55">
        <w:rPr>
          <w:szCs w:val="18"/>
        </w:rPr>
        <w:t xml:space="preserve"> dołączając dokumentację powykonawczą oraz wszystkie niezbędne dokumenty pozwalające</w:t>
      </w:r>
      <w:r w:rsidR="00A92DA6" w:rsidRPr="00325D55">
        <w:rPr>
          <w:szCs w:val="18"/>
        </w:rPr>
        <w:t xml:space="preserve"> na </w:t>
      </w:r>
      <w:r w:rsidRPr="00325D55">
        <w:rPr>
          <w:szCs w:val="18"/>
        </w:rPr>
        <w:t xml:space="preserve">ocenę prawidłowości wykonania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w </w:t>
      </w:r>
      <w:r w:rsidRPr="00325D55">
        <w:rPr>
          <w:szCs w:val="18"/>
        </w:rPr>
        <w:t>tym wymagane przepisami</w:t>
      </w:r>
      <w:r w:rsidR="00952DB0">
        <w:rPr>
          <w:szCs w:val="18"/>
        </w:rPr>
        <w:t xml:space="preserve"> i</w:t>
      </w:r>
      <w:r w:rsidRPr="00325D55">
        <w:rPr>
          <w:szCs w:val="18"/>
        </w:rPr>
        <w:t xml:space="preserve"> Umową oświadczenia</w:t>
      </w:r>
      <w:bookmarkEnd w:id="15"/>
      <w:r w:rsidRPr="00325D55">
        <w:rPr>
          <w:szCs w:val="18"/>
        </w:rPr>
        <w:t>, inwentaryzację geodezyjną powykonawczą oraz dziennik budowy.</w:t>
      </w:r>
      <w:r w:rsidR="00A92DA6" w:rsidRPr="00325D55">
        <w:rPr>
          <w:szCs w:val="18"/>
        </w:rPr>
        <w:t xml:space="preserve"> </w:t>
      </w:r>
      <w:r w:rsidR="00F915A4" w:rsidRPr="00325D55">
        <w:rPr>
          <w:szCs w:val="18"/>
        </w:rPr>
        <w:t>D</w:t>
      </w:r>
      <w:r w:rsidR="00A92DA6" w:rsidRPr="00325D55">
        <w:rPr>
          <w:szCs w:val="18"/>
        </w:rPr>
        <w:t>o </w:t>
      </w:r>
      <w:r w:rsidRPr="00325D55">
        <w:rPr>
          <w:szCs w:val="18"/>
        </w:rPr>
        <w:t>zawiadomienia</w:t>
      </w:r>
      <w:r w:rsidR="00A92DA6" w:rsidRPr="00325D55">
        <w:rPr>
          <w:szCs w:val="18"/>
        </w:rPr>
        <w:t xml:space="preserve"> o </w:t>
      </w:r>
      <w:r w:rsidRPr="00325D55">
        <w:rPr>
          <w:szCs w:val="18"/>
        </w:rPr>
        <w:t>zakończeniu robót</w:t>
      </w:r>
      <w:r w:rsidR="00A92DA6" w:rsidRPr="00325D55">
        <w:rPr>
          <w:szCs w:val="18"/>
        </w:rPr>
        <w:t xml:space="preserve"> i </w:t>
      </w:r>
      <w:r w:rsidRPr="00325D55">
        <w:rPr>
          <w:szCs w:val="18"/>
        </w:rPr>
        <w:t>zgłoszeniu</w:t>
      </w:r>
      <w:r w:rsidR="00A92DA6" w:rsidRPr="00325D55">
        <w:rPr>
          <w:szCs w:val="18"/>
        </w:rPr>
        <w:t xml:space="preserve"> do </w:t>
      </w:r>
      <w:r w:rsidRPr="00325D55">
        <w:rPr>
          <w:szCs w:val="18"/>
        </w:rPr>
        <w:t xml:space="preserve">odbioru końcowego wymagane jest dołączenie pisemnego potwierdzenia gotowości </w:t>
      </w:r>
      <w:r w:rsidR="00F11CB3" w:rsidRPr="00325D55">
        <w:rPr>
          <w:szCs w:val="18"/>
        </w:rPr>
        <w:t>przedmiotu Umow</w:t>
      </w:r>
      <w:r w:rsidRPr="00325D55">
        <w:rPr>
          <w:szCs w:val="18"/>
        </w:rPr>
        <w:t>y</w:t>
      </w:r>
      <w:r w:rsidR="00A92DA6" w:rsidRPr="00325D55">
        <w:rPr>
          <w:szCs w:val="18"/>
        </w:rPr>
        <w:t xml:space="preserve"> do </w:t>
      </w:r>
      <w:r w:rsidRPr="00325D55">
        <w:rPr>
          <w:szCs w:val="18"/>
        </w:rPr>
        <w:t>odbioru sporządzone przez inspektora nadzoru – jeżeli został ustanowiony.</w:t>
      </w:r>
    </w:p>
    <w:p w14:paraId="7FF533A6" w14:textId="5D7AC22F" w:rsidR="00676538" w:rsidRPr="00325D55" w:rsidRDefault="00676538" w:rsidP="002221B4">
      <w:pPr>
        <w:pStyle w:val="Styl2"/>
        <w:widowControl/>
        <w:numPr>
          <w:ilvl w:val="0"/>
          <w:numId w:val="58"/>
        </w:numPr>
        <w:spacing w:after="0" w:line="240" w:lineRule="auto"/>
        <w:rPr>
          <w:szCs w:val="18"/>
        </w:rPr>
      </w:pPr>
      <w:r w:rsidRPr="00325D55">
        <w:rPr>
          <w:szCs w:val="18"/>
        </w:rPr>
        <w:t>Zawiadomienie</w:t>
      </w:r>
      <w:r w:rsidR="00A92DA6" w:rsidRPr="00325D55">
        <w:rPr>
          <w:szCs w:val="18"/>
        </w:rPr>
        <w:t xml:space="preserve"> o </w:t>
      </w:r>
      <w:r w:rsidRPr="00325D55">
        <w:rPr>
          <w:szCs w:val="18"/>
        </w:rPr>
        <w:t>gotowości</w:t>
      </w:r>
      <w:r w:rsidR="00A92DA6" w:rsidRPr="00325D55">
        <w:rPr>
          <w:szCs w:val="18"/>
        </w:rPr>
        <w:t xml:space="preserve"> do </w:t>
      </w:r>
      <w:r w:rsidRPr="00325D55">
        <w:rPr>
          <w:szCs w:val="18"/>
        </w:rPr>
        <w:t>odbioru, dokonane przez Wykonawcę bez przekazania kompletnej dokumentacji,</w:t>
      </w:r>
      <w:r w:rsidR="00A92DA6" w:rsidRPr="00325D55">
        <w:rPr>
          <w:szCs w:val="18"/>
        </w:rPr>
        <w:t xml:space="preserve"> o </w:t>
      </w:r>
      <w:r w:rsidRPr="00325D55">
        <w:rPr>
          <w:szCs w:val="18"/>
        </w:rPr>
        <w:t>której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powyżej,</w:t>
      </w:r>
      <w:r w:rsidR="00A92DA6" w:rsidRPr="00325D55">
        <w:rPr>
          <w:szCs w:val="18"/>
        </w:rPr>
        <w:t xml:space="preserve"> nie </w:t>
      </w:r>
      <w:r w:rsidRPr="00325D55">
        <w:rPr>
          <w:szCs w:val="18"/>
        </w:rPr>
        <w:t>będzie uważane</w:t>
      </w:r>
      <w:r w:rsidR="00A92DA6" w:rsidRPr="00325D55">
        <w:rPr>
          <w:szCs w:val="18"/>
        </w:rPr>
        <w:t xml:space="preserve"> za </w:t>
      </w:r>
      <w:r w:rsidRPr="00325D55">
        <w:rPr>
          <w:szCs w:val="18"/>
        </w:rPr>
        <w:t xml:space="preserve">skuteczne zgłoszenie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do </w:t>
      </w:r>
      <w:r w:rsidRPr="00325D55">
        <w:rPr>
          <w:szCs w:val="18"/>
        </w:rPr>
        <w:t>odbioru.</w:t>
      </w:r>
    </w:p>
    <w:p w14:paraId="7CCB5E96" w14:textId="09C03D37" w:rsidR="00676538" w:rsidRPr="00325D55" w:rsidRDefault="00676538" w:rsidP="002221B4">
      <w:pPr>
        <w:pStyle w:val="Styl2"/>
        <w:widowControl/>
        <w:numPr>
          <w:ilvl w:val="0"/>
          <w:numId w:val="58"/>
        </w:numPr>
        <w:spacing w:after="0" w:line="240" w:lineRule="auto"/>
        <w:rPr>
          <w:szCs w:val="18"/>
        </w:rPr>
      </w:pPr>
      <w:r w:rsidRPr="00325D55">
        <w:rPr>
          <w:szCs w:val="18"/>
        </w:rPr>
        <w:t>Zamawiający</w:t>
      </w:r>
      <w:r w:rsidR="00F915A4" w:rsidRPr="00325D55">
        <w:rPr>
          <w:szCs w:val="18"/>
        </w:rPr>
        <w:t>,</w:t>
      </w:r>
      <w:r w:rsidRPr="00325D55">
        <w:rPr>
          <w:szCs w:val="18"/>
        </w:rPr>
        <w:t xml:space="preserve"> po otrzymaniu zawiadomienia,</w:t>
      </w:r>
      <w:r w:rsidR="00A92DA6" w:rsidRPr="00325D55">
        <w:rPr>
          <w:szCs w:val="18"/>
        </w:rPr>
        <w:t xml:space="preserve"> o </w:t>
      </w:r>
      <w:r w:rsidRPr="00325D55">
        <w:rPr>
          <w:szCs w:val="18"/>
        </w:rPr>
        <w:t>którym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niniejszego paragrafu</w:t>
      </w:r>
      <w:r w:rsidR="00F915A4" w:rsidRPr="00325D55">
        <w:rPr>
          <w:szCs w:val="18"/>
        </w:rPr>
        <w:t>,</w:t>
      </w:r>
      <w:r w:rsidRPr="00325D55">
        <w:rPr>
          <w:szCs w:val="18"/>
        </w:rPr>
        <w:t xml:space="preserve"> powoła komisję, która dokona odbioru końcowego</w:t>
      </w:r>
      <w:r w:rsidR="00556883">
        <w:rPr>
          <w:szCs w:val="18"/>
        </w:rPr>
        <w:t xml:space="preserve"> robót</w:t>
      </w:r>
      <w:r w:rsidRPr="00325D55">
        <w:rPr>
          <w:szCs w:val="18"/>
        </w:rPr>
        <w:t xml:space="preserve">. Rozpoczęcie czynności odbioru </w:t>
      </w:r>
      <w:r w:rsidR="00556883">
        <w:rPr>
          <w:szCs w:val="18"/>
        </w:rPr>
        <w:t xml:space="preserve">robót </w:t>
      </w:r>
      <w:r w:rsidRPr="00325D55">
        <w:rPr>
          <w:szCs w:val="18"/>
        </w:rPr>
        <w:t>nastąpi</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dla </w:t>
      </w:r>
      <w:r w:rsidRPr="00325D55">
        <w:rPr>
          <w:szCs w:val="18"/>
        </w:rPr>
        <w:t xml:space="preserve">urządzeń WN oraz 4 </w:t>
      </w:r>
      <w:r w:rsidRPr="00325D55">
        <w:rPr>
          <w:szCs w:val="18"/>
        </w:rPr>
        <w:lastRenderedPageBreak/>
        <w:t>dni roboczych</w:t>
      </w:r>
      <w:r w:rsidR="00A92DA6" w:rsidRPr="00325D55">
        <w:rPr>
          <w:szCs w:val="18"/>
        </w:rPr>
        <w:t xml:space="preserve"> dla </w:t>
      </w:r>
      <w:r w:rsidRPr="00325D55">
        <w:rPr>
          <w:szCs w:val="18"/>
        </w:rPr>
        <w:t>urządzeń SN</w:t>
      </w:r>
      <w:r w:rsidR="00A92DA6" w:rsidRPr="00325D55">
        <w:rPr>
          <w:szCs w:val="18"/>
        </w:rPr>
        <w:t xml:space="preserve"> i </w:t>
      </w:r>
      <w:proofErr w:type="spellStart"/>
      <w:r w:rsidRPr="00325D55">
        <w:rPr>
          <w:szCs w:val="18"/>
        </w:rPr>
        <w:t>nN</w:t>
      </w:r>
      <w:proofErr w:type="spellEnd"/>
      <w:r w:rsidRPr="00325D55">
        <w:rPr>
          <w:szCs w:val="18"/>
        </w:rPr>
        <w:t>, licząc</w:t>
      </w:r>
      <w:r w:rsidR="00A92DA6" w:rsidRPr="00325D55">
        <w:rPr>
          <w:szCs w:val="18"/>
        </w:rPr>
        <w:t xml:space="preserve"> od </w:t>
      </w:r>
      <w:r w:rsidRPr="00325D55">
        <w:rPr>
          <w:szCs w:val="18"/>
        </w:rPr>
        <w:t xml:space="preserve">daty </w:t>
      </w:r>
      <w:r w:rsidR="008E7CD4">
        <w:rPr>
          <w:szCs w:val="18"/>
        </w:rPr>
        <w:t xml:space="preserve">skutecznego </w:t>
      </w:r>
      <w:r w:rsidRPr="00325D55">
        <w:rPr>
          <w:szCs w:val="18"/>
        </w:rPr>
        <w:t>zgłoszenia przez Wykonawcę gotowości</w:t>
      </w:r>
      <w:r w:rsidR="00A92DA6" w:rsidRPr="00325D55">
        <w:rPr>
          <w:szCs w:val="18"/>
        </w:rPr>
        <w:t xml:space="preserve"> do </w:t>
      </w:r>
      <w:r w:rsidRPr="00325D55">
        <w:rPr>
          <w:szCs w:val="18"/>
        </w:rPr>
        <w:t>odbioru. Zakończenie czynności odbioru winno nastąpić najpóźniej</w:t>
      </w:r>
      <w:r w:rsidR="00A92DA6" w:rsidRPr="00325D55">
        <w:rPr>
          <w:szCs w:val="18"/>
        </w:rPr>
        <w:t xml:space="preserve"> w </w:t>
      </w:r>
      <w:r w:rsidRPr="00325D55">
        <w:rPr>
          <w:szCs w:val="18"/>
        </w:rPr>
        <w:t>terminie 10 dni roboczych</w:t>
      </w:r>
      <w:r w:rsidR="00A92DA6" w:rsidRPr="00325D55">
        <w:rPr>
          <w:szCs w:val="18"/>
        </w:rPr>
        <w:t xml:space="preserve"> dla </w:t>
      </w:r>
      <w:r w:rsidRPr="00325D55">
        <w:rPr>
          <w:szCs w:val="18"/>
        </w:rPr>
        <w:t>urządzeń WN</w:t>
      </w:r>
      <w:r w:rsidR="00A92DA6" w:rsidRPr="00325D55">
        <w:rPr>
          <w:szCs w:val="18"/>
        </w:rPr>
        <w:t xml:space="preserve"> i </w:t>
      </w:r>
      <w:r w:rsidRPr="00325D55">
        <w:rPr>
          <w:szCs w:val="18"/>
        </w:rPr>
        <w:t>7 dni roboczych</w:t>
      </w:r>
      <w:r w:rsidR="00A92DA6" w:rsidRPr="00325D55">
        <w:rPr>
          <w:szCs w:val="18"/>
        </w:rPr>
        <w:t xml:space="preserve"> dla </w:t>
      </w:r>
      <w:r w:rsidRPr="00325D55">
        <w:rPr>
          <w:szCs w:val="18"/>
        </w:rPr>
        <w:t>urządzeń SN</w:t>
      </w:r>
      <w:r w:rsidR="00A92DA6" w:rsidRPr="00325D55">
        <w:rPr>
          <w:szCs w:val="18"/>
        </w:rPr>
        <w:t xml:space="preserve"> i </w:t>
      </w:r>
      <w:proofErr w:type="spellStart"/>
      <w:r w:rsidRPr="00325D55">
        <w:rPr>
          <w:szCs w:val="18"/>
        </w:rPr>
        <w:t>nN</w:t>
      </w:r>
      <w:proofErr w:type="spellEnd"/>
      <w:r w:rsidRPr="00325D55">
        <w:rPr>
          <w:szCs w:val="18"/>
        </w:rPr>
        <w:t>, licząc</w:t>
      </w:r>
      <w:r w:rsidR="00A92DA6" w:rsidRPr="00325D55">
        <w:rPr>
          <w:szCs w:val="18"/>
        </w:rPr>
        <w:t xml:space="preserve"> od </w:t>
      </w:r>
      <w:r w:rsidRPr="00325D55">
        <w:rPr>
          <w:szCs w:val="18"/>
        </w:rPr>
        <w:t>dnia ich skutecznego zgłoszenia – zgodnie</w:t>
      </w:r>
      <w:r w:rsidR="00A92DA6" w:rsidRPr="00325D55">
        <w:rPr>
          <w:szCs w:val="18"/>
        </w:rPr>
        <w:t xml:space="preserve"> z </w:t>
      </w:r>
      <w:r w:rsidRPr="00325D55">
        <w:rPr>
          <w:szCs w:val="18"/>
        </w:rPr>
        <w:t xml:space="preserve">ust. </w:t>
      </w:r>
      <w:r w:rsidR="00414956" w:rsidRPr="00325D55">
        <w:rPr>
          <w:szCs w:val="18"/>
        </w:rPr>
        <w:t>1</w:t>
      </w:r>
      <w:r w:rsidRPr="00325D55">
        <w:rPr>
          <w:szCs w:val="18"/>
        </w:rPr>
        <w:t>5</w:t>
      </w:r>
      <w:r w:rsidR="00151AE2" w:rsidRPr="00325D55">
        <w:rPr>
          <w:szCs w:val="18"/>
        </w:rPr>
        <w:t xml:space="preserve"> powyżej</w:t>
      </w:r>
      <w:r w:rsidRPr="00325D55">
        <w:rPr>
          <w:szCs w:val="18"/>
        </w:rPr>
        <w:t xml:space="preserve">. </w:t>
      </w:r>
      <w:r w:rsidR="00F915A4" w:rsidRPr="00325D55">
        <w:rPr>
          <w:szCs w:val="18"/>
        </w:rPr>
        <w:t>W </w:t>
      </w:r>
      <w:r w:rsidRPr="00325D55">
        <w:rPr>
          <w:szCs w:val="18"/>
        </w:rPr>
        <w:t>tym terminie powinien być sporządzony protokół odbioru końcowego</w:t>
      </w:r>
      <w:r w:rsidR="00556883">
        <w:rPr>
          <w:szCs w:val="18"/>
        </w:rPr>
        <w:t xml:space="preserve"> robót</w:t>
      </w:r>
      <w:r w:rsidRPr="00325D55">
        <w:rPr>
          <w:szCs w:val="18"/>
        </w:rPr>
        <w:t xml:space="preserve"> podpisany przez upoważnionych przedstawicieli Zamawiającego.</w:t>
      </w:r>
    </w:p>
    <w:p w14:paraId="20F8A74A" w14:textId="69799BAD" w:rsidR="00676538" w:rsidRPr="00325D55" w:rsidRDefault="00676538" w:rsidP="002221B4">
      <w:pPr>
        <w:pStyle w:val="Styl2"/>
        <w:widowControl/>
        <w:numPr>
          <w:ilvl w:val="0"/>
          <w:numId w:val="58"/>
        </w:numPr>
        <w:spacing w:after="0" w:line="240" w:lineRule="auto"/>
        <w:rPr>
          <w:szCs w:val="18"/>
        </w:rPr>
      </w:pPr>
      <w:r w:rsidRPr="00325D55">
        <w:rPr>
          <w:szCs w:val="18"/>
        </w:rPr>
        <w:t>W czynnościach odbioru końcowego uczestniczą przedstawiciele Wykonawc</w:t>
      </w:r>
      <w:r w:rsidR="008E7CD4">
        <w:rPr>
          <w:szCs w:val="18"/>
        </w:rPr>
        <w:t>y. Przedstawiciel Zamawiającego</w:t>
      </w:r>
      <w:r w:rsidRPr="00325D55">
        <w:rPr>
          <w:szCs w:val="18"/>
        </w:rPr>
        <w:t xml:space="preserve"> skutecznie powiadomi wskazanego</w:t>
      </w:r>
      <w:r w:rsidR="00A92DA6" w:rsidRPr="00325D55">
        <w:rPr>
          <w:szCs w:val="18"/>
        </w:rPr>
        <w:t xml:space="preserve"> w </w:t>
      </w:r>
      <w:r w:rsidRPr="00325D55">
        <w:rPr>
          <w:szCs w:val="18"/>
        </w:rPr>
        <w:t>Umowie przedstawiciela Wykonawcy</w:t>
      </w:r>
      <w:r w:rsidR="00A92DA6" w:rsidRPr="00325D55">
        <w:rPr>
          <w:szCs w:val="18"/>
        </w:rPr>
        <w:t xml:space="preserve"> o </w:t>
      </w:r>
      <w:r w:rsidRPr="00325D55">
        <w:rPr>
          <w:szCs w:val="18"/>
        </w:rPr>
        <w:t>terminie</w:t>
      </w:r>
      <w:r w:rsidR="00A92DA6" w:rsidRPr="00325D55">
        <w:rPr>
          <w:szCs w:val="18"/>
        </w:rPr>
        <w:t xml:space="preserve"> i </w:t>
      </w:r>
      <w:r w:rsidRPr="00325D55">
        <w:rPr>
          <w:szCs w:val="18"/>
        </w:rPr>
        <w:t>miejscu odbioru</w:t>
      </w:r>
      <w:r w:rsidR="00A92DA6" w:rsidRPr="00325D55">
        <w:rPr>
          <w:szCs w:val="18"/>
        </w:rPr>
        <w:t xml:space="preserve"> na </w:t>
      </w:r>
      <w:r w:rsidRPr="00325D55">
        <w:rPr>
          <w:szCs w:val="18"/>
        </w:rPr>
        <w:t>2 dni robocze przed datą jego rozpoczęcia.</w:t>
      </w:r>
    </w:p>
    <w:p w14:paraId="7E369307" w14:textId="5DA59002" w:rsidR="00676538" w:rsidRPr="00325D55" w:rsidRDefault="00676538" w:rsidP="002221B4">
      <w:pPr>
        <w:pStyle w:val="Styl2"/>
        <w:widowControl/>
        <w:numPr>
          <w:ilvl w:val="0"/>
          <w:numId w:val="58"/>
        </w:numPr>
        <w:spacing w:after="0" w:line="240" w:lineRule="auto"/>
        <w:rPr>
          <w:szCs w:val="18"/>
        </w:rPr>
      </w:pPr>
      <w:r w:rsidRPr="00325D55">
        <w:rPr>
          <w:szCs w:val="18"/>
        </w:rPr>
        <w:t xml:space="preserve">Z czynności odbioru </w:t>
      </w:r>
      <w:r w:rsidR="00556883">
        <w:rPr>
          <w:szCs w:val="18"/>
        </w:rPr>
        <w:t xml:space="preserve">robót </w:t>
      </w:r>
      <w:r w:rsidRPr="00325D55">
        <w:rPr>
          <w:szCs w:val="18"/>
        </w:rPr>
        <w:t>zostanie sporządzony protokół, który zawierać będzie wszystkie ustalenia</w:t>
      </w:r>
      <w:r w:rsidR="00A92DA6" w:rsidRPr="00325D55">
        <w:rPr>
          <w:szCs w:val="18"/>
        </w:rPr>
        <w:t xml:space="preserve"> i </w:t>
      </w:r>
      <w:r w:rsidRPr="00325D55">
        <w:rPr>
          <w:szCs w:val="18"/>
        </w:rPr>
        <w:t>zalecenia poczynione</w:t>
      </w:r>
      <w:r w:rsidR="00A92DA6" w:rsidRPr="00325D55">
        <w:rPr>
          <w:szCs w:val="18"/>
        </w:rPr>
        <w:t xml:space="preserve"> w </w:t>
      </w:r>
      <w:r w:rsidRPr="00325D55">
        <w:rPr>
          <w:szCs w:val="18"/>
        </w:rPr>
        <w:t>trakcie odbioru. Protokoły odbiorów częściowych</w:t>
      </w:r>
      <w:r w:rsidR="00A92DA6" w:rsidRPr="00325D55">
        <w:rPr>
          <w:szCs w:val="18"/>
        </w:rPr>
        <w:t xml:space="preserve"> i </w:t>
      </w:r>
      <w:r w:rsidRPr="00325D55">
        <w:rPr>
          <w:szCs w:val="18"/>
        </w:rPr>
        <w:t xml:space="preserve">końcowych wymagają </w:t>
      </w:r>
      <w:r w:rsidR="00B6048B" w:rsidRPr="00325D55">
        <w:rPr>
          <w:szCs w:val="18"/>
        </w:rPr>
        <w:t>podpisania przez upoważnionych przedstawicieli Zamawiającego lub upoważnionego do tej czynności przedstawiciela Zamawiającego</w:t>
      </w:r>
      <w:r w:rsidRPr="00325D55">
        <w:rPr>
          <w:szCs w:val="18"/>
        </w:rPr>
        <w:t>.</w:t>
      </w:r>
    </w:p>
    <w:p w14:paraId="0EB368E2" w14:textId="2C04A26D" w:rsidR="00676538" w:rsidRPr="00325D55" w:rsidRDefault="00676538" w:rsidP="002221B4">
      <w:pPr>
        <w:pStyle w:val="Styl2"/>
        <w:widowControl/>
        <w:numPr>
          <w:ilvl w:val="0"/>
          <w:numId w:val="58"/>
        </w:numPr>
        <w:spacing w:after="0" w:line="240" w:lineRule="auto"/>
        <w:rPr>
          <w:szCs w:val="18"/>
        </w:rPr>
      </w:pPr>
      <w:bookmarkStart w:id="16" w:name="_Ref333695496"/>
      <w:r w:rsidRPr="00325D55">
        <w:rPr>
          <w:szCs w:val="18"/>
        </w:rPr>
        <w:t>Jeżeli</w:t>
      </w:r>
      <w:r w:rsidR="00A92DA6" w:rsidRPr="00325D55">
        <w:rPr>
          <w:szCs w:val="18"/>
        </w:rPr>
        <w:t xml:space="preserve"> w </w:t>
      </w:r>
      <w:r w:rsidRPr="00325D55">
        <w:rPr>
          <w:szCs w:val="18"/>
        </w:rPr>
        <w:t xml:space="preserve">toku czynności odbioru końcowego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Pr="00325D55">
        <w:rPr>
          <w:szCs w:val="18"/>
        </w:rPr>
        <w:t>y zostaną stwierdzone braki</w:t>
      </w:r>
      <w:r w:rsidR="00A92DA6" w:rsidRPr="00325D55">
        <w:rPr>
          <w:szCs w:val="18"/>
        </w:rPr>
        <w:t xml:space="preserve"> lub </w:t>
      </w:r>
      <w:r w:rsidRPr="00325D55">
        <w:rPr>
          <w:szCs w:val="18"/>
        </w:rPr>
        <w:t>wady:</w:t>
      </w:r>
      <w:bookmarkEnd w:id="16"/>
    </w:p>
    <w:p w14:paraId="13CB6AF7" w14:textId="6CD869CC" w:rsidR="00676538" w:rsidRPr="00325D55" w:rsidRDefault="00952DB0" w:rsidP="00AE678D">
      <w:pPr>
        <w:pStyle w:val="Styl2"/>
        <w:widowControl/>
        <w:numPr>
          <w:ilvl w:val="1"/>
          <w:numId w:val="13"/>
        </w:numPr>
        <w:spacing w:after="0" w:line="240" w:lineRule="auto"/>
        <w:ind w:left="426" w:hanging="284"/>
        <w:contextualSpacing w:val="0"/>
        <w:rPr>
          <w:szCs w:val="18"/>
        </w:rPr>
      </w:pPr>
      <w:r>
        <w:rPr>
          <w:szCs w:val="18"/>
        </w:rPr>
        <w:t>i</w:t>
      </w:r>
      <w:r w:rsidR="007550D6">
        <w:rPr>
          <w:szCs w:val="18"/>
        </w:rPr>
        <w:t xml:space="preserve">stotne jednak </w:t>
      </w:r>
      <w:r w:rsidR="00676538" w:rsidRPr="00325D55">
        <w:rPr>
          <w:szCs w:val="18"/>
        </w:rPr>
        <w:t>nadające się</w:t>
      </w:r>
      <w:r w:rsidR="00A92DA6" w:rsidRPr="00325D55">
        <w:rPr>
          <w:szCs w:val="18"/>
        </w:rPr>
        <w:t xml:space="preserve"> do </w:t>
      </w:r>
      <w:r w:rsidR="00676538" w:rsidRPr="00325D55">
        <w:rPr>
          <w:szCs w:val="18"/>
        </w:rPr>
        <w:t>usunięcia, wówczas Zamawiający zażąda ich usunięcia</w:t>
      </w:r>
      <w:r w:rsidR="00556883">
        <w:rPr>
          <w:szCs w:val="18"/>
        </w:rPr>
        <w:t>,</w:t>
      </w:r>
      <w:r w:rsidR="00676538" w:rsidRPr="00325D55">
        <w:rPr>
          <w:szCs w:val="18"/>
        </w:rPr>
        <w:t xml:space="preserve"> wyznaczając odpowiedni termin; usunięcie braków</w:t>
      </w:r>
      <w:r w:rsidR="00A92DA6" w:rsidRPr="00325D55">
        <w:rPr>
          <w:szCs w:val="18"/>
        </w:rPr>
        <w:t xml:space="preserve"> lub </w:t>
      </w:r>
      <w:r w:rsidR="00676538" w:rsidRPr="00325D55">
        <w:rPr>
          <w:szCs w:val="18"/>
        </w:rPr>
        <w:t xml:space="preserve">wad wymaga ponownego zgłoszenia przez Wykonawcę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00676538" w:rsidRPr="00325D55">
        <w:rPr>
          <w:szCs w:val="18"/>
        </w:rPr>
        <w:t>y</w:t>
      </w:r>
      <w:r w:rsidR="00A92DA6" w:rsidRPr="00325D55">
        <w:rPr>
          <w:szCs w:val="18"/>
        </w:rPr>
        <w:t xml:space="preserve"> do </w:t>
      </w:r>
      <w:r w:rsidR="00676538" w:rsidRPr="00325D55">
        <w:rPr>
          <w:szCs w:val="18"/>
        </w:rPr>
        <w:t>odbioru</w:t>
      </w:r>
      <w:r w:rsidR="00525FBD" w:rsidRPr="00325D55">
        <w:rPr>
          <w:szCs w:val="18"/>
        </w:rPr>
        <w:t>,</w:t>
      </w:r>
      <w:r w:rsidR="00A92DA6" w:rsidRPr="00325D55">
        <w:rPr>
          <w:szCs w:val="18"/>
        </w:rPr>
        <w:t xml:space="preserve"> z </w:t>
      </w:r>
      <w:r w:rsidR="00676538" w:rsidRPr="00325D55">
        <w:rPr>
          <w:szCs w:val="18"/>
        </w:rPr>
        <w:t xml:space="preserve">zachowaniem postanowień ust. </w:t>
      </w:r>
      <w:r w:rsidR="00414956" w:rsidRPr="00325D55">
        <w:rPr>
          <w:szCs w:val="18"/>
        </w:rPr>
        <w:t>15</w:t>
      </w:r>
      <w:r w:rsidR="00676538" w:rsidRPr="00325D55">
        <w:rPr>
          <w:szCs w:val="18"/>
        </w:rPr>
        <w:t xml:space="preserve"> - </w:t>
      </w:r>
      <w:r w:rsidR="00414956" w:rsidRPr="00325D55">
        <w:rPr>
          <w:szCs w:val="18"/>
        </w:rPr>
        <w:t>1</w:t>
      </w:r>
      <w:r w:rsidR="00676538" w:rsidRPr="00325D55">
        <w:rPr>
          <w:szCs w:val="18"/>
        </w:rPr>
        <w:t>9 powyżej</w:t>
      </w:r>
      <w:r w:rsidR="00525FBD" w:rsidRPr="00325D55">
        <w:rPr>
          <w:szCs w:val="18"/>
        </w:rPr>
        <w:t>;</w:t>
      </w:r>
      <w:r w:rsidR="00676538" w:rsidRPr="00325D55">
        <w:rPr>
          <w:szCs w:val="18"/>
        </w:rPr>
        <w:t xml:space="preserve"> wyznaczony przez Zamawiającego dodatkowy termin</w:t>
      </w:r>
      <w:r w:rsidR="00A92DA6" w:rsidRPr="00325D55">
        <w:rPr>
          <w:szCs w:val="18"/>
        </w:rPr>
        <w:t xml:space="preserve"> nie </w:t>
      </w:r>
      <w:r w:rsidR="00676538" w:rsidRPr="00325D55">
        <w:rPr>
          <w:szCs w:val="18"/>
        </w:rPr>
        <w:t xml:space="preserve">stanowi zmiany terminu </w:t>
      </w:r>
      <w:r>
        <w:rPr>
          <w:szCs w:val="18"/>
        </w:rPr>
        <w:t>wykonania</w:t>
      </w:r>
      <w:r w:rsidR="00556883" w:rsidRPr="00325D55">
        <w:rPr>
          <w:szCs w:val="18"/>
        </w:rPr>
        <w:t xml:space="preserve"> </w:t>
      </w:r>
      <w:r w:rsidR="00676538" w:rsidRPr="00325D55">
        <w:rPr>
          <w:szCs w:val="18"/>
        </w:rPr>
        <w:t>Umowy,</w:t>
      </w:r>
    </w:p>
    <w:p w14:paraId="7DD3366E" w14:textId="64938F8A"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 jednak ujawnione wady</w:t>
      </w:r>
      <w:r w:rsidR="00A92DA6" w:rsidRPr="00325D55">
        <w:rPr>
          <w:szCs w:val="18"/>
        </w:rPr>
        <w:t xml:space="preserve"> nie </w:t>
      </w:r>
      <w:r w:rsidRPr="00325D55">
        <w:rPr>
          <w:szCs w:val="18"/>
        </w:rPr>
        <w:t>są istotne,</w:t>
      </w:r>
      <w:r w:rsidR="00A92DA6" w:rsidRPr="00325D55">
        <w:rPr>
          <w:szCs w:val="18"/>
        </w:rPr>
        <w:t xml:space="preserve"> nie </w:t>
      </w:r>
      <w:r w:rsidRPr="00325D55">
        <w:rPr>
          <w:szCs w:val="18"/>
        </w:rPr>
        <w:t xml:space="preserve">uniemożliwiają prawidłowego użytkowania </w:t>
      </w:r>
      <w:r w:rsidR="003D4105">
        <w:rPr>
          <w:szCs w:val="18"/>
        </w:rPr>
        <w:t>przedmiotu Umowy</w:t>
      </w:r>
      <w:r w:rsidRPr="00325D55">
        <w:rPr>
          <w:szCs w:val="18"/>
        </w:rPr>
        <w:t>,</w:t>
      </w:r>
      <w:r w:rsidR="00A92DA6" w:rsidRPr="00325D55">
        <w:rPr>
          <w:szCs w:val="18"/>
        </w:rPr>
        <w:t xml:space="preserve"> w </w:t>
      </w:r>
      <w:r w:rsidRPr="00325D55">
        <w:rPr>
          <w:szCs w:val="18"/>
        </w:rPr>
        <w:t>przypadku takim Zamawiający może dokonać odbioru</w:t>
      </w:r>
      <w:r w:rsidR="00A92DA6" w:rsidRPr="00325D55">
        <w:rPr>
          <w:szCs w:val="18"/>
        </w:rPr>
        <w:t xml:space="preserve"> i </w:t>
      </w:r>
      <w:r w:rsidRPr="00325D55">
        <w:rPr>
          <w:szCs w:val="18"/>
        </w:rPr>
        <w:t>jednocześnie obniżyć wynagrodzenie Wykonawcy odpowiednio</w:t>
      </w:r>
      <w:r w:rsidR="00A92DA6" w:rsidRPr="00325D55">
        <w:rPr>
          <w:szCs w:val="18"/>
        </w:rPr>
        <w:t xml:space="preserve"> do </w:t>
      </w:r>
      <w:r w:rsidRPr="00325D55">
        <w:rPr>
          <w:szCs w:val="18"/>
        </w:rPr>
        <w:t>utraconej wartości użytkowej, estetycznej</w:t>
      </w:r>
      <w:r w:rsidR="00A92DA6" w:rsidRPr="00325D55">
        <w:rPr>
          <w:szCs w:val="18"/>
        </w:rPr>
        <w:t xml:space="preserve"> i </w:t>
      </w:r>
      <w:r w:rsidRPr="00325D55">
        <w:rPr>
          <w:szCs w:val="18"/>
        </w:rPr>
        <w:t>technicznej,</w:t>
      </w:r>
    </w:p>
    <w:p w14:paraId="2ADC1CB6" w14:textId="71D4E36B"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w:t>
      </w:r>
      <w:r w:rsidR="00A92DA6" w:rsidRPr="00325D55">
        <w:rPr>
          <w:szCs w:val="18"/>
        </w:rPr>
        <w:t xml:space="preserve"> i </w:t>
      </w:r>
      <w:r w:rsidRPr="00325D55">
        <w:rPr>
          <w:szCs w:val="18"/>
        </w:rPr>
        <w:t>utrudniające</w:t>
      </w:r>
      <w:r w:rsidR="00A92DA6" w:rsidRPr="00325D55">
        <w:rPr>
          <w:szCs w:val="18"/>
        </w:rPr>
        <w:t xml:space="preserve"> lub </w:t>
      </w:r>
      <w:r w:rsidRPr="00325D55">
        <w:rPr>
          <w:szCs w:val="18"/>
        </w:rPr>
        <w:t xml:space="preserve">uniemożliwiające prawidłowe użytkowanie </w:t>
      </w:r>
      <w:r w:rsidR="003D4105">
        <w:rPr>
          <w:szCs w:val="18"/>
        </w:rPr>
        <w:t>przedmiotu Umowy</w:t>
      </w:r>
      <w:r w:rsidRPr="00325D55">
        <w:rPr>
          <w:szCs w:val="18"/>
        </w:rPr>
        <w:t>,</w:t>
      </w:r>
      <w:r w:rsidR="00A92DA6" w:rsidRPr="00325D55">
        <w:rPr>
          <w:szCs w:val="18"/>
        </w:rPr>
        <w:t xml:space="preserve"> w </w:t>
      </w:r>
      <w:r w:rsidRPr="00325D55">
        <w:rPr>
          <w:szCs w:val="18"/>
        </w:rPr>
        <w:t>przypadku takim Wykonawca jest zobowiązany</w:t>
      </w:r>
      <w:r w:rsidR="00A92DA6" w:rsidRPr="00325D55">
        <w:rPr>
          <w:szCs w:val="18"/>
        </w:rPr>
        <w:t xml:space="preserve"> do </w:t>
      </w:r>
      <w:r w:rsidRPr="00325D55">
        <w:rPr>
          <w:szCs w:val="18"/>
        </w:rPr>
        <w:t>ponownego wykonania całości</w:t>
      </w:r>
      <w:r w:rsidR="00A92DA6" w:rsidRPr="00325D55">
        <w:rPr>
          <w:szCs w:val="18"/>
        </w:rPr>
        <w:t xml:space="preserve"> lub </w:t>
      </w:r>
      <w:r w:rsidRPr="00325D55">
        <w:rPr>
          <w:szCs w:val="18"/>
        </w:rPr>
        <w:t>części wadliwych robót</w:t>
      </w:r>
      <w:r w:rsidR="00525FBD" w:rsidRPr="00325D55">
        <w:rPr>
          <w:szCs w:val="18"/>
        </w:rPr>
        <w:t>;</w:t>
      </w:r>
      <w:r w:rsidRPr="00325D55">
        <w:rPr>
          <w:szCs w:val="18"/>
        </w:rPr>
        <w:t xml:space="preserve"> Zamawiający ma prawo</w:t>
      </w:r>
      <w:r w:rsidR="00556883">
        <w:rPr>
          <w:szCs w:val="18"/>
        </w:rPr>
        <w:t>,</w:t>
      </w:r>
      <w:r w:rsidRPr="00325D55">
        <w:rPr>
          <w:szCs w:val="18"/>
        </w:rPr>
        <w:t xml:space="preserve"> według własnego wyboru</w:t>
      </w:r>
      <w:r w:rsidR="00556883">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kar</w:t>
      </w:r>
      <w:r w:rsidR="00556883">
        <w:rPr>
          <w:szCs w:val="18"/>
        </w:rPr>
        <w:t>y</w:t>
      </w:r>
      <w:r w:rsidRPr="00325D55">
        <w:rPr>
          <w:szCs w:val="18"/>
        </w:rPr>
        <w:t xml:space="preserve"> </w:t>
      </w:r>
      <w:r w:rsidR="00556883" w:rsidRPr="00325D55">
        <w:rPr>
          <w:szCs w:val="18"/>
        </w:rPr>
        <w:t>umown</w:t>
      </w:r>
      <w:r w:rsidR="00556883">
        <w:rPr>
          <w:szCs w:val="18"/>
        </w:rPr>
        <w:t>ej za zwłokę w realizacji Umowy</w:t>
      </w:r>
      <w:r w:rsidR="00556883" w:rsidRPr="00325D55">
        <w:rPr>
          <w:szCs w:val="18"/>
        </w:rPr>
        <w:t xml:space="preserve"> </w:t>
      </w:r>
      <w:r w:rsidR="00A92DA6" w:rsidRPr="00325D55">
        <w:rPr>
          <w:szCs w:val="18"/>
        </w:rPr>
        <w:t>lub </w:t>
      </w:r>
      <w:r w:rsidRPr="00E11093">
        <w:rPr>
          <w:szCs w:val="18"/>
        </w:rPr>
        <w:t>odstąpi</w:t>
      </w:r>
      <w:r w:rsidR="00556883" w:rsidRPr="00E11093">
        <w:rPr>
          <w:szCs w:val="18"/>
        </w:rPr>
        <w:t>ć</w:t>
      </w:r>
      <w:r w:rsidR="00A92DA6" w:rsidRPr="00E11093">
        <w:rPr>
          <w:szCs w:val="18"/>
        </w:rPr>
        <w:t xml:space="preserve"> od </w:t>
      </w:r>
      <w:r w:rsidR="00F11CB3" w:rsidRPr="00E11093">
        <w:rPr>
          <w:szCs w:val="18"/>
        </w:rPr>
        <w:t>Umow</w:t>
      </w:r>
      <w:r w:rsidRPr="00E11093">
        <w:rPr>
          <w:szCs w:val="18"/>
        </w:rPr>
        <w:t>y</w:t>
      </w:r>
      <w:r w:rsidR="00556883" w:rsidRPr="00E11093">
        <w:rPr>
          <w:szCs w:val="18"/>
        </w:rPr>
        <w:t xml:space="preserve"> i nałożyć karę umowną za odstąpienie od Umowy</w:t>
      </w:r>
      <w:r w:rsidRPr="00E11093">
        <w:rPr>
          <w:szCs w:val="18"/>
        </w:rPr>
        <w:t>.</w:t>
      </w:r>
    </w:p>
    <w:p w14:paraId="59464A9B" w14:textId="49071ABC" w:rsidR="00676538" w:rsidRPr="00325D55" w:rsidRDefault="00676538" w:rsidP="002221B4">
      <w:pPr>
        <w:pStyle w:val="Styl2"/>
        <w:widowControl/>
        <w:numPr>
          <w:ilvl w:val="0"/>
          <w:numId w:val="58"/>
        </w:numPr>
        <w:spacing w:after="0" w:line="240" w:lineRule="auto"/>
        <w:rPr>
          <w:szCs w:val="18"/>
        </w:rPr>
      </w:pPr>
      <w:r w:rsidRPr="00325D55">
        <w:rPr>
          <w:szCs w:val="18"/>
        </w:rPr>
        <w:t>Jeżeli</w:t>
      </w:r>
      <w:r w:rsidR="00A92DA6" w:rsidRPr="00325D55">
        <w:rPr>
          <w:szCs w:val="18"/>
        </w:rPr>
        <w:t xml:space="preserve"> w </w:t>
      </w:r>
      <w:r w:rsidRPr="00325D55">
        <w:rPr>
          <w:szCs w:val="18"/>
        </w:rPr>
        <w:t>toku czynności odbioru końcowego stwierdzony zostanie brak inwentaryzacji geodezyjnej powykonawczej zawierającej klauzulę urzędową stanowiącą potwierdzenie przyjęcia</w:t>
      </w:r>
      <w:r w:rsidR="00A92DA6" w:rsidRPr="00325D55">
        <w:rPr>
          <w:szCs w:val="18"/>
        </w:rPr>
        <w:t xml:space="preserve"> do </w:t>
      </w:r>
      <w:r w:rsidRPr="00325D55">
        <w:rPr>
          <w:szCs w:val="18"/>
        </w:rPr>
        <w:t>zasobu geodezyjnego właściwego organu geodezyjno-kartograficznego</w:t>
      </w:r>
      <w:r w:rsidR="00525FBD" w:rsidRPr="00325D55">
        <w:rPr>
          <w:szCs w:val="18"/>
        </w:rPr>
        <w:t>,</w:t>
      </w:r>
      <w:r w:rsidRPr="00325D55">
        <w:rPr>
          <w:szCs w:val="18"/>
        </w:rPr>
        <w:t xml:space="preserve"> komisja odbioru</w:t>
      </w:r>
      <w:r w:rsidR="00A92DA6" w:rsidRPr="00325D55">
        <w:rPr>
          <w:szCs w:val="18"/>
        </w:rPr>
        <w:t xml:space="preserve"> i </w:t>
      </w:r>
      <w:r w:rsidRPr="00325D55">
        <w:rPr>
          <w:szCs w:val="18"/>
        </w:rPr>
        <w:t>przedstawiciele Zamawiającego podejmą następujące czynności:</w:t>
      </w:r>
    </w:p>
    <w:p w14:paraId="78A90A00" w14:textId="1EE0BE0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dostarczenia opracowania powykonawczego sporządzonego przez uprawnionego geodetę,</w:t>
      </w:r>
      <w:r w:rsidR="00A92DA6" w:rsidRPr="00325D55">
        <w:rPr>
          <w:szCs w:val="18"/>
        </w:rPr>
        <w:t xml:space="preserve"> z </w:t>
      </w:r>
      <w:r w:rsidRPr="00325D55">
        <w:rPr>
          <w:szCs w:val="18"/>
        </w:rPr>
        <w:t>potwierdzeniem złożenia</w:t>
      </w:r>
      <w:r w:rsidR="00A92DA6" w:rsidRPr="00325D55">
        <w:rPr>
          <w:szCs w:val="18"/>
        </w:rPr>
        <w:t xml:space="preserve"> do </w:t>
      </w:r>
      <w:r w:rsidRPr="00325D55">
        <w:rPr>
          <w:szCs w:val="18"/>
        </w:rPr>
        <w:t>właściwego ośrodka geodezyjnego celem weryfikacji</w:t>
      </w:r>
      <w:r w:rsidR="00A92DA6" w:rsidRPr="00325D55">
        <w:rPr>
          <w:szCs w:val="18"/>
        </w:rPr>
        <w:t xml:space="preserve"> i </w:t>
      </w:r>
      <w:r w:rsidRPr="00325D55">
        <w:rPr>
          <w:szCs w:val="18"/>
        </w:rPr>
        <w:t>wprowadzenia</w:t>
      </w:r>
      <w:r w:rsidR="00A92DA6" w:rsidRPr="00325D55">
        <w:rPr>
          <w:szCs w:val="18"/>
        </w:rPr>
        <w:t xml:space="preserve"> do </w:t>
      </w:r>
      <w:r w:rsidRPr="00325D55">
        <w:rPr>
          <w:szCs w:val="18"/>
        </w:rPr>
        <w:t xml:space="preserve">zasobów oraz oświadczenia sporządzonego </w:t>
      </w:r>
      <w:r w:rsidR="00A92DA6" w:rsidRPr="00325D55">
        <w:rPr>
          <w:szCs w:val="18"/>
        </w:rPr>
        <w:br/>
      </w:r>
      <w:r w:rsidRPr="00325D55">
        <w:rPr>
          <w:szCs w:val="18"/>
        </w:rPr>
        <w:t>przez uprawnionego geodetę, potwierdzonego przez kierownika budowy</w:t>
      </w:r>
      <w:r w:rsidR="00A92DA6" w:rsidRPr="00325D55">
        <w:rPr>
          <w:szCs w:val="18"/>
        </w:rPr>
        <w:t xml:space="preserve"> i </w:t>
      </w:r>
      <w:r w:rsidRPr="00325D55">
        <w:rPr>
          <w:szCs w:val="18"/>
        </w:rPr>
        <w:t xml:space="preserve">Wykonawcę, zawierającego jednoznaczne określenie, że </w:t>
      </w:r>
      <w:r w:rsidR="00F11CB3" w:rsidRPr="00325D55">
        <w:rPr>
          <w:szCs w:val="18"/>
        </w:rPr>
        <w:t>przedmiot Umow</w:t>
      </w:r>
      <w:r w:rsidRPr="00325D55">
        <w:rPr>
          <w:szCs w:val="18"/>
        </w:rPr>
        <w:t>y został zainwentaryzowany powykonawczo</w:t>
      </w:r>
      <w:r w:rsidR="00A92DA6" w:rsidRPr="00325D55">
        <w:rPr>
          <w:szCs w:val="18"/>
        </w:rPr>
        <w:t xml:space="preserve"> i nie </w:t>
      </w:r>
      <w:r w:rsidRPr="00325D55">
        <w:rPr>
          <w:szCs w:val="18"/>
        </w:rPr>
        <w:t>stwierdzono odstępstw</w:t>
      </w:r>
      <w:r w:rsidR="00A92DA6" w:rsidRPr="00325D55">
        <w:rPr>
          <w:szCs w:val="18"/>
        </w:rPr>
        <w:t xml:space="preserve"> od </w:t>
      </w:r>
      <w:r w:rsidRPr="00325D55">
        <w:rPr>
          <w:szCs w:val="18"/>
        </w:rPr>
        <w:t>zaprojektowanej trasy uzgodnionej przez właściwy</w:t>
      </w:r>
      <w:r w:rsidR="00A92DA6" w:rsidRPr="00325D55">
        <w:rPr>
          <w:szCs w:val="18"/>
        </w:rPr>
        <w:t xml:space="preserve"> dla </w:t>
      </w:r>
      <w:r w:rsidR="00F11CB3" w:rsidRPr="00325D55">
        <w:rPr>
          <w:szCs w:val="18"/>
        </w:rPr>
        <w:t>przedmiotu Umow</w:t>
      </w:r>
      <w:r w:rsidRPr="00325D55">
        <w:rPr>
          <w:szCs w:val="18"/>
        </w:rPr>
        <w:t>y zespół Starosty powiatowego</w:t>
      </w:r>
      <w:r w:rsidR="00A92DA6" w:rsidRPr="00325D55">
        <w:rPr>
          <w:szCs w:val="18"/>
        </w:rPr>
        <w:t xml:space="preserve"> w </w:t>
      </w:r>
      <w:r w:rsidRPr="00325D55">
        <w:rPr>
          <w:szCs w:val="18"/>
        </w:rPr>
        <w:t>trakcie narady koordynującej usytuowanie sieci uzbrojenia oraz</w:t>
      </w:r>
      <w:r w:rsidR="00A92DA6" w:rsidRPr="00325D55">
        <w:rPr>
          <w:szCs w:val="18"/>
        </w:rPr>
        <w:t xml:space="preserve"> w </w:t>
      </w:r>
      <w:r w:rsidRPr="00325D55">
        <w:rPr>
          <w:szCs w:val="18"/>
        </w:rPr>
        <w:t>decyzji</w:t>
      </w:r>
      <w:r w:rsidR="00A92DA6" w:rsidRPr="00325D55">
        <w:rPr>
          <w:szCs w:val="18"/>
        </w:rPr>
        <w:t xml:space="preserve"> o </w:t>
      </w:r>
      <w:r w:rsidRPr="00325D55">
        <w:rPr>
          <w:szCs w:val="18"/>
        </w:rPr>
        <w:t>pozwoleniu</w:t>
      </w:r>
      <w:r w:rsidR="00A92DA6" w:rsidRPr="00325D55">
        <w:rPr>
          <w:szCs w:val="18"/>
        </w:rPr>
        <w:t xml:space="preserve"> na </w:t>
      </w:r>
      <w:r w:rsidRPr="00325D55">
        <w:rPr>
          <w:szCs w:val="18"/>
        </w:rPr>
        <w:t>budowę</w:t>
      </w:r>
      <w:r w:rsidR="00A92DA6" w:rsidRPr="00325D55">
        <w:rPr>
          <w:szCs w:val="18"/>
        </w:rPr>
        <w:t xml:space="preserve"> lub </w:t>
      </w:r>
      <w:r w:rsidRPr="00325D55">
        <w:rPr>
          <w:szCs w:val="18"/>
        </w:rPr>
        <w:t>odpowiednim zgłoszeniu, a oryginały inwentaryzacji odpowiednio przyjętej</w:t>
      </w:r>
      <w:r w:rsidR="00A92DA6" w:rsidRPr="00325D55">
        <w:rPr>
          <w:szCs w:val="18"/>
        </w:rPr>
        <w:t xml:space="preserve"> i </w:t>
      </w:r>
      <w:r w:rsidRPr="00325D55">
        <w:rPr>
          <w:szCs w:val="18"/>
        </w:rPr>
        <w:t>zaewidencjonowanej we właściwym ośrodku geodezyjnym zostaną dostarczone Zamawiającemu</w:t>
      </w:r>
      <w:r w:rsidR="00A92DA6" w:rsidRPr="00325D55">
        <w:rPr>
          <w:szCs w:val="18"/>
        </w:rPr>
        <w:t xml:space="preserve"> w </w:t>
      </w:r>
      <w:r w:rsidRPr="00325D55">
        <w:rPr>
          <w:szCs w:val="18"/>
        </w:rPr>
        <w:t>czasie</w:t>
      </w:r>
      <w:r w:rsidR="00A92DA6" w:rsidRPr="00325D55">
        <w:rPr>
          <w:szCs w:val="18"/>
        </w:rPr>
        <w:t xml:space="preserve"> nie </w:t>
      </w:r>
      <w:r w:rsidRPr="00325D55">
        <w:rPr>
          <w:szCs w:val="18"/>
        </w:rPr>
        <w:t>dłuższym</w:t>
      </w:r>
      <w:r w:rsidR="00A92DA6" w:rsidRPr="00325D55">
        <w:rPr>
          <w:szCs w:val="18"/>
        </w:rPr>
        <w:t xml:space="preserve"> niż </w:t>
      </w:r>
      <w:r w:rsidRPr="00325D55">
        <w:rPr>
          <w:szCs w:val="18"/>
        </w:rPr>
        <w:t>8 tygodni – odbiór</w:t>
      </w:r>
      <w:r w:rsidR="00A92DA6" w:rsidRPr="00325D55">
        <w:rPr>
          <w:szCs w:val="18"/>
        </w:rPr>
        <w:t xml:space="preserve"> i </w:t>
      </w:r>
      <w:r w:rsidRPr="00325D55">
        <w:rPr>
          <w:szCs w:val="18"/>
        </w:rPr>
        <w:t>ewentualne czynności łączeniowe będą kontynuowane</w:t>
      </w:r>
      <w:r w:rsidR="00A92DA6" w:rsidRPr="00325D55">
        <w:rPr>
          <w:szCs w:val="18"/>
        </w:rPr>
        <w:t xml:space="preserve"> na </w:t>
      </w:r>
      <w:r w:rsidRPr="00325D55">
        <w:rPr>
          <w:szCs w:val="18"/>
        </w:rPr>
        <w:t>ryzyko Wykonawcy,</w:t>
      </w:r>
    </w:p>
    <w:p w14:paraId="07F19F35" w14:textId="17BA992D"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brak inwentaryzacji geodezyjnej</w:t>
      </w:r>
      <w:r w:rsidR="00A92DA6" w:rsidRPr="00325D55">
        <w:rPr>
          <w:szCs w:val="18"/>
        </w:rPr>
        <w:t xml:space="preserve"> w </w:t>
      </w:r>
      <w:r w:rsidRPr="00325D55">
        <w:rPr>
          <w:szCs w:val="18"/>
        </w:rPr>
        <w:t xml:space="preserve">przypadku </w:t>
      </w:r>
      <w:r w:rsidRPr="00721525">
        <w:rPr>
          <w:szCs w:val="18"/>
        </w:rPr>
        <w:t xml:space="preserve">stwierdzenia wypełnienia wszystkich warunków </w:t>
      </w:r>
      <w:r w:rsidR="00952DB0">
        <w:rPr>
          <w:szCs w:val="18"/>
        </w:rPr>
        <w:t xml:space="preserve">z </w:t>
      </w:r>
      <w:r w:rsidRPr="00721525">
        <w:rPr>
          <w:szCs w:val="18"/>
        </w:rPr>
        <w:t>pkt 1) niniejszego ustępu wyłącza zastosowanie §</w:t>
      </w:r>
      <w:r w:rsidR="003D4105">
        <w:rPr>
          <w:szCs w:val="18"/>
        </w:rPr>
        <w:t xml:space="preserve"> </w:t>
      </w:r>
      <w:r w:rsidR="0089731F">
        <w:rPr>
          <w:szCs w:val="18"/>
        </w:rPr>
        <w:t>7</w:t>
      </w:r>
      <w:r w:rsidR="0089731F" w:rsidRPr="00721525">
        <w:rPr>
          <w:szCs w:val="18"/>
        </w:rPr>
        <w:t xml:space="preserve"> </w:t>
      </w:r>
      <w:r w:rsidRPr="00721525">
        <w:rPr>
          <w:szCs w:val="18"/>
        </w:rPr>
        <w:t xml:space="preserve">ust. 1 pkt 1) </w:t>
      </w:r>
      <w:r w:rsidR="00151AE2" w:rsidRPr="00721525">
        <w:rPr>
          <w:szCs w:val="18"/>
        </w:rPr>
        <w:t>U</w:t>
      </w:r>
      <w:r w:rsidR="0089731F">
        <w:rPr>
          <w:szCs w:val="18"/>
        </w:rPr>
        <w:t>mowy</w:t>
      </w:r>
      <w:r w:rsidR="007F6D43" w:rsidRPr="00721525">
        <w:rPr>
          <w:szCs w:val="18"/>
        </w:rPr>
        <w:t xml:space="preserve"> </w:t>
      </w:r>
      <w:r w:rsidRPr="00721525">
        <w:rPr>
          <w:szCs w:val="18"/>
        </w:rPr>
        <w:t>oraz</w:t>
      </w:r>
      <w:r w:rsidR="00A92DA6" w:rsidRPr="00325D55">
        <w:rPr>
          <w:szCs w:val="18"/>
        </w:rPr>
        <w:t xml:space="preserve"> nie </w:t>
      </w:r>
      <w:r w:rsidRPr="00325D55">
        <w:rPr>
          <w:szCs w:val="18"/>
        </w:rPr>
        <w:t>wstrzymuje możliwości wystawienia faktury końcowej</w:t>
      </w:r>
      <w:r w:rsidR="00525FBD" w:rsidRPr="00325D55">
        <w:rPr>
          <w:szCs w:val="18"/>
        </w:rPr>
        <w:t xml:space="preserve">, </w:t>
      </w:r>
      <w:r w:rsidR="00A92DA6" w:rsidRPr="00325D55">
        <w:rPr>
          <w:szCs w:val="18"/>
        </w:rPr>
        <w:t>z </w:t>
      </w:r>
      <w:r w:rsidRPr="00325D55">
        <w:rPr>
          <w:szCs w:val="18"/>
        </w:rPr>
        <w:t>zastrzeżeniem postanowień §</w:t>
      </w:r>
      <w:r w:rsidR="003D4105">
        <w:rPr>
          <w:szCs w:val="18"/>
        </w:rPr>
        <w:t xml:space="preserve"> </w:t>
      </w:r>
      <w:r w:rsidRPr="00325D55">
        <w:rPr>
          <w:szCs w:val="18"/>
        </w:rPr>
        <w:t xml:space="preserve">3 ust. </w:t>
      </w:r>
      <w:r w:rsidR="00325D55" w:rsidRPr="00325D55">
        <w:rPr>
          <w:szCs w:val="18"/>
        </w:rPr>
        <w:t>4</w:t>
      </w:r>
      <w:r w:rsidR="00151AE2" w:rsidRPr="00325D55">
        <w:rPr>
          <w:szCs w:val="18"/>
        </w:rPr>
        <w:t xml:space="preserve"> OWU</w:t>
      </w:r>
      <w:r w:rsidRPr="00325D55">
        <w:rPr>
          <w:szCs w:val="18"/>
        </w:rPr>
        <w:t>,</w:t>
      </w:r>
    </w:p>
    <w:p w14:paraId="5B757BCF" w14:textId="2A3977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dostarczenie przez Wykonawcę oryginału kompletnej inwentaryzacji geodezyjnej powykonawczej odpowiednio przyjętej</w:t>
      </w:r>
      <w:r w:rsidR="00A92DA6" w:rsidRPr="00325D55">
        <w:rPr>
          <w:szCs w:val="18"/>
        </w:rPr>
        <w:t xml:space="preserve"> i </w:t>
      </w:r>
      <w:r w:rsidRPr="00325D55">
        <w:rPr>
          <w:szCs w:val="18"/>
        </w:rPr>
        <w:t>zaewidencjonowanej we właściwym ośrodku geodezyjnym</w:t>
      </w:r>
      <w:r w:rsidR="00A92DA6" w:rsidRPr="00325D55">
        <w:rPr>
          <w:szCs w:val="18"/>
        </w:rPr>
        <w:t xml:space="preserve"> w </w:t>
      </w:r>
      <w:r w:rsidRPr="00325D55">
        <w:rPr>
          <w:szCs w:val="18"/>
        </w:rPr>
        <w:t>trybie przewidzianym</w:t>
      </w:r>
      <w:r w:rsidR="00A92DA6" w:rsidRPr="00325D55">
        <w:rPr>
          <w:szCs w:val="18"/>
        </w:rPr>
        <w:t xml:space="preserve"> w </w:t>
      </w:r>
      <w:r w:rsidRPr="00325D55">
        <w:rPr>
          <w:szCs w:val="18"/>
        </w:rPr>
        <w:t>pkt 1) niniejszego ustępu wymaga przeanalizowania jej właściwości</w:t>
      </w:r>
      <w:r w:rsidR="00A92DA6" w:rsidRPr="00325D55">
        <w:rPr>
          <w:szCs w:val="18"/>
        </w:rPr>
        <w:t xml:space="preserve"> w </w:t>
      </w:r>
      <w:r w:rsidRPr="00325D55">
        <w:rPr>
          <w:szCs w:val="18"/>
        </w:rPr>
        <w:t>odniesieniu</w:t>
      </w:r>
      <w:r w:rsidR="00A92DA6" w:rsidRPr="00325D55">
        <w:rPr>
          <w:szCs w:val="18"/>
        </w:rPr>
        <w:t xml:space="preserve"> do </w:t>
      </w:r>
      <w:r w:rsidRPr="00325D55">
        <w:rPr>
          <w:szCs w:val="18"/>
        </w:rPr>
        <w:t xml:space="preserve">wymagań dotyczących </w:t>
      </w:r>
      <w:r w:rsidR="00F11CB3" w:rsidRPr="00325D55">
        <w:rPr>
          <w:szCs w:val="18"/>
        </w:rPr>
        <w:t>przedmiotu Umow</w:t>
      </w:r>
      <w:r w:rsidRPr="00325D55">
        <w:rPr>
          <w:szCs w:val="18"/>
        </w:rPr>
        <w:t>y przez komisję odbioru</w:t>
      </w:r>
      <w:r w:rsidR="00A92DA6" w:rsidRPr="00325D55">
        <w:rPr>
          <w:szCs w:val="18"/>
        </w:rPr>
        <w:t xml:space="preserve"> lub </w:t>
      </w:r>
      <w:r w:rsidRPr="00325D55">
        <w:rPr>
          <w:szCs w:val="18"/>
        </w:rPr>
        <w:t>działającego</w:t>
      </w:r>
      <w:r w:rsidR="003D4105">
        <w:rPr>
          <w:szCs w:val="18"/>
        </w:rPr>
        <w:t xml:space="preserve"> </w:t>
      </w:r>
      <w:r w:rsidR="00A92DA6" w:rsidRPr="00325D55">
        <w:rPr>
          <w:szCs w:val="18"/>
        </w:rPr>
        <w:t>w </w:t>
      </w:r>
      <w:r w:rsidR="00952DB0">
        <w:rPr>
          <w:szCs w:val="18"/>
        </w:rPr>
        <w:t>jej imieniu p</w:t>
      </w:r>
      <w:r w:rsidRPr="00325D55">
        <w:rPr>
          <w:szCs w:val="18"/>
        </w:rPr>
        <w:t>rzewodniczącego</w:t>
      </w:r>
      <w:r w:rsidR="00525FBD" w:rsidRPr="00325D55">
        <w:rPr>
          <w:szCs w:val="18"/>
        </w:rPr>
        <w:t>;</w:t>
      </w:r>
      <w:r w:rsidR="00A92DA6" w:rsidRPr="00325D55">
        <w:rPr>
          <w:szCs w:val="18"/>
        </w:rPr>
        <w:t xml:space="preserve"> w </w:t>
      </w:r>
      <w:r w:rsidRPr="00325D55">
        <w:rPr>
          <w:szCs w:val="18"/>
        </w:rPr>
        <w:t xml:space="preserve">przypadku potwierdzenia zgodności wykonania </w:t>
      </w:r>
      <w:r w:rsidR="00F11CB3" w:rsidRPr="00325D55">
        <w:rPr>
          <w:szCs w:val="18"/>
        </w:rPr>
        <w:t>przedmiotu Umow</w:t>
      </w:r>
      <w:r w:rsidRPr="00325D55">
        <w:rPr>
          <w:szCs w:val="18"/>
        </w:rPr>
        <w:t xml:space="preserve">y </w:t>
      </w:r>
      <w:r w:rsidR="00A92DA6" w:rsidRPr="00325D55">
        <w:rPr>
          <w:szCs w:val="18"/>
        </w:rPr>
        <w:t xml:space="preserve"> z </w:t>
      </w:r>
      <w:r w:rsidRPr="00325D55">
        <w:rPr>
          <w:szCs w:val="18"/>
        </w:rPr>
        <w:t>wymaganiami Umowy</w:t>
      </w:r>
      <w:r w:rsidR="003D4105">
        <w:rPr>
          <w:szCs w:val="18"/>
        </w:rPr>
        <w:t>,</w:t>
      </w:r>
      <w:r w:rsidRPr="00325D55">
        <w:rPr>
          <w:szCs w:val="18"/>
        </w:rPr>
        <w:t xml:space="preserve"> wymagane jest wniesienie odpowiednich zapisów</w:t>
      </w:r>
      <w:r w:rsidR="00A92DA6" w:rsidRPr="00325D55">
        <w:rPr>
          <w:szCs w:val="18"/>
        </w:rPr>
        <w:t xml:space="preserve"> na </w:t>
      </w:r>
      <w:r w:rsidR="003D4105">
        <w:rPr>
          <w:szCs w:val="18"/>
        </w:rPr>
        <w:t>p</w:t>
      </w:r>
      <w:r w:rsidRPr="00325D55">
        <w:rPr>
          <w:szCs w:val="18"/>
        </w:rPr>
        <w:t>rotokole odbioru końcowego</w:t>
      </w:r>
      <w:r w:rsidR="00721525">
        <w:rPr>
          <w:szCs w:val="18"/>
        </w:rPr>
        <w:t>;</w:t>
      </w:r>
      <w:r w:rsidR="00A92DA6" w:rsidRPr="00325D55">
        <w:rPr>
          <w:szCs w:val="18"/>
        </w:rPr>
        <w:t xml:space="preserve"> w </w:t>
      </w:r>
      <w:r w:rsidRPr="00325D55">
        <w:rPr>
          <w:szCs w:val="18"/>
        </w:rPr>
        <w:t>przypadku stwierdzenia niezgodności</w:t>
      </w:r>
      <w:r w:rsidR="00977697">
        <w:rPr>
          <w:szCs w:val="18"/>
        </w:rPr>
        <w:t>,</w:t>
      </w:r>
      <w:r w:rsidRPr="00325D55">
        <w:rPr>
          <w:szCs w:val="18"/>
        </w:rPr>
        <w:t xml:space="preserve"> </w:t>
      </w:r>
      <w:r w:rsidRPr="0089731F">
        <w:rPr>
          <w:szCs w:val="18"/>
        </w:rPr>
        <w:t xml:space="preserve">zapisy </w:t>
      </w:r>
      <w:r w:rsidR="0045015D" w:rsidRPr="0089731F">
        <w:rPr>
          <w:szCs w:val="18"/>
        </w:rPr>
        <w:t>§</w:t>
      </w:r>
      <w:r w:rsidR="00977697">
        <w:rPr>
          <w:szCs w:val="18"/>
        </w:rPr>
        <w:t xml:space="preserve"> </w:t>
      </w:r>
      <w:r w:rsidR="0045015D" w:rsidRPr="0089731F">
        <w:rPr>
          <w:szCs w:val="18"/>
        </w:rPr>
        <w:t xml:space="preserve">5 </w:t>
      </w:r>
      <w:r w:rsidRPr="0089731F">
        <w:rPr>
          <w:szCs w:val="18"/>
        </w:rPr>
        <w:t>ust</w:t>
      </w:r>
      <w:r w:rsidR="00B4150C">
        <w:rPr>
          <w:szCs w:val="18"/>
        </w:rPr>
        <w:t>.</w:t>
      </w:r>
      <w:r w:rsidRPr="0089731F">
        <w:rPr>
          <w:szCs w:val="18"/>
        </w:rPr>
        <w:t xml:space="preserve"> </w:t>
      </w:r>
      <w:r w:rsidR="00445C89" w:rsidRPr="0089731F">
        <w:rPr>
          <w:szCs w:val="18"/>
        </w:rPr>
        <w:t>2</w:t>
      </w:r>
      <w:r w:rsidRPr="0089731F">
        <w:rPr>
          <w:szCs w:val="18"/>
        </w:rPr>
        <w:t xml:space="preserve">0 pkt 3) </w:t>
      </w:r>
      <w:r w:rsidR="0045015D" w:rsidRPr="0089731F">
        <w:rPr>
          <w:szCs w:val="18"/>
        </w:rPr>
        <w:t>OWU</w:t>
      </w:r>
      <w:r w:rsidR="0045015D" w:rsidRPr="00325D55">
        <w:rPr>
          <w:szCs w:val="18"/>
        </w:rPr>
        <w:t xml:space="preserve"> </w:t>
      </w:r>
      <w:r w:rsidRPr="00325D55">
        <w:rPr>
          <w:szCs w:val="18"/>
        </w:rPr>
        <w:t>stosuje się odpowiednio,</w:t>
      </w:r>
    </w:p>
    <w:p w14:paraId="451B9FF2" w14:textId="7F61E8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uchybienia przez Wykonawcę terminowi określonemu</w:t>
      </w:r>
      <w:r w:rsidR="00A92DA6" w:rsidRPr="00325D55">
        <w:rPr>
          <w:szCs w:val="18"/>
        </w:rPr>
        <w:t xml:space="preserve"> w </w:t>
      </w:r>
      <w:r w:rsidRPr="00325D55">
        <w:rPr>
          <w:szCs w:val="18"/>
        </w:rPr>
        <w:t>pkt 1) powyżej, niespełnienia zobowiązania Wykonawcy określonego</w:t>
      </w:r>
      <w:r w:rsidR="00A92DA6" w:rsidRPr="00325D55">
        <w:rPr>
          <w:szCs w:val="18"/>
        </w:rPr>
        <w:t xml:space="preserve"> w </w:t>
      </w:r>
      <w:r w:rsidRPr="00325D55">
        <w:rPr>
          <w:szCs w:val="18"/>
        </w:rPr>
        <w:t>pkt 3) powyżej</w:t>
      </w:r>
      <w:r w:rsidR="00A92DA6" w:rsidRPr="00325D55">
        <w:rPr>
          <w:szCs w:val="18"/>
        </w:rPr>
        <w:t xml:space="preserve"> lub </w:t>
      </w:r>
      <w:r w:rsidRPr="00325D55">
        <w:rPr>
          <w:szCs w:val="18"/>
        </w:rPr>
        <w:t>stwi</w:t>
      </w:r>
      <w:r w:rsidR="00B4150C">
        <w:rPr>
          <w:szCs w:val="18"/>
        </w:rPr>
        <w:t>erdzenia przez przedstawicieli k</w:t>
      </w:r>
      <w:r w:rsidRPr="00325D55">
        <w:rPr>
          <w:szCs w:val="18"/>
        </w:rPr>
        <w:t>omisji odbioru</w:t>
      </w:r>
      <w:r w:rsidR="00A92DA6" w:rsidRPr="00325D55">
        <w:rPr>
          <w:szCs w:val="18"/>
        </w:rPr>
        <w:t xml:space="preserve"> na </w:t>
      </w:r>
      <w:r w:rsidRPr="00325D55">
        <w:rPr>
          <w:szCs w:val="18"/>
        </w:rPr>
        <w:t xml:space="preserve">podstawie dostarczonej inwentaryzacji geodezyjnej powykonawczej istotnej niezgodności </w:t>
      </w:r>
      <w:r w:rsidR="00F11CB3" w:rsidRPr="00325D55">
        <w:rPr>
          <w:szCs w:val="18"/>
        </w:rPr>
        <w:t>przedmiotu Umow</w:t>
      </w:r>
      <w:r w:rsidRPr="00325D55">
        <w:rPr>
          <w:szCs w:val="18"/>
        </w:rPr>
        <w:t>y</w:t>
      </w:r>
      <w:r w:rsidR="00A92DA6" w:rsidRPr="00325D55">
        <w:rPr>
          <w:szCs w:val="18"/>
        </w:rPr>
        <w:t xml:space="preserve"> z </w:t>
      </w:r>
      <w:r w:rsidRPr="00325D55">
        <w:rPr>
          <w:szCs w:val="18"/>
        </w:rPr>
        <w:t>Umową,</w:t>
      </w:r>
      <w:r w:rsidR="00A92DA6" w:rsidRPr="00325D55">
        <w:rPr>
          <w:szCs w:val="18"/>
        </w:rPr>
        <w:t xml:space="preserve"> w </w:t>
      </w:r>
      <w:r w:rsidRPr="00325D55">
        <w:rPr>
          <w:szCs w:val="18"/>
        </w:rPr>
        <w:t>szczególności odstępstw usytuowania urządzeń</w:t>
      </w:r>
      <w:r w:rsidR="00A92DA6" w:rsidRPr="00325D55">
        <w:rPr>
          <w:szCs w:val="18"/>
        </w:rPr>
        <w:t xml:space="preserve"> i </w:t>
      </w:r>
      <w:r w:rsidRPr="00325D55">
        <w:rPr>
          <w:szCs w:val="18"/>
        </w:rPr>
        <w:t>obiektów budowlanych wchodzących</w:t>
      </w:r>
      <w:r w:rsidR="00A92DA6" w:rsidRPr="00325D55">
        <w:rPr>
          <w:szCs w:val="18"/>
        </w:rPr>
        <w:t xml:space="preserve"> w </w:t>
      </w:r>
      <w:r w:rsidRPr="00325D55">
        <w:rPr>
          <w:szCs w:val="18"/>
        </w:rPr>
        <w:t xml:space="preserve">skład </w:t>
      </w:r>
      <w:r w:rsidR="00F11CB3" w:rsidRPr="00325D55">
        <w:rPr>
          <w:szCs w:val="18"/>
        </w:rPr>
        <w:t>przedmiotu Umow</w:t>
      </w:r>
      <w:r w:rsidRPr="00325D55">
        <w:rPr>
          <w:szCs w:val="18"/>
        </w:rPr>
        <w:t>y</w:t>
      </w:r>
      <w:r w:rsidR="00A92DA6" w:rsidRPr="00325D55">
        <w:rPr>
          <w:szCs w:val="18"/>
        </w:rPr>
        <w:t xml:space="preserve"> od </w:t>
      </w:r>
      <w:r w:rsidRPr="00325D55">
        <w:rPr>
          <w:szCs w:val="18"/>
        </w:rPr>
        <w:t>tras</w:t>
      </w:r>
      <w:r w:rsidR="00A92DA6" w:rsidRPr="00325D55">
        <w:rPr>
          <w:szCs w:val="18"/>
        </w:rPr>
        <w:t xml:space="preserve"> i </w:t>
      </w:r>
      <w:r w:rsidRPr="00325D55">
        <w:rPr>
          <w:szCs w:val="18"/>
        </w:rPr>
        <w:t>lokalizacji ustalonych</w:t>
      </w:r>
      <w:r w:rsidR="00A92DA6" w:rsidRPr="00325D55">
        <w:rPr>
          <w:szCs w:val="18"/>
        </w:rPr>
        <w:t xml:space="preserve"> w </w:t>
      </w:r>
      <w:r w:rsidR="00B6048B" w:rsidRPr="00325D55">
        <w:rPr>
          <w:szCs w:val="18"/>
        </w:rPr>
        <w:t>dokumentacji projektowej</w:t>
      </w:r>
      <w:r w:rsidRPr="00325D55">
        <w:rPr>
          <w:szCs w:val="18"/>
        </w:rPr>
        <w:t>, Zamawiający ma prawo</w:t>
      </w:r>
      <w:r w:rsidR="00525FBD" w:rsidRPr="00325D55">
        <w:rPr>
          <w:szCs w:val="18"/>
        </w:rPr>
        <w:t>,</w:t>
      </w:r>
      <w:r w:rsidRPr="00325D55">
        <w:rPr>
          <w:szCs w:val="18"/>
        </w:rPr>
        <w:t xml:space="preserve"> według swojego wyboru</w:t>
      </w:r>
      <w:r w:rsidR="00525FBD" w:rsidRPr="00325D55">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ponownego wykonania całości</w:t>
      </w:r>
      <w:r w:rsidR="00A92DA6" w:rsidRPr="00325D55">
        <w:rPr>
          <w:szCs w:val="18"/>
        </w:rPr>
        <w:t xml:space="preserve"> lub </w:t>
      </w:r>
      <w:r w:rsidRPr="00325D55">
        <w:rPr>
          <w:szCs w:val="18"/>
        </w:rPr>
        <w:t>części wadliwych robót, domagania się kar umownych, a także wykorzystania prawa</w:t>
      </w:r>
      <w:r w:rsidR="00A92DA6" w:rsidRPr="00325D55">
        <w:rPr>
          <w:szCs w:val="18"/>
        </w:rPr>
        <w:t xml:space="preserve"> do </w:t>
      </w:r>
      <w:r w:rsidRPr="00325D55">
        <w:rPr>
          <w:szCs w:val="18"/>
        </w:rPr>
        <w:t>odstąpienia</w:t>
      </w:r>
      <w:r w:rsidR="00A92DA6" w:rsidRPr="00325D55">
        <w:rPr>
          <w:szCs w:val="18"/>
        </w:rPr>
        <w:t xml:space="preserve"> od </w:t>
      </w:r>
      <w:r w:rsidRPr="00325D55">
        <w:rPr>
          <w:szCs w:val="18"/>
        </w:rPr>
        <w:t>Umowy.</w:t>
      </w:r>
    </w:p>
    <w:p w14:paraId="4FD3E865" w14:textId="32EDAA29" w:rsidR="00676538" w:rsidRPr="00325D55" w:rsidRDefault="00676538" w:rsidP="002221B4">
      <w:pPr>
        <w:pStyle w:val="Styl2"/>
        <w:widowControl/>
        <w:numPr>
          <w:ilvl w:val="0"/>
          <w:numId w:val="58"/>
        </w:numPr>
        <w:spacing w:after="0" w:line="240" w:lineRule="auto"/>
        <w:rPr>
          <w:szCs w:val="18"/>
        </w:rPr>
      </w:pPr>
      <w:r w:rsidRPr="00325D55">
        <w:rPr>
          <w:szCs w:val="18"/>
        </w:rPr>
        <w:t>W przypadku</w:t>
      </w:r>
      <w:r w:rsidR="00A92DA6" w:rsidRPr="00325D55">
        <w:rPr>
          <w:szCs w:val="18"/>
        </w:rPr>
        <w:t xml:space="preserve"> nie </w:t>
      </w:r>
      <w:r w:rsidRPr="00325D55">
        <w:rPr>
          <w:szCs w:val="18"/>
        </w:rPr>
        <w:t xml:space="preserve">odebrania </w:t>
      </w:r>
      <w:r w:rsidR="00F11CB3" w:rsidRPr="00325D55">
        <w:rPr>
          <w:szCs w:val="18"/>
        </w:rPr>
        <w:t>przedmiotu Umow</w:t>
      </w:r>
      <w:r w:rsidRPr="00325D55">
        <w:rPr>
          <w:szCs w:val="18"/>
        </w:rPr>
        <w:t>y</w:t>
      </w:r>
      <w:r w:rsidR="00A92DA6" w:rsidRPr="00325D55">
        <w:rPr>
          <w:szCs w:val="18"/>
        </w:rPr>
        <w:t xml:space="preserve"> z </w:t>
      </w:r>
      <w:r w:rsidR="00525FBD" w:rsidRPr="00325D55">
        <w:rPr>
          <w:szCs w:val="18"/>
        </w:rPr>
        <w:t xml:space="preserve">przyczyn leżących po stronie </w:t>
      </w:r>
      <w:r w:rsidRPr="00325D55">
        <w:rPr>
          <w:szCs w:val="18"/>
        </w:rPr>
        <w:t>Wykonawcy (dotyczy odbioru częściowego</w:t>
      </w:r>
      <w:r w:rsidR="00977697">
        <w:rPr>
          <w:szCs w:val="18"/>
        </w:rPr>
        <w:t xml:space="preserve"> </w:t>
      </w:r>
      <w:r w:rsidR="00A92DA6" w:rsidRPr="00325D55">
        <w:rPr>
          <w:szCs w:val="18"/>
        </w:rPr>
        <w:t>lub </w:t>
      </w:r>
      <w:r w:rsidRPr="00325D55">
        <w:rPr>
          <w:szCs w:val="18"/>
        </w:rPr>
        <w:t>końcowego),</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2 000 zł</w:t>
      </w:r>
      <w:r w:rsidR="00A92DA6" w:rsidRPr="00325D55">
        <w:rPr>
          <w:szCs w:val="18"/>
        </w:rPr>
        <w:t xml:space="preserve"> dla </w:t>
      </w:r>
      <w:r w:rsidRPr="00325D55">
        <w:rPr>
          <w:szCs w:val="18"/>
        </w:rPr>
        <w:t xml:space="preserve">robót dotyczących wyłącznie </w:t>
      </w:r>
      <w:r w:rsidR="00977697">
        <w:rPr>
          <w:szCs w:val="18"/>
        </w:rPr>
        <w:t xml:space="preserve">urządzeń </w:t>
      </w:r>
      <w:proofErr w:type="spellStart"/>
      <w:r w:rsidRPr="00325D55">
        <w:rPr>
          <w:szCs w:val="18"/>
        </w:rPr>
        <w:t>nN</w:t>
      </w:r>
      <w:proofErr w:type="spellEnd"/>
      <w:r w:rsidR="00A92DA6" w:rsidRPr="00325D55">
        <w:rPr>
          <w:szCs w:val="18"/>
        </w:rPr>
        <w:t xml:space="preserve"> i </w:t>
      </w:r>
      <w:r w:rsidRPr="00325D55">
        <w:rPr>
          <w:szCs w:val="18"/>
        </w:rPr>
        <w:t>5 000 zł</w:t>
      </w:r>
      <w:r w:rsidR="00A92DA6" w:rsidRPr="00325D55">
        <w:rPr>
          <w:szCs w:val="18"/>
        </w:rPr>
        <w:t xml:space="preserve"> dla </w:t>
      </w:r>
      <w:r w:rsidRPr="00325D55">
        <w:rPr>
          <w:szCs w:val="18"/>
        </w:rPr>
        <w:t>robót pozostałych.</w:t>
      </w:r>
      <w:r w:rsidR="00A92DA6" w:rsidRPr="00325D55">
        <w:rPr>
          <w:szCs w:val="18"/>
        </w:rPr>
        <w:t xml:space="preserve"> </w:t>
      </w:r>
      <w:r w:rsidR="00525FBD" w:rsidRPr="00325D55">
        <w:rPr>
          <w:szCs w:val="18"/>
        </w:rPr>
        <w:t>W </w:t>
      </w:r>
      <w:r w:rsidRPr="00325D55">
        <w:rPr>
          <w:szCs w:val="18"/>
        </w:rPr>
        <w:t>przypadku</w:t>
      </w:r>
      <w:r w:rsidR="00A92DA6" w:rsidRPr="00325D55">
        <w:rPr>
          <w:szCs w:val="18"/>
        </w:rPr>
        <w:t xml:space="preserve"> nie </w:t>
      </w:r>
      <w:r w:rsidRPr="00325D55">
        <w:rPr>
          <w:szCs w:val="18"/>
        </w:rPr>
        <w:t>odebrania robót zanikających</w:t>
      </w:r>
      <w:r w:rsidR="00A92DA6" w:rsidRPr="00325D55">
        <w:rPr>
          <w:szCs w:val="18"/>
        </w:rPr>
        <w:t xml:space="preserve"> lub </w:t>
      </w:r>
      <w:r w:rsidRPr="00325D55">
        <w:rPr>
          <w:szCs w:val="18"/>
        </w:rPr>
        <w:t>ulegających zakryciu</w:t>
      </w:r>
      <w:r w:rsidR="00A92DA6" w:rsidRPr="00325D55">
        <w:rPr>
          <w:szCs w:val="18"/>
        </w:rPr>
        <w:t xml:space="preserve"> z </w:t>
      </w:r>
      <w:r w:rsidR="00525FBD" w:rsidRPr="00325D55">
        <w:rPr>
          <w:szCs w:val="18"/>
        </w:rPr>
        <w:t xml:space="preserve">przyczyn leżących po stronie </w:t>
      </w:r>
      <w:r w:rsidRPr="00325D55">
        <w:rPr>
          <w:szCs w:val="18"/>
        </w:rPr>
        <w:t>Wykonawcy (odbiór zakończony wynikiem negatywnym),</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1 000 zł</w:t>
      </w:r>
      <w:r w:rsidR="00A92DA6" w:rsidRPr="00325D55">
        <w:rPr>
          <w:szCs w:val="18"/>
        </w:rPr>
        <w:t xml:space="preserve"> dla </w:t>
      </w:r>
      <w:r w:rsidRPr="00325D55">
        <w:rPr>
          <w:szCs w:val="18"/>
        </w:rPr>
        <w:t>robót dotyczących wyłącznie</w:t>
      </w:r>
      <w:r w:rsidR="00977697">
        <w:rPr>
          <w:szCs w:val="18"/>
        </w:rPr>
        <w:t xml:space="preserve"> urządzeń</w:t>
      </w:r>
      <w:r w:rsidRPr="00325D55">
        <w:rPr>
          <w:szCs w:val="18"/>
        </w:rPr>
        <w:t xml:space="preserve"> </w:t>
      </w:r>
      <w:proofErr w:type="spellStart"/>
      <w:r w:rsidRPr="00325D55">
        <w:rPr>
          <w:szCs w:val="18"/>
        </w:rPr>
        <w:t>nN</w:t>
      </w:r>
      <w:proofErr w:type="spellEnd"/>
      <w:r w:rsidR="00A92DA6" w:rsidRPr="00325D55">
        <w:rPr>
          <w:szCs w:val="18"/>
        </w:rPr>
        <w:t xml:space="preserve"> i </w:t>
      </w:r>
      <w:r w:rsidRPr="00325D55">
        <w:rPr>
          <w:szCs w:val="18"/>
        </w:rPr>
        <w:t>2 500 zł</w:t>
      </w:r>
      <w:r w:rsidR="00A92DA6" w:rsidRPr="00325D55">
        <w:rPr>
          <w:szCs w:val="18"/>
        </w:rPr>
        <w:t xml:space="preserve"> dla </w:t>
      </w:r>
      <w:r w:rsidRPr="00325D55">
        <w:rPr>
          <w:szCs w:val="18"/>
        </w:rPr>
        <w:t>robót pozostałych.</w:t>
      </w:r>
    </w:p>
    <w:p w14:paraId="08625C0E" w14:textId="649E8D67" w:rsidR="00676538" w:rsidRPr="004C23DB" w:rsidRDefault="00676538" w:rsidP="0080720D">
      <w:pPr>
        <w:pStyle w:val="Styl3"/>
        <w:widowControl/>
        <w:spacing w:before="240" w:after="120"/>
        <w:jc w:val="center"/>
        <w:rPr>
          <w:rFonts w:cs="Arial"/>
          <w:sz w:val="18"/>
          <w:szCs w:val="18"/>
        </w:rPr>
      </w:pPr>
      <w:r w:rsidRPr="004C23DB">
        <w:rPr>
          <w:rFonts w:cs="Arial"/>
          <w:sz w:val="18"/>
          <w:szCs w:val="18"/>
        </w:rPr>
        <w:t>§</w:t>
      </w:r>
      <w:r w:rsidR="001D6B07">
        <w:rPr>
          <w:rFonts w:cs="Arial"/>
          <w:sz w:val="18"/>
          <w:szCs w:val="18"/>
        </w:rPr>
        <w:t xml:space="preserve"> </w:t>
      </w:r>
      <w:r w:rsidRPr="004C23DB">
        <w:rPr>
          <w:rFonts w:cs="Arial"/>
          <w:sz w:val="18"/>
          <w:szCs w:val="18"/>
        </w:rPr>
        <w:t>6</w:t>
      </w:r>
      <w:r w:rsidR="00684D7C" w:rsidRPr="004C23DB">
        <w:rPr>
          <w:rFonts w:cs="Arial"/>
          <w:sz w:val="18"/>
          <w:szCs w:val="18"/>
        </w:rPr>
        <w:t xml:space="preserve">. </w:t>
      </w:r>
      <w:r w:rsidRPr="004C23DB">
        <w:rPr>
          <w:rFonts w:cs="Arial"/>
          <w:sz w:val="18"/>
          <w:szCs w:val="18"/>
        </w:rPr>
        <w:t xml:space="preserve">Nadzór nad prawidłowym wykonaniem </w:t>
      </w:r>
      <w:r w:rsidR="00F11CB3" w:rsidRPr="004C23DB">
        <w:rPr>
          <w:rFonts w:cs="Arial"/>
          <w:sz w:val="18"/>
          <w:szCs w:val="18"/>
        </w:rPr>
        <w:t>przedmiotu Umow</w:t>
      </w:r>
      <w:r w:rsidRPr="004C23DB">
        <w:rPr>
          <w:rFonts w:cs="Arial"/>
          <w:sz w:val="18"/>
          <w:szCs w:val="18"/>
        </w:rPr>
        <w:t>y</w:t>
      </w:r>
      <w:r w:rsidR="001D6B07">
        <w:rPr>
          <w:rFonts w:cs="Arial"/>
          <w:sz w:val="18"/>
          <w:szCs w:val="18"/>
        </w:rPr>
        <w:t>, upoważnienia/pełnomocnictwa dla Wykonawcy</w:t>
      </w:r>
    </w:p>
    <w:p w14:paraId="2411B5BB" w14:textId="77777777" w:rsidR="00B4150C" w:rsidRPr="00EA3A39" w:rsidRDefault="004C23DB" w:rsidP="002221B4">
      <w:pPr>
        <w:pStyle w:val="Styl2"/>
        <w:widowControl/>
        <w:numPr>
          <w:ilvl w:val="0"/>
          <w:numId w:val="59"/>
        </w:numPr>
        <w:spacing w:after="0" w:line="240" w:lineRule="auto"/>
        <w:rPr>
          <w:szCs w:val="18"/>
        </w:rPr>
      </w:pPr>
      <w:r w:rsidRPr="00EA3A39">
        <w:rPr>
          <w:szCs w:val="18"/>
        </w:rPr>
        <w:t>Zamawiający może wzywać przedstawiciela Wykonawcy, a w szczególności projektantów</w:t>
      </w:r>
      <w:r w:rsidR="00A91F56" w:rsidRPr="00EA3A39">
        <w:rPr>
          <w:szCs w:val="18"/>
        </w:rPr>
        <w:t>,</w:t>
      </w:r>
      <w:r w:rsidRPr="00EA3A39">
        <w:rPr>
          <w:szCs w:val="18"/>
        </w:rPr>
        <w:t xml:space="preserve"> do udzielenia wyjaśnień lub przedstawienia koncepcji lub rozwiązań w zakresie przedmiotu Umowy.</w:t>
      </w:r>
    </w:p>
    <w:p w14:paraId="5B0F078F" w14:textId="781E6883" w:rsidR="00B4150C" w:rsidRPr="00EA3A39" w:rsidRDefault="00B4150C" w:rsidP="002221B4">
      <w:pPr>
        <w:pStyle w:val="Styl2"/>
        <w:widowControl/>
        <w:numPr>
          <w:ilvl w:val="0"/>
          <w:numId w:val="59"/>
        </w:numPr>
        <w:spacing w:after="0" w:line="240" w:lineRule="auto"/>
        <w:rPr>
          <w:szCs w:val="18"/>
        </w:rPr>
      </w:pPr>
      <w:r w:rsidRPr="00EA3A39">
        <w:rPr>
          <w:szCs w:val="18"/>
        </w:rPr>
        <w:t>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3A375B7C" w14:textId="4A452E53" w:rsidR="00676538" w:rsidRPr="00EA3A39" w:rsidRDefault="00676538" w:rsidP="002221B4">
      <w:pPr>
        <w:pStyle w:val="Styl2"/>
        <w:widowControl/>
        <w:numPr>
          <w:ilvl w:val="0"/>
          <w:numId w:val="59"/>
        </w:numPr>
        <w:spacing w:after="0" w:line="240" w:lineRule="auto"/>
        <w:rPr>
          <w:szCs w:val="18"/>
        </w:rPr>
      </w:pPr>
      <w:r w:rsidRPr="00EA3A39">
        <w:rPr>
          <w:szCs w:val="18"/>
        </w:rPr>
        <w:t>Wykonawca będzie występował</w:t>
      </w:r>
      <w:r w:rsidR="00A92DA6" w:rsidRPr="00EA3A39">
        <w:rPr>
          <w:szCs w:val="18"/>
        </w:rPr>
        <w:t xml:space="preserve"> do </w:t>
      </w:r>
      <w:r w:rsidRPr="00EA3A39">
        <w:rPr>
          <w:szCs w:val="18"/>
        </w:rPr>
        <w:t>organów administracji państwowej</w:t>
      </w:r>
      <w:r w:rsidR="00A92DA6" w:rsidRPr="00EA3A39">
        <w:rPr>
          <w:szCs w:val="18"/>
        </w:rPr>
        <w:t xml:space="preserve"> i </w:t>
      </w:r>
      <w:r w:rsidRPr="00EA3A39">
        <w:rPr>
          <w:szCs w:val="18"/>
        </w:rPr>
        <w:t>samorządowej, osób fizycznych</w:t>
      </w:r>
      <w:r w:rsidR="00A92DA6" w:rsidRPr="00EA3A39">
        <w:rPr>
          <w:szCs w:val="18"/>
        </w:rPr>
        <w:t xml:space="preserve"> i </w:t>
      </w:r>
      <w:r w:rsidRPr="00EA3A39">
        <w:rPr>
          <w:szCs w:val="18"/>
        </w:rPr>
        <w:t>prawnych</w:t>
      </w:r>
      <w:r w:rsidR="00A92DA6" w:rsidRPr="00EA3A39">
        <w:rPr>
          <w:szCs w:val="18"/>
        </w:rPr>
        <w:t xml:space="preserve"> w </w:t>
      </w:r>
      <w:r w:rsidRPr="00EA3A39">
        <w:rPr>
          <w:szCs w:val="18"/>
        </w:rPr>
        <w:t>imieniu Zamawiającego,</w:t>
      </w:r>
      <w:r w:rsidR="00A92DA6" w:rsidRPr="00EA3A39">
        <w:rPr>
          <w:szCs w:val="18"/>
        </w:rPr>
        <w:t xml:space="preserve"> w </w:t>
      </w:r>
      <w:r w:rsidRPr="00EA3A39">
        <w:rPr>
          <w:szCs w:val="18"/>
        </w:rPr>
        <w:t>sprawach związanych</w:t>
      </w:r>
      <w:r w:rsidR="00A92DA6" w:rsidRPr="00EA3A39">
        <w:rPr>
          <w:szCs w:val="18"/>
        </w:rPr>
        <w:t xml:space="preserve"> z </w:t>
      </w:r>
      <w:r w:rsidRPr="00EA3A39">
        <w:rPr>
          <w:szCs w:val="18"/>
        </w:rPr>
        <w:t xml:space="preserve">realizacją </w:t>
      </w:r>
      <w:r w:rsidR="00F11CB3" w:rsidRPr="00EA3A39">
        <w:rPr>
          <w:szCs w:val="18"/>
        </w:rPr>
        <w:t>przedmiotu Umow</w:t>
      </w:r>
      <w:r w:rsidRPr="00EA3A39">
        <w:rPr>
          <w:szCs w:val="18"/>
        </w:rPr>
        <w:t>y</w:t>
      </w:r>
      <w:r w:rsidR="000657DE" w:rsidRPr="00EA3A39">
        <w:rPr>
          <w:szCs w:val="18"/>
        </w:rPr>
        <w:t>,</w:t>
      </w:r>
      <w:r w:rsidR="00A92DA6" w:rsidRPr="00EA3A39">
        <w:rPr>
          <w:szCs w:val="18"/>
        </w:rPr>
        <w:t xml:space="preserve"> w </w:t>
      </w:r>
      <w:r w:rsidRPr="00EA3A39">
        <w:rPr>
          <w:szCs w:val="18"/>
        </w:rPr>
        <w:t>oparciu</w:t>
      </w:r>
      <w:r w:rsidR="00A92DA6" w:rsidRPr="00EA3A39">
        <w:rPr>
          <w:szCs w:val="18"/>
        </w:rPr>
        <w:t xml:space="preserve"> o </w:t>
      </w:r>
      <w:r w:rsidRPr="00EA3A39">
        <w:rPr>
          <w:szCs w:val="18"/>
        </w:rPr>
        <w:t>udzielone przez Zamawiającego upoważnienie/</w:t>
      </w:r>
      <w:r w:rsidR="00811C49" w:rsidRPr="00EA3A39">
        <w:rPr>
          <w:szCs w:val="18"/>
        </w:rPr>
        <w:t xml:space="preserve"> </w:t>
      </w:r>
      <w:r w:rsidRPr="00EA3A39">
        <w:rPr>
          <w:szCs w:val="18"/>
        </w:rPr>
        <w:t>szczegółowe pełnomocnictwo.</w:t>
      </w:r>
    </w:p>
    <w:p w14:paraId="78BD6C0D" w14:textId="4F0AE9E8" w:rsidR="00676538" w:rsidRPr="00EA3A39" w:rsidRDefault="00676538" w:rsidP="002221B4">
      <w:pPr>
        <w:pStyle w:val="Styl2"/>
        <w:widowControl/>
        <w:numPr>
          <w:ilvl w:val="0"/>
          <w:numId w:val="59"/>
        </w:numPr>
        <w:spacing w:after="0" w:line="240" w:lineRule="auto"/>
        <w:rPr>
          <w:szCs w:val="18"/>
        </w:rPr>
      </w:pPr>
      <w:r w:rsidRPr="00EA3A39">
        <w:rPr>
          <w:szCs w:val="18"/>
        </w:rPr>
        <w:t xml:space="preserve">Wykonawca dokona zwrotu oryginałów udzielonych przez Zamawiającego </w:t>
      </w:r>
      <w:r w:rsidR="000657DE" w:rsidRPr="00EA3A39">
        <w:rPr>
          <w:szCs w:val="18"/>
        </w:rPr>
        <w:t xml:space="preserve">upoważnień/ szczegółowych </w:t>
      </w:r>
      <w:r w:rsidRPr="00EA3A39">
        <w:rPr>
          <w:szCs w:val="18"/>
        </w:rPr>
        <w:t xml:space="preserve">pełnomocnictw dotyczących realizacji </w:t>
      </w:r>
      <w:r w:rsidR="00F11CB3" w:rsidRPr="00EA3A39">
        <w:rPr>
          <w:szCs w:val="18"/>
        </w:rPr>
        <w:t>przedmiotu Umow</w:t>
      </w:r>
      <w:r w:rsidRPr="00EA3A39">
        <w:rPr>
          <w:szCs w:val="18"/>
        </w:rPr>
        <w:t>y</w:t>
      </w:r>
      <w:r w:rsidR="00A92DA6" w:rsidRPr="00EA3A39">
        <w:rPr>
          <w:szCs w:val="18"/>
        </w:rPr>
        <w:t xml:space="preserve"> w </w:t>
      </w:r>
      <w:r w:rsidRPr="00EA3A39">
        <w:rPr>
          <w:szCs w:val="18"/>
        </w:rPr>
        <w:t>terminie 7 dni po dokonaniu odbioru końcowego</w:t>
      </w:r>
      <w:r w:rsidR="000A202D" w:rsidRPr="00EA3A39">
        <w:rPr>
          <w:szCs w:val="18"/>
        </w:rPr>
        <w:t>.</w:t>
      </w:r>
    </w:p>
    <w:p w14:paraId="3D063034" w14:textId="2CDA5564" w:rsidR="00676538" w:rsidRPr="00B37AF0" w:rsidRDefault="00676538" w:rsidP="0080720D">
      <w:pPr>
        <w:pStyle w:val="Styl3"/>
        <w:widowControl/>
        <w:spacing w:before="240" w:after="120"/>
        <w:jc w:val="center"/>
        <w:rPr>
          <w:rFonts w:cs="Arial"/>
          <w:sz w:val="18"/>
          <w:szCs w:val="18"/>
        </w:rPr>
      </w:pPr>
      <w:r w:rsidRPr="00B37AF0">
        <w:rPr>
          <w:rFonts w:cs="Arial"/>
          <w:sz w:val="18"/>
          <w:szCs w:val="18"/>
        </w:rPr>
        <w:t>§</w:t>
      </w:r>
      <w:r w:rsidR="009921ED">
        <w:rPr>
          <w:rFonts w:cs="Arial"/>
          <w:sz w:val="18"/>
          <w:szCs w:val="18"/>
        </w:rPr>
        <w:t xml:space="preserve"> </w:t>
      </w:r>
      <w:r w:rsidRPr="00B37AF0">
        <w:rPr>
          <w:rFonts w:cs="Arial"/>
          <w:sz w:val="18"/>
          <w:szCs w:val="18"/>
        </w:rPr>
        <w:t>7</w:t>
      </w:r>
      <w:r w:rsidR="00E523AF" w:rsidRPr="00B37AF0">
        <w:rPr>
          <w:rFonts w:cs="Arial"/>
          <w:sz w:val="18"/>
          <w:szCs w:val="18"/>
        </w:rPr>
        <w:t xml:space="preserve">. </w:t>
      </w:r>
      <w:r w:rsidRPr="00B37AF0">
        <w:rPr>
          <w:rFonts w:cs="Arial"/>
          <w:sz w:val="18"/>
          <w:szCs w:val="18"/>
        </w:rPr>
        <w:t>Obowiązki Wykonawcy</w:t>
      </w:r>
    </w:p>
    <w:p w14:paraId="7CED99E6" w14:textId="0DFEC8EF" w:rsidR="004C23DB" w:rsidRPr="000061D1" w:rsidRDefault="004C23DB" w:rsidP="002221B4">
      <w:pPr>
        <w:pStyle w:val="IIIXPodtytu"/>
        <w:numPr>
          <w:ilvl w:val="0"/>
          <w:numId w:val="41"/>
        </w:numPr>
        <w:rPr>
          <w:sz w:val="18"/>
          <w:szCs w:val="18"/>
        </w:rPr>
      </w:pPr>
      <w:r w:rsidRPr="000061D1">
        <w:rPr>
          <w:sz w:val="18"/>
          <w:szCs w:val="18"/>
        </w:rPr>
        <w:lastRenderedPageBreak/>
        <w:t>Obowiązki Wykonawcy dla etapu oprac</w:t>
      </w:r>
      <w:r w:rsidR="00B37AF0">
        <w:rPr>
          <w:sz w:val="18"/>
          <w:szCs w:val="18"/>
        </w:rPr>
        <w:t>owania dokumentacji projektowej:</w:t>
      </w:r>
    </w:p>
    <w:p w14:paraId="423604D1" w14:textId="568AB71C" w:rsidR="004C23DB" w:rsidRPr="00EA3A39" w:rsidRDefault="004C23DB" w:rsidP="002221B4">
      <w:pPr>
        <w:pStyle w:val="Styl2"/>
        <w:widowControl/>
        <w:numPr>
          <w:ilvl w:val="0"/>
          <w:numId w:val="60"/>
        </w:numPr>
        <w:spacing w:after="0" w:line="240" w:lineRule="auto"/>
        <w:rPr>
          <w:szCs w:val="18"/>
        </w:rPr>
      </w:pPr>
      <w:r w:rsidRPr="00EA3A39">
        <w:rPr>
          <w:szCs w:val="18"/>
        </w:rPr>
        <w:t xml:space="preserve">Terminowe wykonanie przedmiotu </w:t>
      </w:r>
      <w:r w:rsidR="003F49AC" w:rsidRPr="00EA3A39">
        <w:rPr>
          <w:szCs w:val="18"/>
        </w:rPr>
        <w:t>Umowy</w:t>
      </w:r>
      <w:r w:rsidR="00EF576B" w:rsidRPr="00EA3A39">
        <w:rPr>
          <w:szCs w:val="18"/>
        </w:rPr>
        <w:t>, w tym opracowanie</w:t>
      </w:r>
      <w:r w:rsidRPr="00EA3A39">
        <w:rPr>
          <w:szCs w:val="18"/>
        </w:rPr>
        <w:t xml:space="preserve"> kompletnej dokumentacji projektowej zgodnie z zasadami i wymaganiami określonymi w Umowie, a w szczególności zgodnie z postanowieniami §</w:t>
      </w:r>
      <w:r w:rsidR="00EF576B" w:rsidRPr="00EA3A39">
        <w:rPr>
          <w:szCs w:val="18"/>
        </w:rPr>
        <w:t xml:space="preserve"> </w:t>
      </w:r>
      <w:r w:rsidRPr="00EA3A39">
        <w:rPr>
          <w:szCs w:val="18"/>
        </w:rPr>
        <w:t>1 i §</w:t>
      </w:r>
      <w:r w:rsidR="00EF576B" w:rsidRPr="00EA3A39">
        <w:rPr>
          <w:szCs w:val="18"/>
        </w:rPr>
        <w:t xml:space="preserve"> </w:t>
      </w:r>
      <w:r w:rsidRPr="00EA3A39">
        <w:rPr>
          <w:szCs w:val="18"/>
        </w:rPr>
        <w:t>2 Umowy oraz</w:t>
      </w:r>
      <w:r w:rsidR="00721525" w:rsidRPr="00EA3A39">
        <w:rPr>
          <w:szCs w:val="18"/>
        </w:rPr>
        <w:t xml:space="preserve"> </w:t>
      </w:r>
      <w:r w:rsidR="003F49AC" w:rsidRPr="00EA3A39">
        <w:rPr>
          <w:szCs w:val="18"/>
        </w:rPr>
        <w:t>§</w:t>
      </w:r>
      <w:r w:rsidR="00EF576B" w:rsidRPr="00EA3A39">
        <w:rPr>
          <w:szCs w:val="18"/>
        </w:rPr>
        <w:t xml:space="preserve"> </w:t>
      </w:r>
      <w:r w:rsidR="003F49AC" w:rsidRPr="00EA3A39">
        <w:rPr>
          <w:szCs w:val="18"/>
        </w:rPr>
        <w:t>1, §</w:t>
      </w:r>
      <w:r w:rsidR="00EF576B" w:rsidRPr="00EA3A39">
        <w:rPr>
          <w:szCs w:val="18"/>
        </w:rPr>
        <w:t xml:space="preserve"> </w:t>
      </w:r>
      <w:r w:rsidR="003F49AC" w:rsidRPr="00EA3A39">
        <w:rPr>
          <w:szCs w:val="18"/>
        </w:rPr>
        <w:t>2</w:t>
      </w:r>
      <w:r w:rsidR="00156B2D" w:rsidRPr="00EA3A39">
        <w:rPr>
          <w:szCs w:val="18"/>
        </w:rPr>
        <w:t xml:space="preserve"> i</w:t>
      </w:r>
      <w:r w:rsidR="003F49AC" w:rsidRPr="00EA3A39">
        <w:rPr>
          <w:szCs w:val="18"/>
        </w:rPr>
        <w:t xml:space="preserve"> §</w:t>
      </w:r>
      <w:r w:rsidR="00EF576B" w:rsidRPr="00EA3A39">
        <w:rPr>
          <w:szCs w:val="18"/>
        </w:rPr>
        <w:t xml:space="preserve"> </w:t>
      </w:r>
      <w:r w:rsidR="003F49AC" w:rsidRPr="00EA3A39">
        <w:rPr>
          <w:szCs w:val="18"/>
        </w:rPr>
        <w:t xml:space="preserve">5 </w:t>
      </w:r>
      <w:r w:rsidRPr="00EA3A39">
        <w:rPr>
          <w:szCs w:val="18"/>
        </w:rPr>
        <w:t>OWU.</w:t>
      </w:r>
    </w:p>
    <w:p w14:paraId="2D638DEF" w14:textId="15226019" w:rsidR="004C23DB" w:rsidRPr="00EA3A39" w:rsidRDefault="004C23DB" w:rsidP="002221B4">
      <w:pPr>
        <w:pStyle w:val="Styl2"/>
        <w:widowControl/>
        <w:numPr>
          <w:ilvl w:val="0"/>
          <w:numId w:val="60"/>
        </w:numPr>
        <w:spacing w:after="0" w:line="240" w:lineRule="auto"/>
        <w:rPr>
          <w:szCs w:val="18"/>
        </w:rPr>
      </w:pPr>
      <w:r w:rsidRPr="00EA3A39">
        <w:rPr>
          <w:szCs w:val="18"/>
        </w:rPr>
        <w:t xml:space="preserve">Opracowanie dokumentacji projektowej w oparciu o dane techniczne i szczegółowe wytyczne uzyskane od Zamawiającego (m.in. OPZ </w:t>
      </w:r>
      <w:r w:rsidR="003F49AC" w:rsidRPr="00EA3A39">
        <w:rPr>
          <w:szCs w:val="18"/>
        </w:rPr>
        <w:t xml:space="preserve">– Załącznik </w:t>
      </w:r>
      <w:r w:rsidRPr="00EA3A39">
        <w:rPr>
          <w:szCs w:val="18"/>
        </w:rPr>
        <w:t>nr 4</w:t>
      </w:r>
      <w:r w:rsidR="003F49AC" w:rsidRPr="00EA3A39">
        <w:rPr>
          <w:szCs w:val="18"/>
        </w:rPr>
        <w:t xml:space="preserve"> do Umowy</w:t>
      </w:r>
      <w:r w:rsidRPr="00EA3A39">
        <w:rPr>
          <w:szCs w:val="18"/>
        </w:rPr>
        <w:t xml:space="preserve">, </w:t>
      </w:r>
      <w:r w:rsidR="002D7907" w:rsidRPr="00EA3A39">
        <w:rPr>
          <w:szCs w:val="18"/>
        </w:rPr>
        <w:t>warunki przyłączenia do sieci dystrybucyjnej, warunki umowy o przyłączenie do sieci,</w:t>
      </w:r>
      <w:r w:rsidRPr="00EA3A39">
        <w:rPr>
          <w:szCs w:val="18"/>
        </w:rPr>
        <w:t xml:space="preserve"> notatki służbowe i inne wskazania Zamawiającego).</w:t>
      </w:r>
    </w:p>
    <w:p w14:paraId="5F48D2A7" w14:textId="2E9A97E9" w:rsidR="004C23DB" w:rsidRPr="00EA3A39" w:rsidRDefault="004C23DB" w:rsidP="002221B4">
      <w:pPr>
        <w:pStyle w:val="Styl2"/>
        <w:widowControl/>
        <w:numPr>
          <w:ilvl w:val="0"/>
          <w:numId w:val="60"/>
        </w:numPr>
        <w:spacing w:after="0" w:line="240" w:lineRule="auto"/>
        <w:rPr>
          <w:szCs w:val="18"/>
        </w:rPr>
      </w:pPr>
      <w:r w:rsidRPr="00EA3A39">
        <w:rPr>
          <w:szCs w:val="18"/>
        </w:rPr>
        <w:t xml:space="preserve">Uzyskanie i dołączenie do dokumentacji projektowej wchodzącej w skład przedmiotu </w:t>
      </w:r>
      <w:r w:rsidR="003F49AC" w:rsidRPr="00EA3A39">
        <w:rPr>
          <w:szCs w:val="18"/>
        </w:rPr>
        <w:t xml:space="preserve">Umowy </w:t>
      </w:r>
      <w:r w:rsidRPr="00EA3A39">
        <w:rPr>
          <w:szCs w:val="18"/>
        </w:rPr>
        <w:t>wszystkich niezbędnych uzgodnień i prawomocnych decyzji, w tym środowiskowych</w:t>
      </w:r>
      <w:r w:rsidR="003F49AC" w:rsidRPr="00EA3A39">
        <w:rPr>
          <w:szCs w:val="18"/>
        </w:rPr>
        <w:t>,</w:t>
      </w:r>
      <w:r w:rsidRPr="00EA3A39">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07C63FCA" w14:textId="7186A223" w:rsidR="004C23DB" w:rsidRPr="00EA3A39" w:rsidRDefault="004C23DB" w:rsidP="002221B4">
      <w:pPr>
        <w:pStyle w:val="Styl2"/>
        <w:widowControl/>
        <w:numPr>
          <w:ilvl w:val="0"/>
          <w:numId w:val="60"/>
        </w:numPr>
        <w:spacing w:after="0" w:line="240" w:lineRule="auto"/>
        <w:rPr>
          <w:szCs w:val="18"/>
        </w:rPr>
      </w:pPr>
      <w:r w:rsidRPr="00EA3A39">
        <w:rPr>
          <w:szCs w:val="18"/>
        </w:rPr>
        <w:t>Wykonanie przedmiotu Umowy w wymaganym terminie, z należytą starannością i uczciwością, najlepszą wiedzą</w:t>
      </w:r>
      <w:r w:rsidR="003F49AC" w:rsidRPr="00EA3A39">
        <w:rPr>
          <w:szCs w:val="18"/>
        </w:rPr>
        <w:t>,</w:t>
      </w:r>
      <w:r w:rsidRPr="00EA3A39">
        <w:rPr>
          <w:szCs w:val="18"/>
        </w:rPr>
        <w:t xml:space="preserve"> przy uwzględnieniu profesjonalnego charakteru prowadzonej działalności, zgodnie z zasadami aktualnej wiedzy technicznej, obowiązujących przepisów i norm, a także pisemnymi instrukcjami, zaleceniami i wytycznymi Zamawiającego.</w:t>
      </w:r>
    </w:p>
    <w:p w14:paraId="5B89EA2B" w14:textId="707F66AA" w:rsidR="004C23DB" w:rsidRPr="00EA3A39" w:rsidRDefault="004C23DB" w:rsidP="002221B4">
      <w:pPr>
        <w:pStyle w:val="Styl2"/>
        <w:widowControl/>
        <w:numPr>
          <w:ilvl w:val="0"/>
          <w:numId w:val="60"/>
        </w:numPr>
        <w:spacing w:after="0" w:line="240" w:lineRule="auto"/>
        <w:rPr>
          <w:szCs w:val="18"/>
        </w:rPr>
      </w:pPr>
      <w:r w:rsidRPr="00EA3A39">
        <w:rPr>
          <w:szCs w:val="18"/>
        </w:rPr>
        <w:t>Wykonanie kompletnej dokumentacji projektowej w określonej w §</w:t>
      </w:r>
      <w:r w:rsidR="00EF576B" w:rsidRPr="00EA3A39">
        <w:rPr>
          <w:szCs w:val="18"/>
        </w:rPr>
        <w:t xml:space="preserve"> </w:t>
      </w:r>
      <w:r w:rsidRPr="00EA3A39">
        <w:rPr>
          <w:szCs w:val="18"/>
        </w:rPr>
        <w:t>5 ust. 10 OWU liczbie egzemplarzy, w tym w szczególności Wykonawca zobowiązany jest do:</w:t>
      </w:r>
    </w:p>
    <w:p w14:paraId="54E95FE4"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 opracowania dokumentacji projektowej przez osoby posiadające odpowiednie uprawnienia projektowe, wiedzę techniczną i doświadczenie zawodowe, w tym także koordynacji i sprawdzeń opracowań,</w:t>
      </w:r>
    </w:p>
    <w:p w14:paraId="181099B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pozyskania niezbędnych map, podkładów i inwentaryzacji geodezyjnej oraz ich aktualizacji,</w:t>
      </w:r>
    </w:p>
    <w:p w14:paraId="4FE63DA0" w14:textId="4E959FE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uzyskania (w zakresie każdej nieruchomości objętej przedmiotem </w:t>
      </w:r>
      <w:r w:rsidR="00953C3A">
        <w:rPr>
          <w:rFonts w:cs="Arial"/>
          <w:color w:val="000000" w:themeColor="text1"/>
          <w:sz w:val="18"/>
          <w:szCs w:val="18"/>
        </w:rPr>
        <w:t>U</w:t>
      </w:r>
      <w:r w:rsidR="00953C3A" w:rsidRPr="005A70AA">
        <w:rPr>
          <w:rFonts w:cs="Arial"/>
          <w:color w:val="000000" w:themeColor="text1"/>
          <w:sz w:val="18"/>
          <w:szCs w:val="18"/>
        </w:rPr>
        <w:t>mowy</w:t>
      </w:r>
      <w:r w:rsidRPr="005A70AA">
        <w:rPr>
          <w:rFonts w:cs="Arial"/>
          <w:color w:val="000000" w:themeColor="text1"/>
          <w:sz w:val="18"/>
          <w:szCs w:val="18"/>
        </w:rPr>
        <w:t>) aktualnego wypisu z</w:t>
      </w:r>
      <w:r w:rsidR="00126499">
        <w:rPr>
          <w:rFonts w:cs="Arial"/>
          <w:color w:val="000000" w:themeColor="text1"/>
          <w:sz w:val="18"/>
          <w:szCs w:val="18"/>
        </w:rPr>
        <w:t xml:space="preserve"> ewidencji gruntów i sprawdzenia</w:t>
      </w:r>
      <w:r w:rsidRPr="005A70AA">
        <w:rPr>
          <w:rFonts w:cs="Arial"/>
          <w:color w:val="000000" w:themeColor="text1"/>
          <w:sz w:val="18"/>
          <w:szCs w:val="18"/>
        </w:rPr>
        <w:t xml:space="preserve"> wypisu poprzez porównanie z zapisami </w:t>
      </w:r>
      <w:r w:rsidR="00953C3A">
        <w:rPr>
          <w:rFonts w:cs="Arial"/>
          <w:color w:val="000000" w:themeColor="text1"/>
          <w:sz w:val="18"/>
          <w:szCs w:val="18"/>
        </w:rPr>
        <w:t>k</w:t>
      </w:r>
      <w:r w:rsidR="00953C3A" w:rsidRPr="005A70AA">
        <w:rPr>
          <w:rFonts w:cs="Arial"/>
          <w:color w:val="000000" w:themeColor="text1"/>
          <w:sz w:val="18"/>
          <w:szCs w:val="18"/>
        </w:rPr>
        <w:t xml:space="preserve">siąg </w:t>
      </w:r>
      <w:r w:rsidR="00953C3A">
        <w:rPr>
          <w:rFonts w:cs="Arial"/>
          <w:color w:val="000000" w:themeColor="text1"/>
          <w:sz w:val="18"/>
          <w:szCs w:val="18"/>
        </w:rPr>
        <w:t>w</w:t>
      </w:r>
      <w:r w:rsidR="00953C3A" w:rsidRPr="005A70AA">
        <w:rPr>
          <w:rFonts w:cs="Arial"/>
          <w:color w:val="000000" w:themeColor="text1"/>
          <w:sz w:val="18"/>
          <w:szCs w:val="18"/>
        </w:rPr>
        <w:t>ieczystych</w:t>
      </w:r>
      <w:r w:rsidRPr="005A70AA">
        <w:rPr>
          <w:rFonts w:cs="Arial"/>
          <w:color w:val="000000" w:themeColor="text1"/>
          <w:sz w:val="18"/>
          <w:szCs w:val="18"/>
        </w:rPr>
        <w:t>,</w:t>
      </w:r>
    </w:p>
    <w:p w14:paraId="4ED700C9"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przygotowania niezbędnych opracowań i uzyskania w imieniu i na rzecz Zamawiającego niezbędnych decyzji administracyjnych, w tym lokalizacji inwestycji celu publicznego lub uzyskania wyrysu i wypisu z</w:t>
      </w:r>
      <w:r>
        <w:rPr>
          <w:rFonts w:cs="Arial"/>
          <w:color w:val="000000" w:themeColor="text1"/>
          <w:sz w:val="18"/>
          <w:szCs w:val="18"/>
        </w:rPr>
        <w:t> </w:t>
      </w:r>
      <w:r w:rsidRPr="005A70AA">
        <w:rPr>
          <w:rFonts w:cs="Arial"/>
          <w:color w:val="000000" w:themeColor="text1"/>
          <w:sz w:val="18"/>
          <w:szCs w:val="18"/>
        </w:rPr>
        <w:t>miejscowego planu zagospodarowania przestrzennego,</w:t>
      </w:r>
    </w:p>
    <w:p w14:paraId="2945FACF" w14:textId="1079DC15"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w:t>
      </w:r>
      <w:r w:rsidR="00953C3A">
        <w:rPr>
          <w:rFonts w:cs="Arial"/>
          <w:color w:val="000000" w:themeColor="text1"/>
          <w:sz w:val="18"/>
          <w:szCs w:val="18"/>
        </w:rPr>
        <w:t>,</w:t>
      </w:r>
      <w:r w:rsidRPr="005A70AA">
        <w:rPr>
          <w:rFonts w:cs="Arial"/>
          <w:color w:val="000000" w:themeColor="text1"/>
          <w:sz w:val="18"/>
          <w:szCs w:val="18"/>
        </w:rPr>
        <w:t xml:space="preserve"> w razie konieczności</w:t>
      </w:r>
      <w:r w:rsidR="00953C3A">
        <w:rPr>
          <w:rFonts w:cs="Arial"/>
          <w:color w:val="000000" w:themeColor="text1"/>
          <w:sz w:val="18"/>
          <w:szCs w:val="18"/>
        </w:rPr>
        <w:t>,</w:t>
      </w:r>
      <w:r w:rsidRPr="005A70AA">
        <w:rPr>
          <w:rFonts w:cs="Arial"/>
          <w:color w:val="000000" w:themeColor="text1"/>
          <w:sz w:val="18"/>
          <w:szCs w:val="18"/>
        </w:rPr>
        <w:t xml:space="preserve"> podziału/scalenia administracyjnego nieruchomości, zmiany przeznaczenia gruntów, w tym gruntów leśnych i rolnych, pozyskania w tym zakresie stosownych decyzji administracyjnych</w:t>
      </w:r>
      <w:r w:rsidR="00953C3A">
        <w:rPr>
          <w:rFonts w:cs="Arial"/>
          <w:color w:val="000000" w:themeColor="text1"/>
          <w:sz w:val="18"/>
          <w:szCs w:val="18"/>
        </w:rPr>
        <w:t>,</w:t>
      </w:r>
      <w:r w:rsidRPr="005A70AA">
        <w:rPr>
          <w:rFonts w:cs="Arial"/>
          <w:color w:val="000000" w:themeColor="text1"/>
          <w:sz w:val="18"/>
          <w:szCs w:val="18"/>
        </w:rPr>
        <w:t xml:space="preserve"> czy uzgodnień,</w:t>
      </w:r>
    </w:p>
    <w:p w14:paraId="7CB39E3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wymaganych ekspertyz, dokumentacji, opracowań, operatów geologicznych, wodnoprawnych, wpływu na środowisko,</w:t>
      </w:r>
    </w:p>
    <w:p w14:paraId="11CA1EC5" w14:textId="3CA1DD50"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opracowania w niezbędnych przypadkach Raportów oddziaływania na środowisko wraz ze streszczeniem nietechnicznym przez osoby o odpowiednich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wiedzy i doświadczeniu, przekazania w/w opracowania do konsultacji Zamawiającemu oraz uwzględnienia zgłoszonych uwag przed przekazani</w:t>
      </w:r>
      <w:r w:rsidR="00A56224">
        <w:rPr>
          <w:rFonts w:cs="Arial"/>
          <w:color w:val="000000" w:themeColor="text1"/>
          <w:sz w:val="18"/>
          <w:szCs w:val="18"/>
        </w:rPr>
        <w:t>em r</w:t>
      </w:r>
      <w:r w:rsidRPr="005A70AA">
        <w:rPr>
          <w:rFonts w:cs="Arial"/>
          <w:color w:val="000000" w:themeColor="text1"/>
          <w:sz w:val="18"/>
          <w:szCs w:val="18"/>
        </w:rPr>
        <w:t xml:space="preserve">aportu właściwym </w:t>
      </w:r>
      <w:r w:rsidR="00126499">
        <w:rPr>
          <w:rFonts w:cs="Arial"/>
          <w:color w:val="000000" w:themeColor="text1"/>
          <w:sz w:val="18"/>
          <w:szCs w:val="18"/>
        </w:rPr>
        <w:t>organom, zapewnienia</w:t>
      </w:r>
      <w:r w:rsidRPr="005A70AA">
        <w:rPr>
          <w:rFonts w:cs="Arial"/>
          <w:color w:val="000000" w:themeColor="text1"/>
          <w:sz w:val="18"/>
          <w:szCs w:val="18"/>
        </w:rPr>
        <w:t xml:space="preserve"> przedstawicielowi Zamawiającego bieżącej informacji o przebiegu uzgodnień i udziału w ewentualnych konsultacjach</w:t>
      </w:r>
      <w:r>
        <w:rPr>
          <w:rFonts w:cs="Arial"/>
          <w:color w:val="000000" w:themeColor="text1"/>
          <w:sz w:val="18"/>
          <w:szCs w:val="18"/>
        </w:rPr>
        <w:t>,</w:t>
      </w:r>
    </w:p>
    <w:p w14:paraId="120B1D3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opracowania projektów odtworzenia chodników i wjazdów do stacji, wymaganych stosownymi decyzjami i</w:t>
      </w:r>
      <w:r>
        <w:rPr>
          <w:rFonts w:cs="Arial"/>
          <w:color w:val="000000" w:themeColor="text1"/>
          <w:sz w:val="18"/>
          <w:szCs w:val="18"/>
        </w:rPr>
        <w:t> </w:t>
      </w:r>
      <w:r w:rsidRPr="005A70AA">
        <w:rPr>
          <w:rFonts w:cs="Arial"/>
          <w:color w:val="000000" w:themeColor="text1"/>
          <w:sz w:val="18"/>
          <w:szCs w:val="18"/>
        </w:rPr>
        <w:t>uzgodnieniami,</w:t>
      </w:r>
    </w:p>
    <w:p w14:paraId="4F6DBDC5"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dokonania uzgodnień (i/lub uzyskanie decyzji, postanowień, opinii) z zarządcami infrastruktury technicznej terenu, użytkownikami, właścicielami nieruchomości lub właściwymi organami administracji publicznej,</w:t>
      </w:r>
    </w:p>
    <w:p w14:paraId="40161E23" w14:textId="28FF3A4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uzgodnienia z odpowiednimi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instytucjami, organami i służbami, lokalizacji, warunków zajęcia terenu, odtworzenia terenu lub nawierzchni po robotach</w:t>
      </w:r>
      <w:r w:rsidR="00E9646C">
        <w:rPr>
          <w:rFonts w:cs="Arial"/>
          <w:color w:val="000000" w:themeColor="text1"/>
          <w:sz w:val="18"/>
          <w:szCs w:val="18"/>
        </w:rPr>
        <w:t>,</w:t>
      </w:r>
      <w:r w:rsidRPr="005A70AA">
        <w:rPr>
          <w:rFonts w:cs="Arial"/>
          <w:color w:val="000000" w:themeColor="text1"/>
          <w:sz w:val="18"/>
          <w:szCs w:val="18"/>
        </w:rPr>
        <w:t xml:space="preserve"> itp.,</w:t>
      </w:r>
    </w:p>
    <w:p w14:paraId="2B8EE9F3"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uzgodnienia z odpowiednimi organami usytuowania i warunków realizacji projektowanych obiektów w</w:t>
      </w:r>
      <w:r>
        <w:rPr>
          <w:rFonts w:cs="Arial"/>
          <w:color w:val="000000" w:themeColor="text1"/>
          <w:sz w:val="18"/>
          <w:szCs w:val="18"/>
        </w:rPr>
        <w:t> </w:t>
      </w:r>
      <w:r w:rsidRPr="005A70AA">
        <w:rPr>
          <w:rFonts w:cs="Arial"/>
          <w:color w:val="000000" w:themeColor="text1"/>
          <w:sz w:val="18"/>
          <w:szCs w:val="18"/>
        </w:rPr>
        <w:t>strefie ochrony konserwatorskiej lub strefie ochrony przyrody,</w:t>
      </w:r>
    </w:p>
    <w:p w14:paraId="24B1E2D3" w14:textId="1D59D71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inwentaryzacji drzew i krzewów na trasie projektowanych urządzeń oraz uzyskania stosownych decyzji lub pozwoleń ich usunięcia w uzgodnionych z Zamawiającym koniecznych przypadkach,</w:t>
      </w:r>
    </w:p>
    <w:p w14:paraId="5757806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profili poprzecznych i podłużnych z istniejącą i projektowaną infrastrukturą techniczną,</w:t>
      </w:r>
    </w:p>
    <w:p w14:paraId="52E6FC9D"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oznaczenia rzędnych usytuowania projektowanych urządzeń i obiektów,</w:t>
      </w:r>
    </w:p>
    <w:p w14:paraId="0275E828" w14:textId="41A6BA0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4A0413">
        <w:rPr>
          <w:rFonts w:cs="Arial"/>
          <w:color w:val="000000" w:themeColor="text1"/>
          <w:sz w:val="18"/>
          <w:szCs w:val="18"/>
        </w:rPr>
        <w:t>,</w:t>
      </w:r>
      <w:r w:rsidRPr="005A70AA">
        <w:rPr>
          <w:rFonts w:cs="Arial"/>
          <w:color w:val="000000" w:themeColor="text1"/>
          <w:sz w:val="18"/>
          <w:szCs w:val="18"/>
        </w:rPr>
        <w:t xml:space="preserve"> w imieniu i na rzecz Zamawiającego</w:t>
      </w:r>
      <w:r w:rsidR="004A0413">
        <w:rPr>
          <w:rFonts w:cs="Arial"/>
          <w:color w:val="000000" w:themeColor="text1"/>
          <w:sz w:val="18"/>
          <w:szCs w:val="18"/>
        </w:rPr>
        <w:t>,</w:t>
      </w:r>
      <w:r w:rsidRPr="005A70AA">
        <w:rPr>
          <w:rFonts w:cs="Arial"/>
          <w:color w:val="000000" w:themeColor="text1"/>
          <w:sz w:val="18"/>
          <w:szCs w:val="18"/>
        </w:rPr>
        <w:t xml:space="preserve"> praw do dysponowania nieruchomościami na cele budowlane oraz ich udostępnienia w celu budowy sieci i urządzeń en</w:t>
      </w:r>
      <w:r w:rsidR="00D70797">
        <w:rPr>
          <w:rFonts w:cs="Arial"/>
          <w:color w:val="000000" w:themeColor="text1"/>
          <w:sz w:val="18"/>
          <w:szCs w:val="18"/>
        </w:rPr>
        <w:t>ergetycznych oraz ich późniejszej eksploatacji</w:t>
      </w:r>
      <w:r w:rsidRPr="005A70AA">
        <w:rPr>
          <w:rFonts w:cs="Arial"/>
          <w:color w:val="000000" w:themeColor="text1"/>
          <w:sz w:val="18"/>
          <w:szCs w:val="18"/>
        </w:rPr>
        <w:t xml:space="preserve"> w</w:t>
      </w:r>
      <w:r>
        <w:rPr>
          <w:rFonts w:cs="Arial"/>
          <w:color w:val="000000" w:themeColor="text1"/>
          <w:sz w:val="18"/>
          <w:szCs w:val="18"/>
        </w:rPr>
        <w:t> </w:t>
      </w:r>
      <w:r w:rsidRPr="005A70AA">
        <w:rPr>
          <w:rFonts w:cs="Arial"/>
          <w:color w:val="000000" w:themeColor="text1"/>
          <w:sz w:val="18"/>
          <w:szCs w:val="18"/>
        </w:rPr>
        <w:t xml:space="preserve">formie </w:t>
      </w:r>
      <w:r w:rsidR="00264905">
        <w:rPr>
          <w:rFonts w:cs="Arial"/>
          <w:color w:val="000000" w:themeColor="text1"/>
          <w:sz w:val="18"/>
          <w:szCs w:val="18"/>
        </w:rPr>
        <w:t xml:space="preserve">określonej  w </w:t>
      </w:r>
      <w:r w:rsidRPr="005A70AA">
        <w:rPr>
          <w:rFonts w:cs="Arial"/>
          <w:color w:val="000000" w:themeColor="text1"/>
          <w:sz w:val="18"/>
          <w:szCs w:val="18"/>
        </w:rPr>
        <w:t>OPZ (</w:t>
      </w:r>
      <w:r w:rsidR="00E9646C">
        <w:rPr>
          <w:rFonts w:cs="Arial"/>
          <w:color w:val="000000" w:themeColor="text1"/>
          <w:sz w:val="18"/>
          <w:szCs w:val="18"/>
        </w:rPr>
        <w:t>Z</w:t>
      </w:r>
      <w:r w:rsidR="00E9646C" w:rsidRPr="005A70AA">
        <w:rPr>
          <w:rFonts w:cs="Arial"/>
          <w:color w:val="000000" w:themeColor="text1"/>
          <w:sz w:val="18"/>
          <w:szCs w:val="18"/>
        </w:rPr>
        <w:t xml:space="preserve">ałącznik </w:t>
      </w:r>
      <w:r w:rsidRPr="005A70AA">
        <w:rPr>
          <w:rFonts w:cs="Arial"/>
          <w:color w:val="000000" w:themeColor="text1"/>
          <w:sz w:val="18"/>
          <w:szCs w:val="18"/>
        </w:rPr>
        <w:t>nr 4</w:t>
      </w:r>
      <w:r w:rsidR="00E9646C">
        <w:rPr>
          <w:rFonts w:cs="Arial"/>
          <w:color w:val="000000" w:themeColor="text1"/>
          <w:sz w:val="18"/>
          <w:szCs w:val="18"/>
        </w:rPr>
        <w:t xml:space="preserve"> do Umowy</w:t>
      </w:r>
      <w:r w:rsidRPr="005A70AA">
        <w:rPr>
          <w:rFonts w:cs="Arial"/>
          <w:color w:val="000000" w:themeColor="text1"/>
          <w:sz w:val="18"/>
          <w:szCs w:val="18"/>
        </w:rPr>
        <w:t>),</w:t>
      </w:r>
    </w:p>
    <w:p w14:paraId="00580733" w14:textId="1162264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Pr>
          <w:rFonts w:cs="Arial"/>
          <w:color w:val="000000" w:themeColor="text1"/>
          <w:sz w:val="18"/>
          <w:szCs w:val="18"/>
        </w:rPr>
        <w:t>u</w:t>
      </w:r>
      <w:r w:rsidRPr="005A70AA">
        <w:rPr>
          <w:rFonts w:cs="Arial"/>
          <w:color w:val="000000" w:themeColor="text1"/>
          <w:sz w:val="18"/>
          <w:szCs w:val="18"/>
        </w:rPr>
        <w:t>zyskane prawa do nieruchomości opisane w pkt</w:t>
      </w:r>
      <w:r w:rsidR="00D70797">
        <w:rPr>
          <w:rFonts w:cs="Arial"/>
          <w:color w:val="000000" w:themeColor="text1"/>
          <w:sz w:val="18"/>
          <w:szCs w:val="18"/>
        </w:rPr>
        <w:t xml:space="preserve"> </w:t>
      </w:r>
      <w:r w:rsidRPr="005A70AA">
        <w:rPr>
          <w:rFonts w:cs="Arial"/>
          <w:color w:val="000000" w:themeColor="text1"/>
          <w:sz w:val="18"/>
          <w:szCs w:val="18"/>
        </w:rPr>
        <w:t>15</w:t>
      </w:r>
      <w:r w:rsidR="00E9646C">
        <w:rPr>
          <w:rFonts w:cs="Arial"/>
          <w:color w:val="000000" w:themeColor="text1"/>
          <w:sz w:val="18"/>
          <w:szCs w:val="18"/>
        </w:rPr>
        <w:t>)</w:t>
      </w:r>
      <w:r w:rsidRPr="005A70AA">
        <w:rPr>
          <w:rFonts w:cs="Arial"/>
          <w:color w:val="000000" w:themeColor="text1"/>
          <w:sz w:val="18"/>
          <w:szCs w:val="18"/>
        </w:rPr>
        <w:t xml:space="preserve"> powyżej powinny być potwierdzone stosownymi umowami, porozumieniami lub aktami notarialnymi – zgodnie z wymaganiami OPZ. Wzór umów i</w:t>
      </w:r>
      <w:r>
        <w:rPr>
          <w:rFonts w:cs="Arial"/>
          <w:color w:val="000000" w:themeColor="text1"/>
          <w:sz w:val="18"/>
          <w:szCs w:val="18"/>
        </w:rPr>
        <w:t> </w:t>
      </w:r>
      <w:r w:rsidRPr="005A70AA">
        <w:rPr>
          <w:rFonts w:cs="Arial"/>
          <w:color w:val="000000" w:themeColor="text1"/>
          <w:sz w:val="18"/>
          <w:szCs w:val="18"/>
        </w:rPr>
        <w:t>porozumień, a także klauzuli informacyjnej określają załączniki do</w:t>
      </w:r>
      <w:r w:rsidR="002C402A">
        <w:rPr>
          <w:rFonts w:cs="Arial"/>
          <w:color w:val="000000" w:themeColor="text1"/>
          <w:sz w:val="18"/>
          <w:szCs w:val="18"/>
        </w:rPr>
        <w:t xml:space="preserve"> OPZ</w:t>
      </w:r>
      <w:r w:rsidRPr="005A70AA">
        <w:rPr>
          <w:rFonts w:cs="Arial"/>
          <w:color w:val="000000" w:themeColor="text1"/>
          <w:sz w:val="18"/>
          <w:szCs w:val="18"/>
        </w:rPr>
        <w:t>. Klauzula informacyjna, określająca zasady przetwarzania danych osobowych przez Zamawiającego, jest obligatoryjnym załącznikiem do dokumentów potwierdzających</w:t>
      </w:r>
      <w:r>
        <w:rPr>
          <w:rFonts w:cs="Arial"/>
          <w:color w:val="000000" w:themeColor="text1"/>
          <w:sz w:val="18"/>
          <w:szCs w:val="18"/>
        </w:rPr>
        <w:t xml:space="preserve"> </w:t>
      </w:r>
      <w:r w:rsidRPr="005A70AA">
        <w:rPr>
          <w:rFonts w:cs="Arial"/>
          <w:color w:val="000000" w:themeColor="text1"/>
          <w:sz w:val="18"/>
          <w:szCs w:val="18"/>
        </w:rPr>
        <w:t xml:space="preserve">uzyskanie praw do nieruchomości. Wykonawca zobowiązany jest przekazać </w:t>
      </w:r>
      <w:r w:rsidR="001C6045" w:rsidRPr="005A70AA">
        <w:rPr>
          <w:rFonts w:cs="Arial"/>
          <w:color w:val="000000" w:themeColor="text1"/>
          <w:sz w:val="18"/>
          <w:szCs w:val="18"/>
        </w:rPr>
        <w:t>klauzul</w:t>
      </w:r>
      <w:r w:rsidR="001C6045">
        <w:rPr>
          <w:rFonts w:cs="Arial"/>
          <w:color w:val="000000" w:themeColor="text1"/>
          <w:sz w:val="18"/>
          <w:szCs w:val="18"/>
        </w:rPr>
        <w:t>ę</w:t>
      </w:r>
      <w:r w:rsidR="001C6045" w:rsidRPr="005A70AA">
        <w:rPr>
          <w:rFonts w:cs="Arial"/>
          <w:color w:val="000000" w:themeColor="text1"/>
          <w:sz w:val="18"/>
          <w:szCs w:val="18"/>
        </w:rPr>
        <w:t xml:space="preserve"> </w:t>
      </w:r>
      <w:r w:rsidRPr="005A70AA">
        <w:rPr>
          <w:rFonts w:cs="Arial"/>
          <w:color w:val="000000" w:themeColor="text1"/>
          <w:sz w:val="18"/>
          <w:szCs w:val="18"/>
        </w:rPr>
        <w:t>informacyjną osobom, których dane pozyskuje w związku z uzyskaniem prawa do nieruchomości</w:t>
      </w:r>
      <w:r w:rsidR="00A56224">
        <w:rPr>
          <w:rFonts w:cs="Arial"/>
          <w:color w:val="000000" w:themeColor="text1"/>
          <w:sz w:val="18"/>
          <w:szCs w:val="18"/>
        </w:rPr>
        <w:t>,</w:t>
      </w:r>
    </w:p>
    <w:p w14:paraId="4C18D9A4" w14:textId="391771C9" w:rsidR="004C23DB" w:rsidRPr="005A70AA" w:rsidRDefault="003E5E71" w:rsidP="002221B4">
      <w:pPr>
        <w:pStyle w:val="IIInumerowanie"/>
        <w:numPr>
          <w:ilvl w:val="0"/>
          <w:numId w:val="39"/>
        </w:numPr>
        <w:spacing w:after="0"/>
        <w:contextualSpacing w:val="0"/>
        <w:rPr>
          <w:rFonts w:cs="Arial"/>
          <w:color w:val="000000" w:themeColor="text1"/>
          <w:sz w:val="18"/>
          <w:szCs w:val="18"/>
        </w:rPr>
      </w:pPr>
      <w:r w:rsidRPr="003E5E71">
        <w:rPr>
          <w:rFonts w:cs="Arial"/>
          <w:color w:val="000000" w:themeColor="text1"/>
          <w:sz w:val="18"/>
          <w:szCs w:val="18"/>
        </w:rPr>
        <w:t xml:space="preserve">uzgodnienia odpowiedniej dla interesów Zamawiającego lokalizacji urządzeń kubaturowych </w:t>
      </w:r>
      <w:r w:rsidR="004C23DB" w:rsidRPr="005A70AA">
        <w:rPr>
          <w:rFonts w:cs="Arial"/>
          <w:color w:val="000000" w:themeColor="text1"/>
          <w:sz w:val="18"/>
          <w:szCs w:val="18"/>
        </w:rPr>
        <w:t>(stacje transformatorowe, złącza SN) oraz uzyskania</w:t>
      </w:r>
      <w:r w:rsidR="00A56224">
        <w:rPr>
          <w:rFonts w:cs="Arial"/>
          <w:color w:val="000000" w:themeColor="text1"/>
          <w:sz w:val="18"/>
          <w:szCs w:val="18"/>
        </w:rPr>
        <w:t>,</w:t>
      </w:r>
      <w:r w:rsidR="004C23DB" w:rsidRPr="005A70AA">
        <w:rPr>
          <w:rFonts w:cs="Arial"/>
          <w:color w:val="000000" w:themeColor="text1"/>
          <w:sz w:val="18"/>
          <w:szCs w:val="18"/>
        </w:rPr>
        <w:t xml:space="preserve"> w</w:t>
      </w:r>
      <w:r w:rsidR="004C23DB">
        <w:rPr>
          <w:rFonts w:cs="Arial"/>
          <w:color w:val="000000" w:themeColor="text1"/>
          <w:sz w:val="18"/>
          <w:szCs w:val="18"/>
        </w:rPr>
        <w:t> </w:t>
      </w:r>
      <w:r w:rsidR="004C23DB" w:rsidRPr="005A70AA">
        <w:rPr>
          <w:rFonts w:cs="Arial"/>
          <w:color w:val="000000" w:themeColor="text1"/>
          <w:sz w:val="18"/>
          <w:szCs w:val="18"/>
        </w:rPr>
        <w:t>imieniu i na rzecz Zamawiającego</w:t>
      </w:r>
      <w:r w:rsidR="00A56224">
        <w:rPr>
          <w:rFonts w:cs="Arial"/>
          <w:color w:val="000000" w:themeColor="text1"/>
          <w:sz w:val="18"/>
          <w:szCs w:val="18"/>
        </w:rPr>
        <w:t>,</w:t>
      </w:r>
      <w:r w:rsidR="004C23DB" w:rsidRPr="005A70AA">
        <w:rPr>
          <w:rFonts w:cs="Arial"/>
          <w:color w:val="000000" w:themeColor="text1"/>
          <w:sz w:val="18"/>
          <w:szCs w:val="18"/>
        </w:rPr>
        <w:t xml:space="preserve"> pisemnych zobowiązań od </w:t>
      </w:r>
      <w:r w:rsidR="00D70797">
        <w:rPr>
          <w:rFonts w:cs="Arial"/>
          <w:color w:val="000000" w:themeColor="text1"/>
          <w:sz w:val="18"/>
          <w:szCs w:val="18"/>
        </w:rPr>
        <w:t>w</w:t>
      </w:r>
      <w:r w:rsidR="004C23DB" w:rsidRPr="005A70AA">
        <w:rPr>
          <w:rFonts w:cs="Arial"/>
          <w:color w:val="000000" w:themeColor="text1"/>
          <w:sz w:val="18"/>
          <w:szCs w:val="18"/>
        </w:rPr>
        <w:t xml:space="preserve">łaścicieli nieruchomości do ich sprzedaży lub ustanowienia służebności </w:t>
      </w:r>
      <w:proofErr w:type="spellStart"/>
      <w:r w:rsidR="004C23DB" w:rsidRPr="005A70AA">
        <w:rPr>
          <w:rFonts w:cs="Arial"/>
          <w:color w:val="000000" w:themeColor="text1"/>
          <w:sz w:val="18"/>
          <w:szCs w:val="18"/>
        </w:rPr>
        <w:t>przesyłu</w:t>
      </w:r>
      <w:proofErr w:type="spellEnd"/>
      <w:r w:rsidR="004C23DB" w:rsidRPr="005A70AA">
        <w:rPr>
          <w:rFonts w:cs="Arial"/>
          <w:color w:val="000000" w:themeColor="text1"/>
          <w:sz w:val="18"/>
          <w:szCs w:val="18"/>
        </w:rPr>
        <w:t>, na potrzeby zlokalizowania wyżej wymienionych urządze</w:t>
      </w:r>
      <w:r w:rsidR="00D70797">
        <w:rPr>
          <w:rFonts w:cs="Arial"/>
          <w:color w:val="000000" w:themeColor="text1"/>
          <w:sz w:val="18"/>
          <w:szCs w:val="18"/>
        </w:rPr>
        <w:t xml:space="preserve">ń, </w:t>
      </w:r>
      <w:r w:rsidR="004C23DB" w:rsidRPr="005A70AA">
        <w:rPr>
          <w:rFonts w:cs="Arial"/>
          <w:color w:val="000000" w:themeColor="text1"/>
          <w:sz w:val="18"/>
          <w:szCs w:val="18"/>
        </w:rPr>
        <w:t>o powierzchniach i cenie nabycia uzgodnionych z Zamawiającym oraz przekazania Zamawiającemu wniosku o wykup uzgodnionych nieruchomości nie później niż 6 miesięcy przed terminem złożenia wniosku o</w:t>
      </w:r>
      <w:r w:rsidR="004C23DB">
        <w:rPr>
          <w:rFonts w:cs="Arial"/>
          <w:color w:val="000000" w:themeColor="text1"/>
          <w:sz w:val="18"/>
          <w:szCs w:val="18"/>
        </w:rPr>
        <w:t> </w:t>
      </w:r>
      <w:r w:rsidR="004C23DB" w:rsidRPr="005A70AA">
        <w:rPr>
          <w:rFonts w:cs="Arial"/>
          <w:color w:val="000000" w:themeColor="text1"/>
          <w:sz w:val="18"/>
          <w:szCs w:val="18"/>
        </w:rPr>
        <w:t xml:space="preserve">pozwolenie na budowę, z jednoczesnym udokumentowaniem pozyskania wszystkich innych niż przedmiotowy wykup wymaganych </w:t>
      </w:r>
      <w:r w:rsidR="001C6045">
        <w:rPr>
          <w:rFonts w:cs="Arial"/>
          <w:color w:val="000000" w:themeColor="text1"/>
          <w:sz w:val="18"/>
          <w:szCs w:val="18"/>
        </w:rPr>
        <w:t xml:space="preserve">w Umowie i </w:t>
      </w:r>
      <w:r w:rsidR="004C23DB" w:rsidRPr="005A70AA">
        <w:rPr>
          <w:rFonts w:cs="Arial"/>
          <w:color w:val="000000" w:themeColor="text1"/>
          <w:sz w:val="18"/>
          <w:szCs w:val="18"/>
        </w:rPr>
        <w:t xml:space="preserve">dla zakresu przedmiotu </w:t>
      </w:r>
      <w:r w:rsidR="001C6045">
        <w:rPr>
          <w:rFonts w:cs="Arial"/>
          <w:color w:val="000000" w:themeColor="text1"/>
          <w:sz w:val="18"/>
          <w:szCs w:val="18"/>
        </w:rPr>
        <w:t>U</w:t>
      </w:r>
      <w:r w:rsidR="001C6045" w:rsidRPr="005A70AA">
        <w:rPr>
          <w:rFonts w:cs="Arial"/>
          <w:color w:val="000000" w:themeColor="text1"/>
          <w:sz w:val="18"/>
          <w:szCs w:val="18"/>
        </w:rPr>
        <w:t xml:space="preserve">mowy </w:t>
      </w:r>
      <w:r w:rsidR="004C23DB" w:rsidRPr="005A70AA">
        <w:rPr>
          <w:rFonts w:cs="Arial"/>
          <w:color w:val="000000" w:themeColor="text1"/>
          <w:sz w:val="18"/>
          <w:szCs w:val="18"/>
        </w:rPr>
        <w:t>tytułów do nieruchomości, uprawniających do dysponowania nieruchomościami na cele budowlane</w:t>
      </w:r>
      <w:r w:rsidR="004C23DB">
        <w:rPr>
          <w:rFonts w:cs="Arial"/>
          <w:color w:val="000000" w:themeColor="text1"/>
          <w:sz w:val="18"/>
          <w:szCs w:val="18"/>
        </w:rPr>
        <w:t>,</w:t>
      </w:r>
    </w:p>
    <w:p w14:paraId="70623632" w14:textId="3FB78CD3"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koordynacji rozwiązań projektowych, uzgodnień i podejmowanych czynności w zakresie przedmiotu </w:t>
      </w:r>
      <w:r>
        <w:rPr>
          <w:rFonts w:cs="Arial"/>
          <w:color w:val="000000" w:themeColor="text1"/>
          <w:sz w:val="18"/>
          <w:szCs w:val="18"/>
        </w:rPr>
        <w:t>U</w:t>
      </w:r>
      <w:r w:rsidRPr="005A70AA">
        <w:rPr>
          <w:rFonts w:cs="Arial"/>
          <w:color w:val="000000" w:themeColor="text1"/>
          <w:sz w:val="18"/>
          <w:szCs w:val="18"/>
        </w:rPr>
        <w:t xml:space="preserve">mowy z innymi wskazanymi przez Zamawiającego </w:t>
      </w:r>
      <w:r w:rsidR="001C6045">
        <w:rPr>
          <w:rFonts w:cs="Arial"/>
          <w:color w:val="000000" w:themeColor="text1"/>
          <w:sz w:val="18"/>
          <w:szCs w:val="18"/>
        </w:rPr>
        <w:t>w</w:t>
      </w:r>
      <w:r w:rsidR="001C6045" w:rsidRPr="005A70AA">
        <w:rPr>
          <w:rFonts w:cs="Arial"/>
          <w:color w:val="000000" w:themeColor="text1"/>
          <w:sz w:val="18"/>
          <w:szCs w:val="18"/>
        </w:rPr>
        <w:t xml:space="preserve">ykonawcami </w:t>
      </w:r>
      <w:r w:rsidRPr="005A70AA">
        <w:rPr>
          <w:rFonts w:cs="Arial"/>
          <w:color w:val="000000" w:themeColor="text1"/>
          <w:sz w:val="18"/>
          <w:szCs w:val="18"/>
        </w:rPr>
        <w:t>realizującymi powiązane funkcjonalnie opracowania lub roboty na podstawie odrębnych zleceń,</w:t>
      </w:r>
    </w:p>
    <w:p w14:paraId="02C61301" w14:textId="547F007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złożenia</w:t>
      </w:r>
      <w:r w:rsidR="00D70797">
        <w:rPr>
          <w:rFonts w:cs="Arial"/>
          <w:color w:val="000000" w:themeColor="text1"/>
          <w:sz w:val="18"/>
          <w:szCs w:val="18"/>
        </w:rPr>
        <w:t>,</w:t>
      </w:r>
      <w:r w:rsidRPr="005A70AA">
        <w:rPr>
          <w:rFonts w:cs="Arial"/>
          <w:color w:val="000000" w:themeColor="text1"/>
          <w:sz w:val="18"/>
          <w:szCs w:val="18"/>
        </w:rPr>
        <w:t xml:space="preserve"> w imieniu Zamawiającego</w:t>
      </w:r>
      <w:r w:rsidR="00D70797">
        <w:rPr>
          <w:rFonts w:cs="Arial"/>
          <w:color w:val="000000" w:themeColor="text1"/>
          <w:sz w:val="18"/>
          <w:szCs w:val="18"/>
        </w:rPr>
        <w:t>,</w:t>
      </w:r>
      <w:r w:rsidRPr="005A70AA">
        <w:rPr>
          <w:rFonts w:cs="Arial"/>
          <w:color w:val="000000" w:themeColor="text1"/>
          <w:sz w:val="18"/>
          <w:szCs w:val="18"/>
        </w:rPr>
        <w:t xml:space="preserve"> oświadczenia o prawie do dysponowania nieruchomością na cele budowlane</w:t>
      </w:r>
      <w:r w:rsidR="00D70797">
        <w:rPr>
          <w:rFonts w:cs="Arial"/>
          <w:color w:val="000000" w:themeColor="text1"/>
          <w:sz w:val="18"/>
          <w:szCs w:val="18"/>
        </w:rPr>
        <w:t>, udokumentowanego zgodnie z pkt</w:t>
      </w:r>
      <w:r w:rsidRPr="005A70AA">
        <w:rPr>
          <w:rFonts w:cs="Arial"/>
          <w:color w:val="000000" w:themeColor="text1"/>
          <w:sz w:val="18"/>
          <w:szCs w:val="18"/>
        </w:rPr>
        <w:t xml:space="preserve"> 16</w:t>
      </w:r>
      <w:r w:rsidR="00A56224">
        <w:rPr>
          <w:rFonts w:cs="Arial"/>
          <w:color w:val="000000" w:themeColor="text1"/>
          <w:sz w:val="18"/>
          <w:szCs w:val="18"/>
        </w:rPr>
        <w:t>)</w:t>
      </w:r>
      <w:r w:rsidRPr="005A70AA">
        <w:rPr>
          <w:rFonts w:cs="Arial"/>
          <w:color w:val="000000" w:themeColor="text1"/>
          <w:sz w:val="18"/>
          <w:szCs w:val="18"/>
        </w:rPr>
        <w:t xml:space="preserve"> powyżej</w:t>
      </w:r>
      <w:r w:rsidR="001C6045">
        <w:rPr>
          <w:rFonts w:cs="Arial"/>
          <w:color w:val="000000" w:themeColor="text1"/>
          <w:sz w:val="18"/>
          <w:szCs w:val="18"/>
        </w:rPr>
        <w:t>;</w:t>
      </w:r>
      <w:r w:rsidRPr="005A70AA">
        <w:rPr>
          <w:rFonts w:cs="Arial"/>
          <w:color w:val="000000" w:themeColor="text1"/>
          <w:sz w:val="18"/>
          <w:szCs w:val="18"/>
        </w:rPr>
        <w:t xml:space="preserve"> Wykonawca zobowiązany jest dla celów składania takiego </w:t>
      </w:r>
      <w:r w:rsidR="001C6045" w:rsidRPr="005A70AA">
        <w:rPr>
          <w:rFonts w:cs="Arial"/>
          <w:color w:val="000000" w:themeColor="text1"/>
          <w:sz w:val="18"/>
          <w:szCs w:val="18"/>
        </w:rPr>
        <w:t>oświadczeni</w:t>
      </w:r>
      <w:r w:rsidR="001C6045">
        <w:rPr>
          <w:rFonts w:cs="Arial"/>
          <w:color w:val="000000" w:themeColor="text1"/>
          <w:sz w:val="18"/>
          <w:szCs w:val="18"/>
        </w:rPr>
        <w:t>a</w:t>
      </w:r>
      <w:r w:rsidR="001C6045" w:rsidRPr="005A70AA">
        <w:rPr>
          <w:rFonts w:cs="Arial"/>
          <w:color w:val="000000" w:themeColor="text1"/>
          <w:sz w:val="18"/>
          <w:szCs w:val="18"/>
        </w:rPr>
        <w:t xml:space="preserve"> </w:t>
      </w:r>
      <w:r w:rsidRPr="005A70AA">
        <w:rPr>
          <w:rFonts w:cs="Arial"/>
          <w:color w:val="000000" w:themeColor="text1"/>
          <w:sz w:val="18"/>
          <w:szCs w:val="18"/>
        </w:rPr>
        <w:t>potwierdzać wskazane prawa, za co ponosi odpowiedzialność,</w:t>
      </w:r>
    </w:p>
    <w:p w14:paraId="03D3C424" w14:textId="35594156"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D70797">
        <w:rPr>
          <w:rFonts w:cs="Arial"/>
          <w:color w:val="000000" w:themeColor="text1"/>
          <w:sz w:val="18"/>
          <w:szCs w:val="18"/>
        </w:rPr>
        <w:t>,</w:t>
      </w:r>
      <w:r w:rsidRPr="005A70AA">
        <w:rPr>
          <w:rFonts w:cs="Arial"/>
          <w:color w:val="000000" w:themeColor="text1"/>
          <w:sz w:val="18"/>
          <w:szCs w:val="18"/>
        </w:rPr>
        <w:t xml:space="preserve"> w imieniu i na rzecz Zamawiającego</w:t>
      </w:r>
      <w:r w:rsidR="00D70797">
        <w:rPr>
          <w:rFonts w:cs="Arial"/>
          <w:color w:val="000000" w:themeColor="text1"/>
          <w:sz w:val="18"/>
          <w:szCs w:val="18"/>
        </w:rPr>
        <w:t>,</w:t>
      </w:r>
      <w:r w:rsidRPr="005A70AA">
        <w:rPr>
          <w:rFonts w:cs="Arial"/>
          <w:color w:val="000000" w:themeColor="text1"/>
          <w:sz w:val="18"/>
          <w:szCs w:val="18"/>
        </w:rPr>
        <w:t xml:space="preserve"> ostatecznej decyzji pozwolenia na budowę lub wykonanie zgłoszenia zamiaru wykonania robót</w:t>
      </w:r>
      <w:r w:rsidR="00D70797">
        <w:rPr>
          <w:rFonts w:cs="Arial"/>
          <w:color w:val="000000" w:themeColor="text1"/>
          <w:sz w:val="18"/>
          <w:szCs w:val="18"/>
        </w:rPr>
        <w:t>,</w:t>
      </w:r>
      <w:r w:rsidRPr="005A70AA">
        <w:rPr>
          <w:rFonts w:cs="Arial"/>
          <w:color w:val="000000" w:themeColor="text1"/>
          <w:sz w:val="18"/>
          <w:szCs w:val="18"/>
        </w:rPr>
        <w:t xml:space="preserve"> zgodnie z wymaganiami Prawa Budowlanego</w:t>
      </w:r>
      <w:r w:rsidR="001C6045">
        <w:rPr>
          <w:rFonts w:cs="Arial"/>
          <w:color w:val="000000" w:themeColor="text1"/>
          <w:sz w:val="18"/>
          <w:szCs w:val="18"/>
        </w:rPr>
        <w:t>,</w:t>
      </w:r>
      <w:r w:rsidRPr="005A70AA">
        <w:rPr>
          <w:rFonts w:cs="Arial"/>
          <w:color w:val="000000" w:themeColor="text1"/>
          <w:sz w:val="18"/>
          <w:szCs w:val="18"/>
        </w:rPr>
        <w:t xml:space="preserve"> na które uprawniony organ nie wniósł sprzeciwu,</w:t>
      </w:r>
    </w:p>
    <w:p w14:paraId="6E184416"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wykonania innych czynności i obowiązków niezbędnych do prawidłowego wykonania </w:t>
      </w:r>
      <w:r>
        <w:rPr>
          <w:rFonts w:cs="Arial"/>
          <w:color w:val="000000" w:themeColor="text1"/>
          <w:sz w:val="18"/>
          <w:szCs w:val="18"/>
        </w:rPr>
        <w:t>Umowy</w:t>
      </w:r>
      <w:r w:rsidRPr="005A70AA">
        <w:rPr>
          <w:rFonts w:cs="Arial"/>
          <w:color w:val="000000" w:themeColor="text1"/>
          <w:sz w:val="18"/>
          <w:szCs w:val="18"/>
        </w:rPr>
        <w:t>.</w:t>
      </w:r>
    </w:p>
    <w:p w14:paraId="33F8FADE" w14:textId="19EEC2FD" w:rsidR="004C23DB" w:rsidRPr="00A67DF9" w:rsidRDefault="004C23DB" w:rsidP="002221B4">
      <w:pPr>
        <w:pStyle w:val="Styl2"/>
        <w:widowControl/>
        <w:numPr>
          <w:ilvl w:val="0"/>
          <w:numId w:val="60"/>
        </w:numPr>
        <w:spacing w:after="0" w:line="240" w:lineRule="auto"/>
        <w:rPr>
          <w:szCs w:val="18"/>
        </w:rPr>
      </w:pPr>
      <w:r w:rsidRPr="00A67DF9">
        <w:rPr>
          <w:szCs w:val="18"/>
        </w:rPr>
        <w:t>Dostosowanie dokumentacji lub wprowadzenie zmian w dokumentacji projektowej, wynikających z wad lub braku możliwości realizacji na jej podstawie robót budowlanych</w:t>
      </w:r>
      <w:r w:rsidR="001C6045">
        <w:rPr>
          <w:szCs w:val="18"/>
        </w:rPr>
        <w:t>;</w:t>
      </w:r>
      <w:r w:rsidR="001C6045" w:rsidRPr="00A67DF9">
        <w:rPr>
          <w:szCs w:val="18"/>
        </w:rPr>
        <w:t xml:space="preserve"> </w:t>
      </w:r>
      <w:r w:rsidRPr="00A67DF9">
        <w:rPr>
          <w:szCs w:val="18"/>
        </w:rPr>
        <w:t>Wykonawcy z tego tytułu nie przysługuje dodatkowe wynagrodzenie.</w:t>
      </w:r>
    </w:p>
    <w:p w14:paraId="71BCDD27" w14:textId="1CEE1BDA" w:rsidR="004C23DB" w:rsidRPr="00A67DF9" w:rsidRDefault="004C23DB" w:rsidP="002221B4">
      <w:pPr>
        <w:pStyle w:val="Styl2"/>
        <w:widowControl/>
        <w:numPr>
          <w:ilvl w:val="0"/>
          <w:numId w:val="60"/>
        </w:numPr>
        <w:spacing w:after="0" w:line="240" w:lineRule="auto"/>
        <w:rPr>
          <w:szCs w:val="18"/>
        </w:rPr>
      </w:pPr>
      <w:r w:rsidRPr="00A67DF9">
        <w:rPr>
          <w:szCs w:val="18"/>
        </w:rPr>
        <w:lastRenderedPageBreak/>
        <w:t xml:space="preserve">Pisemne informowanie o zaawansowaniu prac na formularzu </w:t>
      </w:r>
      <w:r w:rsidR="00D70797">
        <w:rPr>
          <w:szCs w:val="18"/>
        </w:rPr>
        <w:t>R</w:t>
      </w:r>
      <w:r w:rsidRPr="00A67DF9">
        <w:rPr>
          <w:szCs w:val="18"/>
        </w:rPr>
        <w:t xml:space="preserve">aportu postępu realizacji prac projektowych </w:t>
      </w:r>
      <w:r w:rsidRPr="0072673F">
        <w:rPr>
          <w:szCs w:val="18"/>
        </w:rPr>
        <w:t xml:space="preserve">stanowiącym </w:t>
      </w:r>
      <w:r w:rsidR="001C6045">
        <w:rPr>
          <w:szCs w:val="18"/>
        </w:rPr>
        <w:t>Z</w:t>
      </w:r>
      <w:r w:rsidR="001C6045" w:rsidRPr="0072673F">
        <w:rPr>
          <w:szCs w:val="18"/>
        </w:rPr>
        <w:t xml:space="preserve">ałącznik </w:t>
      </w:r>
      <w:r w:rsidR="00BF3DF8">
        <w:rPr>
          <w:szCs w:val="18"/>
        </w:rPr>
        <w:t>nr 6</w:t>
      </w:r>
      <w:r w:rsidR="004237E9">
        <w:rPr>
          <w:szCs w:val="18"/>
        </w:rPr>
        <w:t xml:space="preserve"> do Umowy</w:t>
      </w:r>
      <w:r w:rsidRPr="0052044B">
        <w:rPr>
          <w:szCs w:val="18"/>
        </w:rPr>
        <w:t xml:space="preserve">. </w:t>
      </w:r>
      <w:r w:rsidRPr="00A67DF9">
        <w:rPr>
          <w:szCs w:val="18"/>
        </w:rPr>
        <w:t>Raport ten powinien zawierać informacje dotyczące szczegółowych etapów i</w:t>
      </w:r>
      <w:r>
        <w:rPr>
          <w:szCs w:val="18"/>
        </w:rPr>
        <w:t> </w:t>
      </w:r>
      <w:r w:rsidRPr="00A67DF9">
        <w:rPr>
          <w:szCs w:val="18"/>
        </w:rPr>
        <w:t xml:space="preserve">elementów przedmiotu </w:t>
      </w:r>
      <w:r w:rsidR="004237E9">
        <w:rPr>
          <w:szCs w:val="18"/>
        </w:rPr>
        <w:t>U</w:t>
      </w:r>
      <w:r w:rsidR="004237E9" w:rsidRPr="00A67DF9">
        <w:rPr>
          <w:szCs w:val="18"/>
        </w:rPr>
        <w:t>mowy</w:t>
      </w:r>
      <w:r w:rsidRPr="00A67DF9">
        <w:rPr>
          <w:szCs w:val="18"/>
        </w:rPr>
        <w:t>, stanu pozyskania praw i tytułów do nieruchomości oraz uzgodnień i decyzji niezbędnych do realizacji wraz z planowanymi terminami ich realizacji. Ustala się następujące terminy składania raportów:</w:t>
      </w:r>
    </w:p>
    <w:p w14:paraId="757D1E72" w14:textId="5F4640D0"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pierwszy </w:t>
      </w:r>
      <w:r w:rsidR="00561444">
        <w:rPr>
          <w:rFonts w:cs="Arial"/>
          <w:color w:val="000000" w:themeColor="text1"/>
          <w:sz w:val="18"/>
          <w:szCs w:val="18"/>
        </w:rPr>
        <w:t>R</w:t>
      </w:r>
      <w:r w:rsidRPr="005A70AA">
        <w:rPr>
          <w:rFonts w:cs="Arial"/>
          <w:color w:val="000000" w:themeColor="text1"/>
          <w:sz w:val="18"/>
          <w:szCs w:val="18"/>
        </w:rPr>
        <w:t xml:space="preserve">aport z postępu realizacji prac projektowych Wykonawca przedstawia w terminie </w:t>
      </w:r>
      <w:r>
        <w:rPr>
          <w:rFonts w:cs="Arial"/>
          <w:color w:val="000000" w:themeColor="text1"/>
          <w:sz w:val="18"/>
          <w:szCs w:val="18"/>
        </w:rPr>
        <w:t>trzech</w:t>
      </w:r>
      <w:r w:rsidRPr="005A70AA">
        <w:rPr>
          <w:rFonts w:cs="Arial"/>
          <w:color w:val="000000" w:themeColor="text1"/>
          <w:sz w:val="18"/>
          <w:szCs w:val="18"/>
        </w:rPr>
        <w:t xml:space="preserve"> miesięcy od zawarcia </w:t>
      </w:r>
      <w:r>
        <w:rPr>
          <w:rFonts w:cs="Arial"/>
          <w:color w:val="000000" w:themeColor="text1"/>
          <w:sz w:val="18"/>
          <w:szCs w:val="18"/>
        </w:rPr>
        <w:t>Umowy</w:t>
      </w:r>
      <w:r w:rsidRPr="005A70AA">
        <w:rPr>
          <w:rFonts w:cs="Arial"/>
          <w:color w:val="000000" w:themeColor="text1"/>
          <w:sz w:val="18"/>
          <w:szCs w:val="18"/>
        </w:rPr>
        <w:t>,</w:t>
      </w:r>
    </w:p>
    <w:p w14:paraId="5C05F03A" w14:textId="0EC5C416"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kolejne </w:t>
      </w:r>
      <w:r w:rsidR="000522E2">
        <w:rPr>
          <w:rFonts w:cs="Arial"/>
          <w:color w:val="000000" w:themeColor="text1"/>
          <w:sz w:val="18"/>
          <w:szCs w:val="18"/>
        </w:rPr>
        <w:t>R</w:t>
      </w:r>
      <w:r w:rsidRPr="005A70AA">
        <w:rPr>
          <w:rFonts w:cs="Arial"/>
          <w:color w:val="000000" w:themeColor="text1"/>
          <w:sz w:val="18"/>
          <w:szCs w:val="18"/>
        </w:rPr>
        <w:t xml:space="preserve">aporty – co </w:t>
      </w:r>
      <w:r>
        <w:rPr>
          <w:rFonts w:cs="Arial"/>
          <w:color w:val="000000" w:themeColor="text1"/>
          <w:sz w:val="18"/>
          <w:szCs w:val="18"/>
        </w:rPr>
        <w:t>3</w:t>
      </w:r>
      <w:r w:rsidRPr="005A70AA">
        <w:rPr>
          <w:rFonts w:cs="Arial"/>
          <w:color w:val="000000" w:themeColor="text1"/>
          <w:sz w:val="18"/>
          <w:szCs w:val="18"/>
        </w:rPr>
        <w:t xml:space="preserve"> miesiące.</w:t>
      </w:r>
    </w:p>
    <w:p w14:paraId="6ADDC1CD" w14:textId="647DDEE7" w:rsidR="004C23DB" w:rsidRPr="00A67DF9" w:rsidRDefault="004C23DB" w:rsidP="00BD5015">
      <w:pPr>
        <w:pStyle w:val="IIInumerowanie"/>
        <w:numPr>
          <w:ilvl w:val="0"/>
          <w:numId w:val="0"/>
        </w:numPr>
        <w:spacing w:after="0"/>
        <w:ind w:left="357"/>
        <w:contextualSpacing w:val="0"/>
        <w:rPr>
          <w:rFonts w:cs="Arial"/>
          <w:sz w:val="18"/>
          <w:szCs w:val="18"/>
        </w:rPr>
      </w:pPr>
      <w:r w:rsidRPr="00A67DF9">
        <w:rPr>
          <w:rFonts w:cs="Arial"/>
          <w:sz w:val="18"/>
          <w:szCs w:val="18"/>
        </w:rPr>
        <w:t xml:space="preserve">W przypadku wystąpienia utrudnień w realizacji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skutkujących zagrożeniem niedotrzymania terminu lub niewykonania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Wykonawca przedstawia bezzwłocznie </w:t>
      </w:r>
      <w:r w:rsidR="00561444">
        <w:rPr>
          <w:rFonts w:cs="Arial"/>
          <w:sz w:val="18"/>
          <w:szCs w:val="18"/>
        </w:rPr>
        <w:t>R</w:t>
      </w:r>
      <w:r w:rsidRPr="00A67DF9">
        <w:rPr>
          <w:rFonts w:cs="Arial"/>
          <w:sz w:val="18"/>
          <w:szCs w:val="18"/>
        </w:rPr>
        <w:t xml:space="preserve">aport aktualizujący stan realizacji przedmiotu </w:t>
      </w:r>
      <w:r w:rsidR="004237E9">
        <w:rPr>
          <w:rFonts w:cs="Arial"/>
          <w:sz w:val="18"/>
          <w:szCs w:val="18"/>
        </w:rPr>
        <w:t>U</w:t>
      </w:r>
      <w:r w:rsidR="004237E9" w:rsidRPr="00A67DF9">
        <w:rPr>
          <w:rFonts w:cs="Arial"/>
          <w:sz w:val="18"/>
          <w:szCs w:val="18"/>
        </w:rPr>
        <w:t>mowy</w:t>
      </w:r>
      <w:r w:rsidR="004237E9">
        <w:rPr>
          <w:rFonts w:cs="Arial"/>
          <w:sz w:val="18"/>
          <w:szCs w:val="18"/>
        </w:rPr>
        <w:t>,</w:t>
      </w:r>
      <w:r w:rsidR="004237E9" w:rsidRPr="00A67DF9">
        <w:rPr>
          <w:rFonts w:cs="Arial"/>
          <w:sz w:val="18"/>
          <w:szCs w:val="18"/>
        </w:rPr>
        <w:t xml:space="preserve"> </w:t>
      </w:r>
      <w:r w:rsidRPr="00A67DF9">
        <w:rPr>
          <w:rFonts w:cs="Arial"/>
          <w:sz w:val="18"/>
          <w:szCs w:val="18"/>
        </w:rPr>
        <w:t>z informacją o przyczynach i skutkach wspomnianych utrudnień.</w:t>
      </w:r>
    </w:p>
    <w:p w14:paraId="5860C26B" w14:textId="03C6F8CB" w:rsidR="004C23DB" w:rsidRPr="00BD5015" w:rsidRDefault="004C23DB" w:rsidP="002221B4">
      <w:pPr>
        <w:pStyle w:val="Styl2"/>
        <w:widowControl/>
        <w:numPr>
          <w:ilvl w:val="0"/>
          <w:numId w:val="60"/>
        </w:numPr>
        <w:spacing w:after="0" w:line="240" w:lineRule="auto"/>
        <w:rPr>
          <w:szCs w:val="18"/>
        </w:rPr>
      </w:pPr>
      <w:r w:rsidRPr="00BD5015">
        <w:rPr>
          <w:szCs w:val="18"/>
        </w:rPr>
        <w:t xml:space="preserve">Wykonawca ponosi pełną odpowiedzialność za niewykonanie lub nienależyte wykonanie Umowy i wszelkie wady przedmiotu </w:t>
      </w:r>
      <w:r w:rsidR="004237E9">
        <w:rPr>
          <w:szCs w:val="18"/>
        </w:rPr>
        <w:t>U</w:t>
      </w:r>
      <w:r w:rsidR="004237E9" w:rsidRPr="00BD5015">
        <w:rPr>
          <w:szCs w:val="18"/>
        </w:rPr>
        <w:t xml:space="preserve">mowy </w:t>
      </w:r>
      <w:r w:rsidRPr="00BD5015">
        <w:rPr>
          <w:szCs w:val="18"/>
        </w:rPr>
        <w:t>oraz za szkody wyrządzone osobom trzecim. Wykonawca odpowiada jak za własne, za działania osób lub podmiotów, którymi się posługuje.</w:t>
      </w:r>
    </w:p>
    <w:p w14:paraId="130F60E9" w14:textId="77777777" w:rsidR="004C23DB" w:rsidRPr="00FF1130" w:rsidRDefault="004C23DB" w:rsidP="002221B4">
      <w:pPr>
        <w:pStyle w:val="Styl2"/>
        <w:widowControl/>
        <w:numPr>
          <w:ilvl w:val="0"/>
          <w:numId w:val="60"/>
        </w:numPr>
        <w:spacing w:after="0" w:line="240" w:lineRule="auto"/>
        <w:rPr>
          <w:szCs w:val="18"/>
        </w:rPr>
      </w:pPr>
      <w:r w:rsidRPr="00FF1130">
        <w:rPr>
          <w:szCs w:val="18"/>
        </w:rPr>
        <w:t>Realizacja wszystkich zobowiązań umownych, w tym w zakresie obsługi reklamacji i usług gwarancyjnych, wymogów Klauzuli Poufności oraz obowiązków związanych z ochroną danych osobowych.</w:t>
      </w:r>
    </w:p>
    <w:p w14:paraId="50057C8C" w14:textId="0E6B0A9F" w:rsidR="004C23DB" w:rsidRDefault="004C23DB" w:rsidP="002221B4">
      <w:pPr>
        <w:pStyle w:val="Styl2"/>
        <w:widowControl/>
        <w:numPr>
          <w:ilvl w:val="0"/>
          <w:numId w:val="60"/>
        </w:numPr>
        <w:spacing w:after="0" w:line="240" w:lineRule="auto"/>
        <w:rPr>
          <w:szCs w:val="18"/>
        </w:rPr>
      </w:pPr>
      <w:r>
        <w:rPr>
          <w:szCs w:val="18"/>
        </w:rPr>
        <w:t>Z</w:t>
      </w:r>
      <w:r w:rsidRPr="003B60A9">
        <w:rPr>
          <w:szCs w:val="18"/>
        </w:rPr>
        <w:t>ap</w:t>
      </w:r>
      <w:r>
        <w:rPr>
          <w:szCs w:val="18"/>
        </w:rPr>
        <w:t>ewnienia</w:t>
      </w:r>
      <w:r w:rsidRPr="003B60A9">
        <w:rPr>
          <w:szCs w:val="18"/>
        </w:rPr>
        <w:t xml:space="preserve"> bezpieczeństwa pracownikom oraz wykonywania pracy zgodnie z przepisami powszechnie obowiązującymi, w tym przepisami BHP</w:t>
      </w:r>
      <w:r>
        <w:rPr>
          <w:szCs w:val="18"/>
        </w:rPr>
        <w:t>.</w:t>
      </w:r>
    </w:p>
    <w:p w14:paraId="4BE1A038" w14:textId="77777777" w:rsidR="00835AE0" w:rsidRPr="00835AE0" w:rsidRDefault="00835AE0" w:rsidP="002221B4">
      <w:pPr>
        <w:pStyle w:val="Styl2"/>
        <w:widowControl/>
        <w:numPr>
          <w:ilvl w:val="0"/>
          <w:numId w:val="60"/>
        </w:numPr>
        <w:spacing w:after="0" w:line="240" w:lineRule="auto"/>
        <w:rPr>
          <w:szCs w:val="18"/>
        </w:rPr>
      </w:pPr>
      <w:r w:rsidRPr="00835AE0">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29CC51BF" w14:textId="1243B7E8" w:rsidR="00835AE0" w:rsidRDefault="00835AE0" w:rsidP="00835AE0">
      <w:pPr>
        <w:pStyle w:val="IIUstp"/>
        <w:numPr>
          <w:ilvl w:val="0"/>
          <w:numId w:val="0"/>
        </w:numPr>
        <w:ind w:left="360"/>
        <w:rPr>
          <w:sz w:val="18"/>
          <w:szCs w:val="18"/>
        </w:rPr>
      </w:pPr>
      <w:r>
        <w:rPr>
          <w:sz w:val="18"/>
          <w:szCs w:val="18"/>
        </w:rPr>
        <w:t xml:space="preserve">1) </w:t>
      </w:r>
      <w:r w:rsidRPr="00835AE0">
        <w:rPr>
          <w:sz w:val="18"/>
          <w:szCs w:val="18"/>
        </w:rPr>
        <w:t>ochrony Informacji sensytywnych,</w:t>
      </w:r>
    </w:p>
    <w:p w14:paraId="1E68D837" w14:textId="71E3E448" w:rsidR="00835AE0" w:rsidRPr="00835AE0" w:rsidRDefault="00835AE0" w:rsidP="00835AE0">
      <w:pPr>
        <w:pStyle w:val="IIUstp"/>
        <w:numPr>
          <w:ilvl w:val="0"/>
          <w:numId w:val="0"/>
        </w:numPr>
        <w:ind w:left="360"/>
        <w:rPr>
          <w:sz w:val="18"/>
          <w:szCs w:val="18"/>
        </w:rPr>
      </w:pPr>
      <w:r>
        <w:rPr>
          <w:sz w:val="18"/>
          <w:szCs w:val="18"/>
        </w:rPr>
        <w:t xml:space="preserve">2) </w:t>
      </w:r>
      <w:r w:rsidRPr="00835AE0">
        <w:rPr>
          <w:sz w:val="18"/>
          <w:szCs w:val="18"/>
        </w:rPr>
        <w:t>niedyskryminacyjnego i równego traktowania Użytkowników Systemu i Potencjalnych Użytkowników Systemu,</w:t>
      </w:r>
    </w:p>
    <w:p w14:paraId="373B88ED" w14:textId="77777777" w:rsidR="00835AE0" w:rsidRPr="00835AE0" w:rsidRDefault="00835AE0" w:rsidP="00835AE0">
      <w:pPr>
        <w:pStyle w:val="IIUstp"/>
        <w:numPr>
          <w:ilvl w:val="0"/>
          <w:numId w:val="0"/>
        </w:numPr>
        <w:ind w:left="360"/>
        <w:rPr>
          <w:sz w:val="18"/>
          <w:szCs w:val="18"/>
        </w:rPr>
      </w:pPr>
      <w:r w:rsidRPr="00835AE0">
        <w:rPr>
          <w:sz w:val="18"/>
          <w:szCs w:val="18"/>
        </w:rPr>
        <w:t>– w rozumieniu i na warunkach postanowień Programu Zgodności PGE Dystrybucja S.A., dostępnego na stronie https://pgedystrybucja.pl/o-spolce/dzialalnosc/program-zgodnosci .</w:t>
      </w:r>
    </w:p>
    <w:p w14:paraId="3B831F93" w14:textId="7FCF9E24" w:rsidR="00835AE0" w:rsidRPr="00835AE0" w:rsidRDefault="00835AE0" w:rsidP="00835AE0">
      <w:pPr>
        <w:pStyle w:val="IIUstp"/>
        <w:numPr>
          <w:ilvl w:val="0"/>
          <w:numId w:val="0"/>
        </w:numPr>
        <w:ind w:left="360"/>
        <w:rPr>
          <w:sz w:val="18"/>
          <w:szCs w:val="18"/>
        </w:rPr>
      </w:pPr>
      <w:r w:rsidRPr="00835AE0">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1A5A7A25" w14:textId="77777777" w:rsidR="009921ED" w:rsidRPr="008D6CA5" w:rsidRDefault="009921ED" w:rsidP="009921ED">
      <w:pPr>
        <w:pStyle w:val="IIUstp"/>
        <w:numPr>
          <w:ilvl w:val="0"/>
          <w:numId w:val="0"/>
        </w:numPr>
        <w:spacing w:after="0"/>
        <w:ind w:left="360"/>
        <w:contextualSpacing w:val="0"/>
        <w:rPr>
          <w:sz w:val="18"/>
          <w:szCs w:val="18"/>
        </w:rPr>
      </w:pPr>
    </w:p>
    <w:p w14:paraId="45223A9B" w14:textId="511F36E1" w:rsidR="004C23DB" w:rsidRPr="008D6CA5" w:rsidRDefault="004C23DB" w:rsidP="002221B4">
      <w:pPr>
        <w:pStyle w:val="IIIXPodtytu"/>
        <w:numPr>
          <w:ilvl w:val="0"/>
          <w:numId w:val="41"/>
        </w:numPr>
        <w:rPr>
          <w:sz w:val="18"/>
          <w:szCs w:val="18"/>
        </w:rPr>
      </w:pPr>
      <w:r w:rsidRPr="008D6CA5">
        <w:rPr>
          <w:sz w:val="18"/>
          <w:szCs w:val="18"/>
        </w:rPr>
        <w:t>Obowiązki Wykonawcy dla etapu realizacji robót budowlanych.</w:t>
      </w:r>
    </w:p>
    <w:p w14:paraId="3174006D" w14:textId="78E6D8F4" w:rsidR="00676538" w:rsidRPr="008D6CA5" w:rsidRDefault="00676538" w:rsidP="002221B4">
      <w:pPr>
        <w:pStyle w:val="Styl2"/>
        <w:widowControl/>
        <w:numPr>
          <w:ilvl w:val="0"/>
          <w:numId w:val="60"/>
        </w:numPr>
        <w:spacing w:after="0" w:line="240" w:lineRule="auto"/>
        <w:rPr>
          <w:szCs w:val="18"/>
        </w:rPr>
      </w:pPr>
      <w:r w:rsidRPr="008D6CA5">
        <w:rPr>
          <w:szCs w:val="18"/>
        </w:rPr>
        <w:t>Wykonawca jest zobowiązany</w:t>
      </w:r>
      <w:r w:rsidR="00A92DA6" w:rsidRPr="008D6CA5">
        <w:rPr>
          <w:szCs w:val="18"/>
        </w:rPr>
        <w:t xml:space="preserve"> do </w:t>
      </w:r>
      <w:r w:rsidRPr="008D6CA5">
        <w:rPr>
          <w:szCs w:val="18"/>
        </w:rPr>
        <w:t>wykonania prac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w </w:t>
      </w:r>
      <w:r w:rsidRPr="008D6CA5">
        <w:rPr>
          <w:szCs w:val="18"/>
        </w:rPr>
        <w:t>sposób zgodny</w:t>
      </w:r>
      <w:r w:rsidR="00A92DA6" w:rsidRPr="008D6CA5">
        <w:rPr>
          <w:szCs w:val="18"/>
        </w:rPr>
        <w:t xml:space="preserve"> z </w:t>
      </w:r>
      <w:r w:rsidRPr="008D6CA5">
        <w:rPr>
          <w:szCs w:val="18"/>
        </w:rPr>
        <w:t>Umową</w:t>
      </w:r>
      <w:r w:rsidR="009921ED">
        <w:rPr>
          <w:szCs w:val="18"/>
        </w:rPr>
        <w:t>,</w:t>
      </w:r>
      <w:r w:rsidR="00A92DA6" w:rsidRPr="008D6CA5">
        <w:rPr>
          <w:szCs w:val="18"/>
        </w:rPr>
        <w:t xml:space="preserve"> w </w:t>
      </w:r>
      <w:r w:rsidRPr="008D6CA5">
        <w:rPr>
          <w:szCs w:val="18"/>
        </w:rPr>
        <w:t>tym</w:t>
      </w:r>
      <w:r w:rsidR="00A92DA6" w:rsidRPr="008D6CA5">
        <w:rPr>
          <w:szCs w:val="18"/>
        </w:rPr>
        <w:t xml:space="preserve"> w </w:t>
      </w:r>
      <w:r w:rsidRPr="008D6CA5">
        <w:rPr>
          <w:szCs w:val="18"/>
        </w:rPr>
        <w:t>szczególności</w:t>
      </w:r>
      <w:r w:rsidR="00A92DA6" w:rsidRPr="008D6CA5">
        <w:rPr>
          <w:szCs w:val="18"/>
        </w:rPr>
        <w:t xml:space="preserve"> do </w:t>
      </w:r>
      <w:r w:rsidRPr="008D6CA5">
        <w:rPr>
          <w:szCs w:val="18"/>
        </w:rPr>
        <w:t>obowiązków Wykonawcy należy:</w:t>
      </w:r>
    </w:p>
    <w:p w14:paraId="4A411EA7" w14:textId="2812DF1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w:t>
      </w:r>
      <w:r w:rsidR="00A92DA6" w:rsidRPr="008D6CA5">
        <w:rPr>
          <w:szCs w:val="18"/>
        </w:rPr>
        <w:t xml:space="preserve"> z </w:t>
      </w:r>
      <w:r w:rsidRPr="008D6CA5">
        <w:rPr>
          <w:szCs w:val="18"/>
        </w:rPr>
        <w:t>należytą starannością, aktualnym poziomem wiedzy technicznej, przepisami prawa, warunkami pozwolenia</w:t>
      </w:r>
      <w:r w:rsidR="00A92DA6" w:rsidRPr="008D6CA5">
        <w:rPr>
          <w:szCs w:val="18"/>
        </w:rPr>
        <w:t xml:space="preserve"> na </w:t>
      </w:r>
      <w:r w:rsidRPr="008D6CA5">
        <w:rPr>
          <w:szCs w:val="18"/>
        </w:rPr>
        <w:t>budowę, wydanymi decyzjami administracyjnymi, postanowieniami</w:t>
      </w:r>
      <w:r w:rsidR="000657DE" w:rsidRPr="008D6CA5">
        <w:rPr>
          <w:szCs w:val="18"/>
        </w:rPr>
        <w:t>,</w:t>
      </w:r>
      <w:r w:rsidRPr="008D6CA5">
        <w:rPr>
          <w:szCs w:val="18"/>
        </w:rPr>
        <w:t xml:space="preserve"> zgłoszeniami, a także uzgodnieniami</w:t>
      </w:r>
      <w:r w:rsidR="00A92DA6" w:rsidRPr="008D6CA5">
        <w:rPr>
          <w:szCs w:val="18"/>
        </w:rPr>
        <w:t xml:space="preserve"> w </w:t>
      </w:r>
      <w:r w:rsidRPr="008D6CA5">
        <w:rPr>
          <w:szCs w:val="18"/>
        </w:rPr>
        <w:t>przedmiocie zamówienia, zgodnie</w:t>
      </w:r>
      <w:r w:rsidR="00A92DA6" w:rsidRPr="008D6CA5">
        <w:rPr>
          <w:szCs w:val="18"/>
        </w:rPr>
        <w:t xml:space="preserve"> z </w:t>
      </w:r>
      <w:r w:rsidRPr="008D6CA5">
        <w:rPr>
          <w:szCs w:val="18"/>
        </w:rPr>
        <w:t>dokumentacją projektową, pisemnymi instrukcjami, norma</w:t>
      </w:r>
      <w:r w:rsidR="009921ED">
        <w:rPr>
          <w:szCs w:val="18"/>
        </w:rPr>
        <w:t xml:space="preserve">mi, zaleceniami oraz wytycznymi </w:t>
      </w:r>
      <w:r w:rsidRPr="008D6CA5">
        <w:rPr>
          <w:szCs w:val="18"/>
        </w:rPr>
        <w:t>Zamawiającego,</w:t>
      </w:r>
    </w:p>
    <w:p w14:paraId="3F41CA54" w14:textId="6AE11FB4"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terminowo, zgodnie</w:t>
      </w:r>
      <w:r w:rsidR="00A92DA6" w:rsidRPr="008D6CA5">
        <w:rPr>
          <w:szCs w:val="18"/>
        </w:rPr>
        <w:t xml:space="preserve"> z </w:t>
      </w:r>
      <w:r w:rsidR="000657DE" w:rsidRPr="008D6CA5">
        <w:rPr>
          <w:szCs w:val="18"/>
        </w:rPr>
        <w:t xml:space="preserve">Harmonogramem </w:t>
      </w:r>
      <w:r w:rsidRPr="008D6CA5">
        <w:rPr>
          <w:szCs w:val="18"/>
        </w:rPr>
        <w:t>rzeczowo-finansowym</w:t>
      </w:r>
      <w:r w:rsidR="00A92DA6" w:rsidRPr="008D6CA5">
        <w:rPr>
          <w:szCs w:val="18"/>
        </w:rPr>
        <w:t xml:space="preserve"> i </w:t>
      </w:r>
      <w:r w:rsidRPr="008D6CA5">
        <w:rPr>
          <w:szCs w:val="18"/>
        </w:rPr>
        <w:t>OPZ</w:t>
      </w:r>
      <w:r w:rsidR="000657DE" w:rsidRPr="008D6CA5">
        <w:rPr>
          <w:szCs w:val="18"/>
        </w:rPr>
        <w:t>,</w:t>
      </w:r>
      <w:r w:rsidRPr="008D6CA5">
        <w:rPr>
          <w:szCs w:val="18"/>
        </w:rPr>
        <w:t xml:space="preserve"> a</w:t>
      </w:r>
      <w:r w:rsidR="00A92DA6" w:rsidRPr="008D6CA5">
        <w:rPr>
          <w:szCs w:val="18"/>
        </w:rPr>
        <w:t xml:space="preserve"> w </w:t>
      </w:r>
      <w:r w:rsidRPr="008D6CA5">
        <w:rPr>
          <w:szCs w:val="18"/>
        </w:rPr>
        <w:t xml:space="preserve">tym wymaganiami dotyczącymi organizacji pracy, </w:t>
      </w:r>
      <w:proofErr w:type="spellStart"/>
      <w:r w:rsidRPr="008D6CA5">
        <w:rPr>
          <w:szCs w:val="18"/>
        </w:rPr>
        <w:t>wyłączeń</w:t>
      </w:r>
      <w:proofErr w:type="spellEnd"/>
      <w:r w:rsidRPr="008D6CA5">
        <w:rPr>
          <w:szCs w:val="18"/>
        </w:rPr>
        <w:t xml:space="preserve"> sieci</w:t>
      </w:r>
      <w:r w:rsidR="00A92DA6" w:rsidRPr="008D6CA5">
        <w:rPr>
          <w:szCs w:val="18"/>
        </w:rPr>
        <w:t xml:space="preserve"> i </w:t>
      </w:r>
      <w:r w:rsidRPr="008D6CA5">
        <w:rPr>
          <w:szCs w:val="18"/>
        </w:rPr>
        <w:t>urządzeń, ograniczeń</w:t>
      </w:r>
      <w:r w:rsidR="00A92DA6" w:rsidRPr="008D6CA5">
        <w:rPr>
          <w:szCs w:val="18"/>
        </w:rPr>
        <w:t xml:space="preserve"> dla </w:t>
      </w:r>
      <w:r w:rsidRPr="008D6CA5">
        <w:rPr>
          <w:szCs w:val="18"/>
        </w:rPr>
        <w:t>odbiorców zasilanych</w:t>
      </w:r>
      <w:r w:rsidR="00A92DA6" w:rsidRPr="008D6CA5">
        <w:rPr>
          <w:szCs w:val="18"/>
        </w:rPr>
        <w:t xml:space="preserve"> z </w:t>
      </w:r>
      <w:r w:rsidRPr="008D6CA5">
        <w:rPr>
          <w:szCs w:val="18"/>
        </w:rPr>
        <w:t>sieci elektroenergetycznej powiązanej</w:t>
      </w:r>
      <w:r w:rsidR="00A92DA6" w:rsidRPr="008D6CA5">
        <w:rPr>
          <w:szCs w:val="18"/>
        </w:rPr>
        <w:t xml:space="preserve"> z </w:t>
      </w:r>
      <w:r w:rsidRPr="008D6CA5">
        <w:rPr>
          <w:szCs w:val="18"/>
        </w:rPr>
        <w:t xml:space="preserve">przedmiotem </w:t>
      </w:r>
      <w:r w:rsidR="00F11CB3" w:rsidRPr="008D6CA5">
        <w:rPr>
          <w:szCs w:val="18"/>
        </w:rPr>
        <w:t>Umow</w:t>
      </w:r>
      <w:r w:rsidRPr="008D6CA5">
        <w:rPr>
          <w:szCs w:val="18"/>
        </w:rPr>
        <w:t>y,</w:t>
      </w:r>
      <w:r w:rsidR="009921ED">
        <w:rPr>
          <w:szCs w:val="18"/>
        </w:rPr>
        <w:t xml:space="preserve"> </w:t>
      </w:r>
      <w:r w:rsidR="009921ED" w:rsidRPr="00C601BD">
        <w:rPr>
          <w:szCs w:val="18"/>
        </w:rPr>
        <w:t>zgodnie z zasadami i wymaganiami określonymi w Umowie, a w szczególności zgodnie z zapisami §</w:t>
      </w:r>
      <w:r w:rsidR="009921ED">
        <w:rPr>
          <w:szCs w:val="18"/>
        </w:rPr>
        <w:t xml:space="preserve"> </w:t>
      </w:r>
      <w:r w:rsidR="009921ED" w:rsidRPr="00C601BD">
        <w:rPr>
          <w:szCs w:val="18"/>
        </w:rPr>
        <w:t>1 i §</w:t>
      </w:r>
      <w:r w:rsidR="009921ED">
        <w:rPr>
          <w:szCs w:val="18"/>
        </w:rPr>
        <w:t xml:space="preserve"> </w:t>
      </w:r>
      <w:r w:rsidR="009921ED" w:rsidRPr="00C601BD">
        <w:rPr>
          <w:szCs w:val="18"/>
        </w:rPr>
        <w:t>2 Umowy oraz §</w:t>
      </w:r>
      <w:r w:rsidR="009921ED">
        <w:rPr>
          <w:szCs w:val="18"/>
        </w:rPr>
        <w:t xml:space="preserve"> </w:t>
      </w:r>
      <w:r w:rsidR="009921ED" w:rsidRPr="00C601BD">
        <w:rPr>
          <w:szCs w:val="18"/>
        </w:rPr>
        <w:t>1, §</w:t>
      </w:r>
      <w:r w:rsidR="009921ED">
        <w:rPr>
          <w:szCs w:val="18"/>
        </w:rPr>
        <w:t xml:space="preserve"> </w:t>
      </w:r>
      <w:r w:rsidR="009921ED" w:rsidRPr="00C601BD">
        <w:rPr>
          <w:szCs w:val="18"/>
        </w:rPr>
        <w:t>2 i §</w:t>
      </w:r>
      <w:r w:rsidR="009921ED">
        <w:rPr>
          <w:szCs w:val="18"/>
        </w:rPr>
        <w:t xml:space="preserve"> </w:t>
      </w:r>
      <w:r w:rsidR="009921ED" w:rsidRPr="00C601BD">
        <w:rPr>
          <w:szCs w:val="18"/>
        </w:rPr>
        <w:t>5 OWU</w:t>
      </w:r>
      <w:r w:rsidR="009921ED">
        <w:rPr>
          <w:szCs w:val="18"/>
        </w:rPr>
        <w:t>,</w:t>
      </w:r>
    </w:p>
    <w:p w14:paraId="59FBD44D" w14:textId="69B2D95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zgodnie</w:t>
      </w:r>
      <w:r w:rsidR="00A92DA6" w:rsidRPr="008D6CA5">
        <w:rPr>
          <w:szCs w:val="18"/>
        </w:rPr>
        <w:t xml:space="preserve"> z </w:t>
      </w:r>
      <w:r w:rsidRPr="008D6CA5">
        <w:rPr>
          <w:szCs w:val="18"/>
        </w:rPr>
        <w:t>przepisami bhp</w:t>
      </w:r>
      <w:r w:rsidR="00A92DA6" w:rsidRPr="008D6CA5">
        <w:rPr>
          <w:szCs w:val="18"/>
        </w:rPr>
        <w:t xml:space="preserve"> i </w:t>
      </w:r>
      <w:r w:rsidRPr="008D6CA5">
        <w:rPr>
          <w:szCs w:val="18"/>
        </w:rPr>
        <w:t>ppoż., zasadami wiedzy technicznej oraz zasadami obowiązującymi</w:t>
      </w:r>
      <w:r w:rsidR="00A92DA6" w:rsidRPr="008D6CA5">
        <w:rPr>
          <w:szCs w:val="18"/>
        </w:rPr>
        <w:t xml:space="preserve"> w </w:t>
      </w:r>
      <w:r w:rsidRPr="008D6CA5">
        <w:rPr>
          <w:szCs w:val="18"/>
        </w:rPr>
        <w:t>PGE Dystrybucja S.A.</w:t>
      </w:r>
      <w:r w:rsidR="000657DE" w:rsidRPr="008D6CA5">
        <w:rPr>
          <w:szCs w:val="18"/>
        </w:rPr>
        <w:t>,</w:t>
      </w:r>
      <w:r w:rsidRPr="008D6CA5">
        <w:rPr>
          <w:szCs w:val="18"/>
        </w:rPr>
        <w:t xml:space="preserve"> zawartymi</w:t>
      </w:r>
      <w:r w:rsidR="00A92DA6" w:rsidRPr="008D6CA5">
        <w:rPr>
          <w:szCs w:val="18"/>
        </w:rPr>
        <w:t xml:space="preserve"> w </w:t>
      </w:r>
      <w:r w:rsidRPr="008D6CA5">
        <w:rPr>
          <w:szCs w:val="18"/>
        </w:rPr>
        <w:t>szczególności</w:t>
      </w:r>
      <w:r w:rsidR="00A92DA6" w:rsidRPr="008D6CA5">
        <w:rPr>
          <w:szCs w:val="18"/>
        </w:rPr>
        <w:t xml:space="preserve"> w </w:t>
      </w:r>
      <w:r w:rsidRPr="008D6CA5">
        <w:rPr>
          <w:szCs w:val="18"/>
        </w:rPr>
        <w:t>„Instrukcji organizacji bezpiecznej pracy przy urządzeniach elektroenergetycznych</w:t>
      </w:r>
      <w:r w:rsidR="00A92DA6" w:rsidRPr="008D6CA5">
        <w:rPr>
          <w:szCs w:val="18"/>
        </w:rPr>
        <w:t xml:space="preserve"> w </w:t>
      </w:r>
      <w:r w:rsidRPr="008D6CA5">
        <w:rPr>
          <w:szCs w:val="18"/>
        </w:rPr>
        <w:t>PGE Dystrybucja S.A.”</w:t>
      </w:r>
      <w:r w:rsidR="00A92DA6" w:rsidRPr="008D6CA5">
        <w:rPr>
          <w:szCs w:val="18"/>
        </w:rPr>
        <w:t xml:space="preserve"> i </w:t>
      </w:r>
      <w:r w:rsidRPr="008D6CA5">
        <w:rPr>
          <w:szCs w:val="18"/>
        </w:rPr>
        <w:t>„Wytycznych</w:t>
      </w:r>
      <w:r w:rsidR="00A92DA6" w:rsidRPr="008D6CA5">
        <w:rPr>
          <w:szCs w:val="18"/>
        </w:rPr>
        <w:t xml:space="preserve"> do </w:t>
      </w:r>
      <w:r w:rsidRPr="008D6CA5">
        <w:rPr>
          <w:szCs w:val="18"/>
        </w:rPr>
        <w:t>budowy systemów elektroenergetycznych</w:t>
      </w:r>
      <w:r w:rsidR="00A92DA6" w:rsidRPr="008D6CA5">
        <w:rPr>
          <w:szCs w:val="18"/>
        </w:rPr>
        <w:t xml:space="preserve"> w </w:t>
      </w:r>
      <w:r w:rsidRPr="008D6CA5">
        <w:rPr>
          <w:szCs w:val="18"/>
        </w:rPr>
        <w:t>PGE Dystrybucja S.A.”,</w:t>
      </w:r>
    </w:p>
    <w:p w14:paraId="2D0C7B5F" w14:textId="372A2DC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 ze szczegółowo określonymi warunkami dopuszczenia</w:t>
      </w:r>
      <w:r w:rsidR="00A92DA6" w:rsidRPr="008D6CA5">
        <w:rPr>
          <w:szCs w:val="18"/>
        </w:rPr>
        <w:t xml:space="preserve"> do </w:t>
      </w:r>
      <w:r w:rsidRPr="008D6CA5">
        <w:rPr>
          <w:szCs w:val="18"/>
        </w:rPr>
        <w:t>prac</w:t>
      </w:r>
      <w:r w:rsidR="00A92DA6" w:rsidRPr="008D6CA5">
        <w:rPr>
          <w:szCs w:val="18"/>
        </w:rPr>
        <w:t xml:space="preserve"> na </w:t>
      </w:r>
      <w:r w:rsidRPr="008D6CA5">
        <w:rPr>
          <w:szCs w:val="18"/>
        </w:rPr>
        <w:t>czynnej sieci</w:t>
      </w:r>
      <w:r w:rsidR="00A92DA6" w:rsidRPr="008D6CA5">
        <w:rPr>
          <w:szCs w:val="18"/>
        </w:rPr>
        <w:t xml:space="preserve"> i </w:t>
      </w:r>
      <w:r w:rsidRPr="008D6CA5">
        <w:rPr>
          <w:szCs w:val="18"/>
        </w:rPr>
        <w:t xml:space="preserve">urządzeniach elektroenergetycznych </w:t>
      </w:r>
      <w:r w:rsidR="0099561C" w:rsidRPr="008D6CA5">
        <w:rPr>
          <w:szCs w:val="18"/>
        </w:rPr>
        <w:t>Zamawiając</w:t>
      </w:r>
      <w:r w:rsidR="000657DE" w:rsidRPr="008D6CA5">
        <w:rPr>
          <w:szCs w:val="18"/>
        </w:rPr>
        <w:t>ego</w:t>
      </w:r>
      <w:r w:rsidRPr="008D6CA5">
        <w:rPr>
          <w:szCs w:val="18"/>
        </w:rPr>
        <w:t xml:space="preserve"> przy </w:t>
      </w:r>
      <w:proofErr w:type="spellStart"/>
      <w:r w:rsidRPr="008D6CA5">
        <w:rPr>
          <w:szCs w:val="18"/>
        </w:rPr>
        <w:t>wyłączeniach</w:t>
      </w:r>
      <w:proofErr w:type="spellEnd"/>
      <w:r w:rsidR="00A92DA6" w:rsidRPr="008D6CA5">
        <w:rPr>
          <w:szCs w:val="18"/>
        </w:rPr>
        <w:t xml:space="preserve"> i </w:t>
      </w:r>
      <w:r w:rsidRPr="008D6CA5">
        <w:rPr>
          <w:szCs w:val="18"/>
        </w:rPr>
        <w:t>organizacji miejsca pracy zapewnianych przez służby Zamawiającego</w:t>
      </w:r>
      <w:r w:rsidR="000657DE" w:rsidRPr="008D6CA5">
        <w:rPr>
          <w:szCs w:val="18"/>
        </w:rPr>
        <w:t>,</w:t>
      </w:r>
      <w:r w:rsidR="00A92DA6" w:rsidRPr="008D6CA5">
        <w:rPr>
          <w:szCs w:val="18"/>
        </w:rPr>
        <w:t xml:space="preserve"> w </w:t>
      </w:r>
      <w:r w:rsidRPr="008D6CA5">
        <w:rPr>
          <w:szCs w:val="18"/>
        </w:rPr>
        <w:t>uzgodnionych terminach</w:t>
      </w:r>
      <w:r w:rsidR="000522E2">
        <w:rPr>
          <w:szCs w:val="18"/>
        </w:rPr>
        <w:t>,</w:t>
      </w:r>
      <w:r w:rsidR="00A92DA6" w:rsidRPr="008D6CA5">
        <w:rPr>
          <w:szCs w:val="18"/>
        </w:rPr>
        <w:t xml:space="preserve"> z </w:t>
      </w:r>
      <w:r w:rsidRPr="008D6CA5">
        <w:rPr>
          <w:szCs w:val="18"/>
        </w:rPr>
        <w:t xml:space="preserve">zachowaniem wymagań OPZ, </w:t>
      </w:r>
    </w:p>
    <w:p w14:paraId="52E5A67B" w14:textId="27B161D7"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w:t>
      </w:r>
      <w:r w:rsidR="00A92DA6" w:rsidRPr="008D6CA5">
        <w:rPr>
          <w:szCs w:val="18"/>
        </w:rPr>
        <w:t xml:space="preserve"> z </w:t>
      </w:r>
      <w:r w:rsidRPr="008D6CA5">
        <w:rPr>
          <w:szCs w:val="18"/>
        </w:rPr>
        <w:t>zasadami</w:t>
      </w:r>
      <w:r w:rsidR="00A92DA6" w:rsidRPr="008D6CA5">
        <w:rPr>
          <w:szCs w:val="18"/>
        </w:rPr>
        <w:t xml:space="preserve"> i </w:t>
      </w:r>
      <w:r w:rsidRPr="008D6CA5">
        <w:rPr>
          <w:szCs w:val="18"/>
        </w:rPr>
        <w:t xml:space="preserve">warunkami organizacji przez Wykonawcę </w:t>
      </w:r>
      <w:proofErr w:type="spellStart"/>
      <w:r w:rsidRPr="008D6CA5">
        <w:rPr>
          <w:szCs w:val="18"/>
        </w:rPr>
        <w:t>samodopuszczeń</w:t>
      </w:r>
      <w:proofErr w:type="spellEnd"/>
      <w:r w:rsidR="00A92DA6" w:rsidRPr="008D6CA5">
        <w:rPr>
          <w:szCs w:val="18"/>
        </w:rPr>
        <w:t xml:space="preserve"> do </w:t>
      </w:r>
      <w:r w:rsidRPr="008D6CA5">
        <w:rPr>
          <w:szCs w:val="18"/>
        </w:rPr>
        <w:t xml:space="preserve">urządzeń </w:t>
      </w:r>
      <w:r w:rsidR="000657DE" w:rsidRPr="008D6CA5">
        <w:rPr>
          <w:szCs w:val="18"/>
        </w:rPr>
        <w:t>Zamawiającego</w:t>
      </w:r>
      <w:r w:rsidR="00A92DA6" w:rsidRPr="008D6CA5">
        <w:rPr>
          <w:szCs w:val="18"/>
        </w:rPr>
        <w:t xml:space="preserve"> w </w:t>
      </w:r>
      <w:r w:rsidRPr="008D6CA5">
        <w:rPr>
          <w:szCs w:val="18"/>
        </w:rPr>
        <w:t>przypadkach określonych</w:t>
      </w:r>
      <w:r w:rsidR="00A92DA6" w:rsidRPr="008D6CA5">
        <w:rPr>
          <w:szCs w:val="18"/>
        </w:rPr>
        <w:t xml:space="preserve"> w </w:t>
      </w:r>
      <w:r w:rsidRPr="008D6CA5">
        <w:rPr>
          <w:szCs w:val="18"/>
        </w:rPr>
        <w:t>OPZ,</w:t>
      </w:r>
    </w:p>
    <w:p w14:paraId="4F3094A6" w14:textId="25775E65"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koordynacja prac realizowanych przez pracowników</w:t>
      </w:r>
      <w:r w:rsidR="00A92DA6" w:rsidRPr="008D6CA5">
        <w:rPr>
          <w:szCs w:val="18"/>
        </w:rPr>
        <w:t xml:space="preserve"> lub </w:t>
      </w:r>
      <w:r w:rsidR="009921ED">
        <w:rPr>
          <w:szCs w:val="18"/>
        </w:rPr>
        <w:t>P</w:t>
      </w:r>
      <w:r w:rsidRPr="008D6CA5">
        <w:rPr>
          <w:szCs w:val="18"/>
        </w:rPr>
        <w:t>odwykonawców Wykonawcy</w:t>
      </w:r>
      <w:r w:rsidR="000657DE" w:rsidRPr="008D6CA5">
        <w:rPr>
          <w:szCs w:val="18"/>
        </w:rPr>
        <w:t>,</w:t>
      </w:r>
      <w:r w:rsidRPr="008D6CA5">
        <w:rPr>
          <w:szCs w:val="18"/>
        </w:rPr>
        <w:t xml:space="preserve"> jeżeli zostali ustanowieni,</w:t>
      </w:r>
    </w:p>
    <w:p w14:paraId="15C38796" w14:textId="3E1A414D"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w:t>
      </w:r>
      <w:r w:rsidR="00A92DA6" w:rsidRPr="008D6CA5">
        <w:rPr>
          <w:szCs w:val="18"/>
        </w:rPr>
        <w:t xml:space="preserve"> do </w:t>
      </w:r>
      <w:r w:rsidRPr="008D6CA5">
        <w:rPr>
          <w:szCs w:val="18"/>
        </w:rPr>
        <w:t xml:space="preserve">dokonania odbioru przez Zamawiającego oraz pisemne zgłoszenie </w:t>
      </w:r>
      <w:r w:rsidR="00F11CB3" w:rsidRPr="008D6CA5">
        <w:rPr>
          <w:szCs w:val="18"/>
        </w:rPr>
        <w:t>przedmiotu Umow</w:t>
      </w:r>
      <w:r w:rsidRPr="008D6CA5">
        <w:rPr>
          <w:szCs w:val="18"/>
        </w:rPr>
        <w:t>y</w:t>
      </w:r>
      <w:r w:rsidR="00A92DA6" w:rsidRPr="008D6CA5">
        <w:rPr>
          <w:szCs w:val="18"/>
        </w:rPr>
        <w:t xml:space="preserve"> do </w:t>
      </w:r>
      <w:r w:rsidRPr="008D6CA5">
        <w:rPr>
          <w:szCs w:val="18"/>
        </w:rPr>
        <w:t>odbioru</w:t>
      </w:r>
      <w:r w:rsidR="00A92DA6" w:rsidRPr="008D6CA5">
        <w:rPr>
          <w:szCs w:val="18"/>
        </w:rPr>
        <w:t xml:space="preserve"> i </w:t>
      </w:r>
      <w:r w:rsidRPr="008D6CA5">
        <w:rPr>
          <w:szCs w:val="18"/>
        </w:rPr>
        <w:t xml:space="preserve">przekazanie Zamawiającemu wymaganej dokumentacji potwierdzającej wykonanie </w:t>
      </w:r>
      <w:r w:rsidR="00F11CB3" w:rsidRPr="008D6CA5">
        <w:rPr>
          <w:szCs w:val="18"/>
        </w:rPr>
        <w:t>przedmiotu Umow</w:t>
      </w:r>
      <w:r w:rsidRPr="008D6CA5">
        <w:rPr>
          <w:szCs w:val="18"/>
        </w:rPr>
        <w:t>y – zgodnie</w:t>
      </w:r>
      <w:r w:rsidR="00A92DA6" w:rsidRPr="008D6CA5">
        <w:rPr>
          <w:szCs w:val="18"/>
        </w:rPr>
        <w:t xml:space="preserve"> z </w:t>
      </w:r>
      <w:r w:rsidRPr="008D6CA5">
        <w:rPr>
          <w:szCs w:val="18"/>
        </w:rPr>
        <w:t>wymogami Umowy,</w:t>
      </w:r>
    </w:p>
    <w:p w14:paraId="093552D2" w14:textId="60BB2D3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posługiwanie się przy realizacji Umowy wyłącznie osobami posiadającym</w:t>
      </w:r>
      <w:r w:rsidR="0045015D" w:rsidRPr="008D6CA5">
        <w:rPr>
          <w:szCs w:val="18"/>
        </w:rPr>
        <w:t>i</w:t>
      </w:r>
      <w:r w:rsidRPr="008D6CA5">
        <w:rPr>
          <w:szCs w:val="18"/>
        </w:rPr>
        <w:t xml:space="preserve"> wymagane umiejętności, kwalifikacje</w:t>
      </w:r>
      <w:r w:rsidR="00A92DA6" w:rsidRPr="008D6CA5">
        <w:rPr>
          <w:szCs w:val="18"/>
        </w:rPr>
        <w:t xml:space="preserve"> i </w:t>
      </w:r>
      <w:r w:rsidRPr="008D6CA5">
        <w:rPr>
          <w:szCs w:val="18"/>
        </w:rPr>
        <w:t>doświadczenie, potwierdzone wymaganymi przez Zamawiającego certyfikatami, uprawnieniami, poświadczeniami</w:t>
      </w:r>
      <w:r w:rsidR="00A92DA6" w:rsidRPr="008D6CA5">
        <w:rPr>
          <w:szCs w:val="18"/>
        </w:rPr>
        <w:t xml:space="preserve"> lub </w:t>
      </w:r>
      <w:r w:rsidRPr="008D6CA5">
        <w:rPr>
          <w:szCs w:val="18"/>
        </w:rPr>
        <w:t xml:space="preserve">innymi dokumentami, </w:t>
      </w:r>
    </w:p>
    <w:p w14:paraId="5DB70726" w14:textId="5BAD7202" w:rsidR="00676538" w:rsidRPr="008D6CA5" w:rsidRDefault="00676538" w:rsidP="002221B4">
      <w:pPr>
        <w:pStyle w:val="Styl2"/>
        <w:widowControl/>
        <w:numPr>
          <w:ilvl w:val="1"/>
          <w:numId w:val="17"/>
        </w:numPr>
        <w:spacing w:after="0" w:line="240" w:lineRule="auto"/>
        <w:ind w:left="426" w:hanging="284"/>
        <w:contextualSpacing w:val="0"/>
        <w:rPr>
          <w:rFonts w:eastAsia="SimSun"/>
          <w:snapToGrid w:val="0"/>
          <w:szCs w:val="18"/>
        </w:rPr>
      </w:pPr>
      <w:r w:rsidRPr="008D6CA5">
        <w:rPr>
          <w:szCs w:val="18"/>
        </w:rPr>
        <w:t>pełna realizacja wszystkich zobowiązań umownych,</w:t>
      </w:r>
      <w:r w:rsidR="00A92DA6" w:rsidRPr="008D6CA5">
        <w:rPr>
          <w:szCs w:val="18"/>
        </w:rPr>
        <w:t xml:space="preserve"> w </w:t>
      </w:r>
      <w:r w:rsidRPr="008D6CA5">
        <w:rPr>
          <w:szCs w:val="18"/>
        </w:rPr>
        <w:t>tym</w:t>
      </w:r>
      <w:r w:rsidR="00A92DA6" w:rsidRPr="008D6CA5">
        <w:rPr>
          <w:szCs w:val="18"/>
        </w:rPr>
        <w:t xml:space="preserve"> w </w:t>
      </w:r>
      <w:r w:rsidRPr="008D6CA5">
        <w:rPr>
          <w:szCs w:val="18"/>
        </w:rPr>
        <w:t>zakresie obsługi reklamacji</w:t>
      </w:r>
      <w:r w:rsidR="00A92DA6" w:rsidRPr="008D6CA5">
        <w:rPr>
          <w:szCs w:val="18"/>
        </w:rPr>
        <w:t xml:space="preserve"> i </w:t>
      </w:r>
      <w:r w:rsidRPr="008D6CA5">
        <w:rPr>
          <w:szCs w:val="18"/>
        </w:rPr>
        <w:t>usług gwarancyjnych, wymogów Klauzuli Poufności oraz obowiązków związanych</w:t>
      </w:r>
      <w:r w:rsidR="00A92DA6" w:rsidRPr="008D6CA5">
        <w:rPr>
          <w:szCs w:val="18"/>
        </w:rPr>
        <w:t xml:space="preserve"> z </w:t>
      </w:r>
      <w:r w:rsidRPr="008D6CA5">
        <w:rPr>
          <w:szCs w:val="18"/>
        </w:rPr>
        <w:t>ochroną danych osobowych.</w:t>
      </w:r>
    </w:p>
    <w:p w14:paraId="519A13DF" w14:textId="27871589" w:rsidR="00676538" w:rsidRPr="008D6CA5" w:rsidRDefault="00676538" w:rsidP="0080720D">
      <w:pPr>
        <w:pStyle w:val="Styl2"/>
        <w:widowControl/>
        <w:numPr>
          <w:ilvl w:val="0"/>
          <w:numId w:val="0"/>
        </w:numPr>
        <w:spacing w:after="0" w:line="240" w:lineRule="auto"/>
        <w:ind w:left="284" w:hanging="354"/>
        <w:contextualSpacing w:val="0"/>
        <w:rPr>
          <w:szCs w:val="18"/>
        </w:rPr>
      </w:pPr>
      <w:r w:rsidRPr="008D6CA5">
        <w:rPr>
          <w:szCs w:val="18"/>
        </w:rPr>
        <w:t>1</w:t>
      </w:r>
      <w:r w:rsidR="00835AE0">
        <w:rPr>
          <w:szCs w:val="18"/>
        </w:rPr>
        <w:t>2</w:t>
      </w:r>
      <w:r w:rsidRPr="008D6CA5">
        <w:rPr>
          <w:szCs w:val="18"/>
        </w:rPr>
        <w:t>a.</w:t>
      </w:r>
      <w:r w:rsidRPr="008D6CA5">
        <w:rPr>
          <w:szCs w:val="18"/>
        </w:rPr>
        <w:tab/>
        <w:t>Powiadomienie</w:t>
      </w:r>
      <w:r w:rsidR="009921ED">
        <w:rPr>
          <w:szCs w:val="18"/>
        </w:rPr>
        <w:t>,</w:t>
      </w:r>
      <w:r w:rsidRPr="008D6CA5">
        <w:rPr>
          <w:szCs w:val="18"/>
        </w:rPr>
        <w:t xml:space="preserve"> przed przystąpieniem</w:t>
      </w:r>
      <w:r w:rsidR="00A92DA6" w:rsidRPr="008D6CA5">
        <w:rPr>
          <w:szCs w:val="18"/>
        </w:rPr>
        <w:t xml:space="preserve"> do </w:t>
      </w:r>
      <w:r w:rsidRPr="008D6CA5">
        <w:rPr>
          <w:szCs w:val="18"/>
        </w:rPr>
        <w:t>robót</w:t>
      </w:r>
      <w:r w:rsidR="009921ED">
        <w:rPr>
          <w:szCs w:val="18"/>
        </w:rPr>
        <w:t>,</w:t>
      </w:r>
      <w:r w:rsidRPr="008D6CA5">
        <w:rPr>
          <w:szCs w:val="18"/>
        </w:rPr>
        <w:t xml:space="preserve"> użytkowników, właścicieli działek</w:t>
      </w:r>
      <w:r w:rsidR="00A92DA6" w:rsidRPr="008D6CA5">
        <w:rPr>
          <w:szCs w:val="18"/>
        </w:rPr>
        <w:t xml:space="preserve"> i </w:t>
      </w:r>
      <w:r w:rsidRPr="008D6CA5">
        <w:rPr>
          <w:szCs w:val="18"/>
        </w:rPr>
        <w:t>użytkowników innych urządzeń</w:t>
      </w:r>
      <w:r w:rsidR="00A92DA6" w:rsidRPr="008D6CA5">
        <w:rPr>
          <w:szCs w:val="18"/>
        </w:rPr>
        <w:t xml:space="preserve"> o </w:t>
      </w:r>
      <w:r w:rsidRPr="008D6CA5">
        <w:rPr>
          <w:szCs w:val="18"/>
        </w:rPr>
        <w:t>terminie</w:t>
      </w:r>
      <w:r w:rsidR="00A92DA6" w:rsidRPr="008D6CA5">
        <w:rPr>
          <w:szCs w:val="18"/>
        </w:rPr>
        <w:t xml:space="preserve"> i </w:t>
      </w:r>
      <w:r w:rsidRPr="008D6CA5">
        <w:rPr>
          <w:szCs w:val="18"/>
        </w:rPr>
        <w:t>sposobie wykonania planowanych prac.</w:t>
      </w:r>
    </w:p>
    <w:p w14:paraId="1EF92E67" w14:textId="07CB171A" w:rsidR="00676538" w:rsidRPr="008D6CA5" w:rsidRDefault="00676538" w:rsidP="002221B4">
      <w:pPr>
        <w:pStyle w:val="Styl2"/>
        <w:widowControl/>
        <w:numPr>
          <w:ilvl w:val="0"/>
          <w:numId w:val="60"/>
        </w:numPr>
        <w:spacing w:after="0" w:line="240" w:lineRule="auto"/>
        <w:rPr>
          <w:szCs w:val="18"/>
        </w:rPr>
      </w:pPr>
      <w:r w:rsidRPr="008D6CA5">
        <w:rPr>
          <w:szCs w:val="18"/>
        </w:rPr>
        <w:t>Zapewnienie objęcia funkcji kierownika budowy</w:t>
      </w:r>
      <w:r w:rsidR="00A92DA6" w:rsidRPr="008D6CA5">
        <w:rPr>
          <w:szCs w:val="18"/>
        </w:rPr>
        <w:t xml:space="preserve"> i </w:t>
      </w:r>
      <w:r w:rsidRPr="008D6CA5">
        <w:rPr>
          <w:szCs w:val="18"/>
        </w:rPr>
        <w:t>ewentualnie kierowników robót branżowych przez osoby</w:t>
      </w:r>
      <w:r w:rsidR="00A92DA6" w:rsidRPr="008D6CA5">
        <w:rPr>
          <w:szCs w:val="18"/>
        </w:rPr>
        <w:t xml:space="preserve"> o </w:t>
      </w:r>
      <w:r w:rsidRPr="008D6CA5">
        <w:rPr>
          <w:szCs w:val="18"/>
        </w:rPr>
        <w:t>odpowiedniej wiedzy, doświadczeniu zawodowym</w:t>
      </w:r>
      <w:r w:rsidR="00A92DA6" w:rsidRPr="008D6CA5">
        <w:rPr>
          <w:szCs w:val="18"/>
        </w:rPr>
        <w:t xml:space="preserve"> i </w:t>
      </w:r>
      <w:r w:rsidRPr="008D6CA5">
        <w:rPr>
          <w:szCs w:val="18"/>
        </w:rPr>
        <w:t>uprawnieniach oraz dostarczenie</w:t>
      </w:r>
      <w:r w:rsidR="000657DE" w:rsidRPr="008D6CA5">
        <w:rPr>
          <w:szCs w:val="18"/>
        </w:rPr>
        <w:t>,</w:t>
      </w:r>
      <w:r w:rsidR="00A92DA6" w:rsidRPr="008D6CA5">
        <w:rPr>
          <w:szCs w:val="18"/>
        </w:rPr>
        <w:t xml:space="preserve"> z </w:t>
      </w:r>
      <w:r w:rsidRPr="008D6CA5">
        <w:rPr>
          <w:szCs w:val="18"/>
        </w:rPr>
        <w:t>odpowiednim wyprzedzeniem</w:t>
      </w:r>
      <w:r w:rsidR="000657DE" w:rsidRPr="008D6CA5">
        <w:rPr>
          <w:szCs w:val="18"/>
        </w:rPr>
        <w:t>,</w:t>
      </w:r>
      <w:r w:rsidRPr="008D6CA5">
        <w:rPr>
          <w:szCs w:val="18"/>
        </w:rPr>
        <w:t xml:space="preserve"> Zamawiającemu stosownych oświadczeń</w:t>
      </w:r>
      <w:r w:rsidR="00A92DA6" w:rsidRPr="008D6CA5">
        <w:rPr>
          <w:szCs w:val="18"/>
        </w:rPr>
        <w:t xml:space="preserve"> i </w:t>
      </w:r>
      <w:r w:rsidRPr="008D6CA5">
        <w:rPr>
          <w:szCs w:val="18"/>
        </w:rPr>
        <w:t>dokumentów niezbędnych</w:t>
      </w:r>
      <w:r w:rsidR="00A92DA6" w:rsidRPr="008D6CA5">
        <w:rPr>
          <w:szCs w:val="18"/>
        </w:rPr>
        <w:t xml:space="preserve"> do </w:t>
      </w:r>
      <w:r w:rsidRPr="008D6CA5">
        <w:rPr>
          <w:szCs w:val="18"/>
        </w:rPr>
        <w:t>ustanowienia wspomnianych osób funkcyjnych</w:t>
      </w:r>
      <w:r w:rsidR="00A92DA6" w:rsidRPr="008D6CA5">
        <w:rPr>
          <w:szCs w:val="18"/>
        </w:rPr>
        <w:t xml:space="preserve"> dla </w:t>
      </w:r>
      <w:r w:rsidRPr="008D6CA5">
        <w:rPr>
          <w:szCs w:val="18"/>
        </w:rPr>
        <w:t xml:space="preserve">realizacji </w:t>
      </w:r>
      <w:r w:rsidR="00F11CB3" w:rsidRPr="008D6CA5">
        <w:rPr>
          <w:szCs w:val="18"/>
        </w:rPr>
        <w:t>przedmiotu Umow</w:t>
      </w:r>
      <w:r w:rsidRPr="008D6CA5">
        <w:rPr>
          <w:szCs w:val="18"/>
        </w:rPr>
        <w:t>y.</w:t>
      </w:r>
    </w:p>
    <w:p w14:paraId="5875D778" w14:textId="0E3777F5" w:rsidR="00676538" w:rsidRPr="008D6CA5" w:rsidRDefault="00676538" w:rsidP="002221B4">
      <w:pPr>
        <w:pStyle w:val="Styl2"/>
        <w:widowControl/>
        <w:numPr>
          <w:ilvl w:val="0"/>
          <w:numId w:val="60"/>
        </w:numPr>
        <w:spacing w:after="0" w:line="240" w:lineRule="auto"/>
        <w:rPr>
          <w:szCs w:val="18"/>
        </w:rPr>
      </w:pPr>
      <w:r w:rsidRPr="008D6CA5">
        <w:rPr>
          <w:szCs w:val="18"/>
        </w:rPr>
        <w:t>Zapewnienie</w:t>
      </w:r>
      <w:r w:rsidR="009921ED">
        <w:rPr>
          <w:szCs w:val="18"/>
        </w:rPr>
        <w:t>,</w:t>
      </w:r>
      <w:r w:rsidR="00A92DA6" w:rsidRPr="008D6CA5">
        <w:rPr>
          <w:szCs w:val="18"/>
        </w:rPr>
        <w:t xml:space="preserve"> w </w:t>
      </w:r>
      <w:r w:rsidRPr="008D6CA5">
        <w:rPr>
          <w:szCs w:val="18"/>
        </w:rPr>
        <w:t>wymaganych przepisami przypadkach</w:t>
      </w:r>
      <w:r w:rsidR="009921ED">
        <w:rPr>
          <w:szCs w:val="18"/>
        </w:rPr>
        <w:t>,</w:t>
      </w:r>
      <w:r w:rsidRPr="008D6CA5">
        <w:rPr>
          <w:szCs w:val="18"/>
        </w:rPr>
        <w:t xml:space="preserve"> sporządzenia planu bezpieczeństwa</w:t>
      </w:r>
      <w:r w:rsidR="00A92DA6" w:rsidRPr="008D6CA5">
        <w:rPr>
          <w:szCs w:val="18"/>
        </w:rPr>
        <w:t xml:space="preserve"> i </w:t>
      </w:r>
      <w:r w:rsidRPr="008D6CA5">
        <w:rPr>
          <w:szCs w:val="18"/>
        </w:rPr>
        <w:t xml:space="preserve">ochrony zdrowia (plan </w:t>
      </w:r>
      <w:proofErr w:type="spellStart"/>
      <w:r w:rsidRPr="008D6CA5">
        <w:rPr>
          <w:szCs w:val="18"/>
        </w:rPr>
        <w:t>BiOZ</w:t>
      </w:r>
      <w:proofErr w:type="spellEnd"/>
      <w:r w:rsidRPr="008D6CA5">
        <w:rPr>
          <w:szCs w:val="18"/>
        </w:rPr>
        <w:t>)</w:t>
      </w:r>
      <w:r w:rsidR="00A92DA6" w:rsidRPr="008D6CA5">
        <w:rPr>
          <w:szCs w:val="18"/>
        </w:rPr>
        <w:t xml:space="preserve"> na </w:t>
      </w:r>
      <w:r w:rsidRPr="008D6CA5">
        <w:rPr>
          <w:szCs w:val="18"/>
        </w:rPr>
        <w:t xml:space="preserve">podstawie </w:t>
      </w:r>
      <w:r w:rsidRPr="00E11093">
        <w:rPr>
          <w:szCs w:val="18"/>
        </w:rPr>
        <w:t>informacji projektanta</w:t>
      </w:r>
      <w:r w:rsidRPr="008D6CA5">
        <w:rPr>
          <w:szCs w:val="18"/>
        </w:rPr>
        <w:t xml:space="preserve"> przy uwzględnieniu specyfiki robót wynikających</w:t>
      </w:r>
      <w:r w:rsidR="00A92DA6" w:rsidRPr="008D6CA5">
        <w:rPr>
          <w:szCs w:val="18"/>
        </w:rPr>
        <w:t xml:space="preserve"> z </w:t>
      </w:r>
      <w:r w:rsidR="00F11CB3" w:rsidRPr="008D6CA5">
        <w:rPr>
          <w:szCs w:val="18"/>
        </w:rPr>
        <w:t>przedmiotu Umow</w:t>
      </w:r>
      <w:r w:rsidRPr="008D6CA5">
        <w:rPr>
          <w:szCs w:val="18"/>
        </w:rPr>
        <w:t>y.</w:t>
      </w:r>
    </w:p>
    <w:p w14:paraId="3BD7FD52" w14:textId="7300E788" w:rsidR="00676538" w:rsidRPr="008D6CA5" w:rsidRDefault="00676538" w:rsidP="002221B4">
      <w:pPr>
        <w:pStyle w:val="Styl2"/>
        <w:widowControl/>
        <w:numPr>
          <w:ilvl w:val="0"/>
          <w:numId w:val="60"/>
        </w:numPr>
        <w:spacing w:after="0" w:line="240" w:lineRule="auto"/>
        <w:rPr>
          <w:szCs w:val="18"/>
        </w:rPr>
      </w:pPr>
      <w:r w:rsidRPr="008D6CA5">
        <w:rPr>
          <w:szCs w:val="18"/>
        </w:rPr>
        <w:t>Dokonanie</w:t>
      </w:r>
      <w:r w:rsidR="00A92DA6" w:rsidRPr="008D6CA5">
        <w:rPr>
          <w:szCs w:val="18"/>
        </w:rPr>
        <w:t xml:space="preserve"> w </w:t>
      </w:r>
      <w:r w:rsidRPr="008D6CA5">
        <w:rPr>
          <w:szCs w:val="18"/>
        </w:rPr>
        <w:t xml:space="preserve">terminie </w:t>
      </w:r>
      <w:r w:rsidR="00C47352" w:rsidRPr="008D6CA5">
        <w:rPr>
          <w:szCs w:val="18"/>
        </w:rPr>
        <w:t xml:space="preserve">10 </w:t>
      </w:r>
      <w:r w:rsidRPr="008D6CA5">
        <w:rPr>
          <w:szCs w:val="18"/>
        </w:rPr>
        <w:t>dni</w:t>
      </w:r>
      <w:r w:rsidR="00A92DA6" w:rsidRPr="008D6CA5">
        <w:rPr>
          <w:szCs w:val="18"/>
        </w:rPr>
        <w:t xml:space="preserve"> od </w:t>
      </w:r>
      <w:r w:rsidRPr="008D6CA5">
        <w:rPr>
          <w:szCs w:val="18"/>
        </w:rPr>
        <w:t>momentu zawarcia Umowy zgłoszenia</w:t>
      </w:r>
      <w:r w:rsidR="00A92DA6" w:rsidRPr="008D6CA5">
        <w:rPr>
          <w:szCs w:val="18"/>
        </w:rPr>
        <w:t xml:space="preserve"> i </w:t>
      </w:r>
      <w:r w:rsidRPr="008D6CA5">
        <w:rPr>
          <w:szCs w:val="18"/>
        </w:rPr>
        <w:t xml:space="preserve">uzgodnienia harmonogramu planowanych </w:t>
      </w:r>
      <w:proofErr w:type="spellStart"/>
      <w:r w:rsidRPr="008D6CA5">
        <w:rPr>
          <w:szCs w:val="18"/>
        </w:rPr>
        <w:t>wyłączeń</w:t>
      </w:r>
      <w:proofErr w:type="spellEnd"/>
      <w:r w:rsidR="000657DE" w:rsidRPr="008D6CA5">
        <w:rPr>
          <w:szCs w:val="18"/>
        </w:rPr>
        <w:t>,</w:t>
      </w:r>
      <w:r w:rsidRPr="008D6CA5">
        <w:rPr>
          <w:szCs w:val="18"/>
        </w:rPr>
        <w:t xml:space="preserve"> zgodnego ze złożoną </w:t>
      </w:r>
      <w:r w:rsidR="000522E2">
        <w:rPr>
          <w:szCs w:val="18"/>
        </w:rPr>
        <w:t>O</w:t>
      </w:r>
      <w:r w:rsidRPr="008D6CA5">
        <w:rPr>
          <w:szCs w:val="18"/>
        </w:rPr>
        <w:t>fertą (</w:t>
      </w:r>
      <w:r w:rsidR="000657DE" w:rsidRPr="008D6CA5">
        <w:rPr>
          <w:szCs w:val="18"/>
        </w:rPr>
        <w:t xml:space="preserve">Załącznik </w:t>
      </w:r>
      <w:r w:rsidRPr="008D6CA5">
        <w:rPr>
          <w:szCs w:val="18"/>
        </w:rPr>
        <w:t>nr 1</w:t>
      </w:r>
      <w:r w:rsidR="00A92DA6" w:rsidRPr="008D6CA5">
        <w:rPr>
          <w:szCs w:val="18"/>
        </w:rPr>
        <w:t xml:space="preserve"> do </w:t>
      </w:r>
      <w:r w:rsidRPr="008D6CA5">
        <w:rPr>
          <w:szCs w:val="18"/>
        </w:rPr>
        <w:t>Umowy)</w:t>
      </w:r>
      <w:r w:rsidR="00A92DA6" w:rsidRPr="008D6CA5">
        <w:rPr>
          <w:szCs w:val="18"/>
        </w:rPr>
        <w:t xml:space="preserve"> i </w:t>
      </w:r>
      <w:r w:rsidRPr="008D6CA5">
        <w:rPr>
          <w:szCs w:val="18"/>
        </w:rPr>
        <w:t>warunkami OPZ</w:t>
      </w:r>
      <w:r w:rsidR="00CA4E2B">
        <w:rPr>
          <w:szCs w:val="18"/>
        </w:rPr>
        <w:t xml:space="preserve"> (Załącznik nr 4 do Umowy)</w:t>
      </w:r>
      <w:r w:rsidRPr="008D6CA5">
        <w:rPr>
          <w:szCs w:val="18"/>
        </w:rPr>
        <w:t>.</w:t>
      </w:r>
      <w:r w:rsidR="00A92DA6" w:rsidRPr="008D6CA5">
        <w:rPr>
          <w:szCs w:val="18"/>
        </w:rPr>
        <w:t xml:space="preserve"> </w:t>
      </w:r>
      <w:r w:rsidR="00C47352" w:rsidRPr="008D6CA5">
        <w:rPr>
          <w:szCs w:val="18"/>
        </w:rPr>
        <w:t>W </w:t>
      </w:r>
      <w:r w:rsidRPr="008D6CA5">
        <w:rPr>
          <w:szCs w:val="18"/>
        </w:rPr>
        <w:t xml:space="preserve">przypadku braku możliwości wyznaczenia planowanych </w:t>
      </w:r>
      <w:proofErr w:type="spellStart"/>
      <w:r w:rsidRPr="008D6CA5">
        <w:rPr>
          <w:szCs w:val="18"/>
        </w:rPr>
        <w:t>wyłączeń</w:t>
      </w:r>
      <w:proofErr w:type="spellEnd"/>
      <w:r w:rsidR="00A92DA6" w:rsidRPr="008D6CA5">
        <w:rPr>
          <w:szCs w:val="18"/>
        </w:rPr>
        <w:t xml:space="preserve"> dla </w:t>
      </w:r>
      <w:r w:rsidRPr="008D6CA5">
        <w:rPr>
          <w:szCs w:val="18"/>
        </w:rPr>
        <w:t xml:space="preserve">całego okresu realizacji </w:t>
      </w:r>
      <w:r w:rsidR="00F11CB3" w:rsidRPr="008D6CA5">
        <w:rPr>
          <w:szCs w:val="18"/>
        </w:rPr>
        <w:t>przedmiotu Umow</w:t>
      </w:r>
      <w:r w:rsidRPr="008D6CA5">
        <w:rPr>
          <w:szCs w:val="18"/>
        </w:rPr>
        <w:t>y</w:t>
      </w:r>
      <w:r w:rsidR="00C47352" w:rsidRPr="008D6CA5">
        <w:rPr>
          <w:szCs w:val="18"/>
        </w:rPr>
        <w:t>,</w:t>
      </w:r>
      <w:r w:rsidRPr="008D6CA5">
        <w:rPr>
          <w:szCs w:val="18"/>
        </w:rPr>
        <w:t xml:space="preserve"> Wykonawcę obowiązuje dostarczenie</w:t>
      </w:r>
      <w:r w:rsidR="00A92DA6" w:rsidRPr="008D6CA5">
        <w:rPr>
          <w:szCs w:val="18"/>
        </w:rPr>
        <w:t xml:space="preserve"> i </w:t>
      </w:r>
      <w:r w:rsidRPr="008D6CA5">
        <w:rPr>
          <w:szCs w:val="18"/>
        </w:rPr>
        <w:t>uzgodnienie ww. harmonogramu</w:t>
      </w:r>
      <w:r w:rsidR="00A92DA6" w:rsidRPr="008D6CA5">
        <w:rPr>
          <w:szCs w:val="18"/>
        </w:rPr>
        <w:t xml:space="preserve"> w </w:t>
      </w:r>
      <w:r w:rsidRPr="008D6CA5">
        <w:rPr>
          <w:szCs w:val="18"/>
        </w:rPr>
        <w:t>cyklach miesięcznych</w:t>
      </w:r>
      <w:r w:rsidR="00C47352" w:rsidRPr="008D6CA5">
        <w:rPr>
          <w:szCs w:val="18"/>
        </w:rPr>
        <w:t>,</w:t>
      </w:r>
      <w:r w:rsidR="00A92DA6" w:rsidRPr="008D6CA5">
        <w:rPr>
          <w:szCs w:val="18"/>
        </w:rPr>
        <w:t xml:space="preserve"> z </w:t>
      </w:r>
      <w:r w:rsidRPr="008D6CA5">
        <w:rPr>
          <w:szCs w:val="18"/>
        </w:rPr>
        <w:t xml:space="preserve">wyprzedzeniem co najmniej 14 dni (przed początkiem kolejnego </w:t>
      </w:r>
      <w:r w:rsidR="000522E2">
        <w:rPr>
          <w:szCs w:val="18"/>
        </w:rPr>
        <w:t xml:space="preserve">miesiąca </w:t>
      </w:r>
      <w:r w:rsidRPr="008D6CA5">
        <w:rPr>
          <w:szCs w:val="18"/>
        </w:rPr>
        <w:t>kalendarzowego).</w:t>
      </w:r>
    </w:p>
    <w:p w14:paraId="681E0DC0" w14:textId="7E04D0C6" w:rsidR="00676538" w:rsidRPr="008D6CA5" w:rsidRDefault="00676538" w:rsidP="002221B4">
      <w:pPr>
        <w:pStyle w:val="Styl2"/>
        <w:widowControl/>
        <w:numPr>
          <w:ilvl w:val="0"/>
          <w:numId w:val="60"/>
        </w:numPr>
        <w:spacing w:after="0" w:line="240" w:lineRule="auto"/>
        <w:rPr>
          <w:szCs w:val="18"/>
        </w:rPr>
      </w:pPr>
      <w:r w:rsidRPr="008D6CA5">
        <w:rPr>
          <w:szCs w:val="18"/>
        </w:rPr>
        <w:t>Dostarczenie niezbędnych</w:t>
      </w:r>
      <w:r w:rsidR="00A92DA6" w:rsidRPr="008D6CA5">
        <w:rPr>
          <w:szCs w:val="18"/>
        </w:rPr>
        <w:t xml:space="preserve"> do </w:t>
      </w:r>
      <w:r w:rsidRPr="008D6CA5">
        <w:rPr>
          <w:szCs w:val="18"/>
        </w:rPr>
        <w:t xml:space="preserve">wykonania </w:t>
      </w:r>
      <w:r w:rsidR="00F11CB3" w:rsidRPr="008D6CA5">
        <w:rPr>
          <w:szCs w:val="18"/>
        </w:rPr>
        <w:t>przedmiotu Umow</w:t>
      </w:r>
      <w:r w:rsidRPr="008D6CA5">
        <w:rPr>
          <w:szCs w:val="18"/>
        </w:rPr>
        <w:t>y materiałów dopuszczonych</w:t>
      </w:r>
      <w:r w:rsidR="00A92DA6" w:rsidRPr="008D6CA5">
        <w:rPr>
          <w:szCs w:val="18"/>
        </w:rPr>
        <w:t xml:space="preserve"> do </w:t>
      </w:r>
      <w:r w:rsidRPr="008D6CA5">
        <w:rPr>
          <w:szCs w:val="18"/>
        </w:rPr>
        <w:t>obrotu</w:t>
      </w:r>
      <w:r w:rsidR="00A92DA6" w:rsidRPr="008D6CA5">
        <w:rPr>
          <w:szCs w:val="18"/>
        </w:rPr>
        <w:t xml:space="preserve"> i </w:t>
      </w:r>
      <w:r w:rsidRPr="008D6CA5">
        <w:rPr>
          <w:szCs w:val="18"/>
        </w:rPr>
        <w:t>stosowania</w:t>
      </w:r>
      <w:r w:rsidR="00A92DA6" w:rsidRPr="008D6CA5">
        <w:rPr>
          <w:szCs w:val="18"/>
        </w:rPr>
        <w:t xml:space="preserve"> w </w:t>
      </w:r>
      <w:r w:rsidRPr="008D6CA5">
        <w:rPr>
          <w:szCs w:val="18"/>
        </w:rPr>
        <w:t>budownictwie</w:t>
      </w:r>
      <w:r w:rsidR="00C47352" w:rsidRPr="008D6CA5">
        <w:rPr>
          <w:szCs w:val="18"/>
        </w:rPr>
        <w:t>.</w:t>
      </w:r>
      <w:r w:rsidRPr="008D6CA5">
        <w:rPr>
          <w:szCs w:val="18"/>
        </w:rPr>
        <w:t xml:space="preserve"> </w:t>
      </w:r>
      <w:r w:rsidR="00C47352" w:rsidRPr="008D6CA5">
        <w:rPr>
          <w:szCs w:val="18"/>
        </w:rPr>
        <w:t>O</w:t>
      </w:r>
      <w:r w:rsidRPr="008D6CA5">
        <w:rPr>
          <w:szCs w:val="18"/>
        </w:rPr>
        <w:t>bowiązek dostawy</w:t>
      </w:r>
      <w:r w:rsidR="00A92DA6" w:rsidRPr="008D6CA5">
        <w:rPr>
          <w:szCs w:val="18"/>
        </w:rPr>
        <w:t xml:space="preserve"> nie </w:t>
      </w:r>
      <w:r w:rsidRPr="008D6CA5">
        <w:rPr>
          <w:szCs w:val="18"/>
        </w:rPr>
        <w:t>obejmuje materiałów wskazanych jako dostawa inwestorska Zamawiającego.</w:t>
      </w:r>
    </w:p>
    <w:p w14:paraId="4BFE88A5" w14:textId="7BA920DD" w:rsidR="00676538" w:rsidRPr="008D6CA5" w:rsidRDefault="00676538" w:rsidP="002221B4">
      <w:pPr>
        <w:pStyle w:val="Styl2"/>
        <w:widowControl/>
        <w:numPr>
          <w:ilvl w:val="0"/>
          <w:numId w:val="60"/>
        </w:numPr>
        <w:spacing w:after="0" w:line="240" w:lineRule="auto"/>
        <w:rPr>
          <w:szCs w:val="18"/>
        </w:rPr>
      </w:pPr>
      <w:r w:rsidRPr="008D6CA5">
        <w:rPr>
          <w:szCs w:val="18"/>
        </w:rPr>
        <w:lastRenderedPageBreak/>
        <w:t>Dokonanie geodezyjnego wytyczenia oraz inwentaryzacji elementów sieci elektroenergetycznej</w:t>
      </w:r>
      <w:r w:rsidR="00A92DA6" w:rsidRPr="008D6CA5">
        <w:rPr>
          <w:szCs w:val="18"/>
        </w:rPr>
        <w:t xml:space="preserve"> i </w:t>
      </w:r>
      <w:r w:rsidRPr="008D6CA5">
        <w:rPr>
          <w:szCs w:val="18"/>
        </w:rPr>
        <w:t>zgłoszenie prac</w:t>
      </w:r>
      <w:r w:rsidR="00A92DA6" w:rsidRPr="008D6CA5">
        <w:rPr>
          <w:szCs w:val="18"/>
        </w:rPr>
        <w:t xml:space="preserve"> do </w:t>
      </w:r>
      <w:r w:rsidRPr="008D6CA5">
        <w:rPr>
          <w:szCs w:val="18"/>
        </w:rPr>
        <w:t>ewidencji geodezyjnej oraz dostarczenie dwóch egzemplarzy inwentaryzacji geodezyjnej powykonawczej</w:t>
      </w:r>
      <w:r w:rsidR="00A92DA6" w:rsidRPr="008D6CA5">
        <w:rPr>
          <w:szCs w:val="18"/>
        </w:rPr>
        <w:t xml:space="preserve"> w </w:t>
      </w:r>
      <w:r w:rsidRPr="008D6CA5">
        <w:rPr>
          <w:szCs w:val="18"/>
        </w:rPr>
        <w:t>formie papierowej</w:t>
      </w:r>
      <w:r w:rsidR="00A92DA6" w:rsidRPr="008D6CA5">
        <w:rPr>
          <w:szCs w:val="18"/>
        </w:rPr>
        <w:t xml:space="preserve"> i </w:t>
      </w:r>
      <w:r w:rsidRPr="008D6CA5">
        <w:rPr>
          <w:szCs w:val="18"/>
        </w:rPr>
        <w:t>jednego</w:t>
      </w:r>
      <w:r w:rsidR="00A92DA6" w:rsidRPr="008D6CA5">
        <w:rPr>
          <w:szCs w:val="18"/>
        </w:rPr>
        <w:t xml:space="preserve"> w </w:t>
      </w:r>
      <w:r w:rsidRPr="008D6CA5">
        <w:rPr>
          <w:szCs w:val="18"/>
        </w:rPr>
        <w:t>formie elektronicznej. Wymagana forma dostarczenia powykonawczej inwentaryzacji geodezyjnej:</w:t>
      </w:r>
    </w:p>
    <w:p w14:paraId="7ECCF5C8" w14:textId="71119295" w:rsidR="00676538" w:rsidRPr="008D6CA5" w:rsidRDefault="00676538" w:rsidP="002221B4">
      <w:pPr>
        <w:pStyle w:val="Styl2"/>
        <w:widowControl/>
        <w:numPr>
          <w:ilvl w:val="1"/>
          <w:numId w:val="42"/>
        </w:numPr>
        <w:spacing w:after="0" w:line="240" w:lineRule="auto"/>
        <w:ind w:left="602" w:hanging="318"/>
        <w:contextualSpacing w:val="0"/>
        <w:rPr>
          <w:szCs w:val="18"/>
        </w:rPr>
      </w:pPr>
      <w:r w:rsidRPr="008D6CA5">
        <w:rPr>
          <w:szCs w:val="18"/>
        </w:rPr>
        <w:t>inwentaryzacj</w:t>
      </w:r>
      <w:r w:rsidR="00C47352" w:rsidRPr="008D6CA5">
        <w:rPr>
          <w:szCs w:val="18"/>
        </w:rPr>
        <w:t>a</w:t>
      </w:r>
      <w:r w:rsidRPr="008D6CA5">
        <w:rPr>
          <w:szCs w:val="18"/>
        </w:rPr>
        <w:t xml:space="preserve"> geodezyjna powykonawcza wraz</w:t>
      </w:r>
      <w:r w:rsidR="007F6D43" w:rsidRPr="008D6CA5">
        <w:rPr>
          <w:szCs w:val="18"/>
        </w:rPr>
        <w:t xml:space="preserve"> </w:t>
      </w:r>
      <w:r w:rsidRPr="008D6CA5">
        <w:rPr>
          <w:szCs w:val="18"/>
        </w:rPr>
        <w:t>ze szkicem wytyczenia</w:t>
      </w:r>
      <w:r w:rsidR="00A92DA6" w:rsidRPr="008D6CA5">
        <w:rPr>
          <w:szCs w:val="18"/>
        </w:rPr>
        <w:t xml:space="preserve"> i </w:t>
      </w:r>
      <w:r w:rsidRPr="008D6CA5">
        <w:rPr>
          <w:szCs w:val="18"/>
        </w:rPr>
        <w:t>szkicem inwentaryzacji (na nośniku informatycznym należy przekazać wykaz współrzędnych geodezyjnych X</w:t>
      </w:r>
      <w:r w:rsidR="00A92DA6" w:rsidRPr="008D6CA5">
        <w:rPr>
          <w:szCs w:val="18"/>
        </w:rPr>
        <w:t xml:space="preserve"> i </w:t>
      </w:r>
      <w:r w:rsidRPr="008D6CA5">
        <w:rPr>
          <w:szCs w:val="18"/>
        </w:rPr>
        <w:t>Y</w:t>
      </w:r>
      <w:r w:rsidR="00A92DA6" w:rsidRPr="008D6CA5">
        <w:rPr>
          <w:szCs w:val="18"/>
        </w:rPr>
        <w:t xml:space="preserve"> w </w:t>
      </w:r>
      <w:r w:rsidRPr="008D6CA5">
        <w:rPr>
          <w:szCs w:val="18"/>
        </w:rPr>
        <w:t>układzie 1965</w:t>
      </w:r>
      <w:r w:rsidR="00A92DA6" w:rsidRPr="008D6CA5">
        <w:rPr>
          <w:szCs w:val="18"/>
        </w:rPr>
        <w:t xml:space="preserve"> i </w:t>
      </w:r>
      <w:r w:rsidRPr="008D6CA5">
        <w:rPr>
          <w:szCs w:val="18"/>
        </w:rPr>
        <w:t>2000). Wykaz współrzędnych</w:t>
      </w:r>
      <w:r w:rsidR="00A92DA6" w:rsidRPr="008D6CA5">
        <w:rPr>
          <w:szCs w:val="18"/>
        </w:rPr>
        <w:t xml:space="preserve"> w </w:t>
      </w:r>
      <w:r w:rsidRPr="008D6CA5">
        <w:rPr>
          <w:szCs w:val="18"/>
        </w:rPr>
        <w:t>pliku txt powinien być przygotowany osobno</w:t>
      </w:r>
      <w:r w:rsidR="00A92DA6" w:rsidRPr="008D6CA5">
        <w:rPr>
          <w:szCs w:val="18"/>
        </w:rPr>
        <w:t xml:space="preserve"> dla </w:t>
      </w:r>
      <w:r w:rsidRPr="008D6CA5">
        <w:rPr>
          <w:szCs w:val="18"/>
        </w:rPr>
        <w:t>każdego poziomu napięć. Wykaz współrzędnych</w:t>
      </w:r>
      <w:r w:rsidR="00A92DA6" w:rsidRPr="008D6CA5">
        <w:rPr>
          <w:szCs w:val="18"/>
        </w:rPr>
        <w:t xml:space="preserve"> w </w:t>
      </w:r>
      <w:r w:rsidRPr="008D6CA5">
        <w:rPr>
          <w:szCs w:val="18"/>
        </w:rPr>
        <w:t>zakresie obiektów liniowych powinien zawierać współrzędne punktów tyczenia poszczególnych węzłów usystematyzowane</w:t>
      </w:r>
      <w:r w:rsidR="00A92DA6" w:rsidRPr="008D6CA5">
        <w:rPr>
          <w:szCs w:val="18"/>
        </w:rPr>
        <w:t xml:space="preserve"> w </w:t>
      </w:r>
      <w:r w:rsidRPr="008D6CA5">
        <w:rPr>
          <w:szCs w:val="18"/>
        </w:rPr>
        <w:t>kolejności</w:t>
      </w:r>
      <w:r w:rsidR="00A92DA6" w:rsidRPr="008D6CA5">
        <w:rPr>
          <w:szCs w:val="18"/>
        </w:rPr>
        <w:t xml:space="preserve"> od </w:t>
      </w:r>
      <w:r w:rsidRPr="008D6CA5">
        <w:rPr>
          <w:szCs w:val="18"/>
        </w:rPr>
        <w:t>początkowego</w:t>
      </w:r>
      <w:r w:rsidR="00CA4E2B">
        <w:rPr>
          <w:szCs w:val="18"/>
        </w:rPr>
        <w:t xml:space="preserve"> </w:t>
      </w:r>
      <w:r w:rsidR="00A92DA6" w:rsidRPr="008D6CA5">
        <w:rPr>
          <w:szCs w:val="18"/>
        </w:rPr>
        <w:t>do </w:t>
      </w:r>
      <w:r w:rsidRPr="008D6CA5">
        <w:rPr>
          <w:szCs w:val="18"/>
        </w:rPr>
        <w:t>ostatniego</w:t>
      </w:r>
      <w:r w:rsidR="00C47352" w:rsidRPr="008D6CA5">
        <w:rPr>
          <w:szCs w:val="18"/>
        </w:rPr>
        <w:t>,</w:t>
      </w:r>
      <w:r w:rsidRPr="008D6CA5">
        <w:rPr>
          <w:szCs w:val="18"/>
        </w:rPr>
        <w:t xml:space="preserve"> tj. zgodnie</w:t>
      </w:r>
      <w:r w:rsidR="00A92DA6" w:rsidRPr="008D6CA5">
        <w:rPr>
          <w:szCs w:val="18"/>
        </w:rPr>
        <w:t xml:space="preserve"> z </w:t>
      </w:r>
      <w:r w:rsidRPr="008D6CA5">
        <w:rPr>
          <w:szCs w:val="18"/>
        </w:rPr>
        <w:t>przebiegiem trasy obiektu inwentarzowego,</w:t>
      </w:r>
    </w:p>
    <w:p w14:paraId="17FE03AD" w14:textId="7B84DD81" w:rsidR="00676538" w:rsidRPr="008D6CA5" w:rsidRDefault="00676538" w:rsidP="002221B4">
      <w:pPr>
        <w:pStyle w:val="Styl2"/>
        <w:widowControl/>
        <w:numPr>
          <w:ilvl w:val="1"/>
          <w:numId w:val="17"/>
        </w:numPr>
        <w:spacing w:after="0" w:line="240" w:lineRule="auto"/>
        <w:ind w:left="567" w:hanging="283"/>
        <w:contextualSpacing w:val="0"/>
        <w:rPr>
          <w:szCs w:val="18"/>
        </w:rPr>
      </w:pPr>
      <w:r w:rsidRPr="008D6CA5">
        <w:rPr>
          <w:szCs w:val="18"/>
        </w:rPr>
        <w:t>dokumentacja projektowa</w:t>
      </w:r>
      <w:r w:rsidR="00A92DA6" w:rsidRPr="008D6CA5">
        <w:rPr>
          <w:szCs w:val="18"/>
        </w:rPr>
        <w:t xml:space="preserve"> i </w:t>
      </w:r>
      <w:r w:rsidRPr="008D6CA5">
        <w:rPr>
          <w:szCs w:val="18"/>
        </w:rPr>
        <w:t>powykonawcza przebiegu sieci wraz</w:t>
      </w:r>
      <w:r w:rsidR="00A92DA6" w:rsidRPr="008D6CA5">
        <w:rPr>
          <w:szCs w:val="18"/>
        </w:rPr>
        <w:t xml:space="preserve"> z </w:t>
      </w:r>
      <w:r w:rsidRPr="008D6CA5">
        <w:rPr>
          <w:szCs w:val="18"/>
        </w:rPr>
        <w:t>atrybutami zinwentaryzowanych elementów stanowi integralną część dokumentacji</w:t>
      </w:r>
      <w:r w:rsidR="00A92DA6" w:rsidRPr="008D6CA5">
        <w:rPr>
          <w:szCs w:val="18"/>
        </w:rPr>
        <w:t xml:space="preserve"> i </w:t>
      </w:r>
      <w:r w:rsidRPr="008D6CA5">
        <w:rPr>
          <w:szCs w:val="18"/>
        </w:rPr>
        <w:t>wymagana jest</w:t>
      </w:r>
      <w:r w:rsidR="00A92DA6" w:rsidRPr="008D6CA5">
        <w:rPr>
          <w:szCs w:val="18"/>
        </w:rPr>
        <w:t xml:space="preserve"> w </w:t>
      </w:r>
      <w:r w:rsidRPr="008D6CA5">
        <w:rPr>
          <w:szCs w:val="18"/>
        </w:rPr>
        <w:t>plikach wektorowych</w:t>
      </w:r>
      <w:r w:rsidR="00A92DA6" w:rsidRPr="008D6CA5">
        <w:rPr>
          <w:szCs w:val="18"/>
        </w:rPr>
        <w:t xml:space="preserve"> z </w:t>
      </w:r>
      <w:r w:rsidRPr="008D6CA5">
        <w:rPr>
          <w:szCs w:val="18"/>
        </w:rPr>
        <w:t>rozszerzeniem .</w:t>
      </w:r>
      <w:proofErr w:type="spellStart"/>
      <w:r w:rsidRPr="008D6CA5">
        <w:rPr>
          <w:szCs w:val="18"/>
        </w:rPr>
        <w:t>shp</w:t>
      </w:r>
      <w:proofErr w:type="spellEnd"/>
      <w:r w:rsidR="00A92DA6" w:rsidRPr="008D6CA5">
        <w:rPr>
          <w:szCs w:val="18"/>
        </w:rPr>
        <w:t xml:space="preserve"> dla </w:t>
      </w:r>
      <w:r w:rsidRPr="008D6CA5">
        <w:rPr>
          <w:szCs w:val="18"/>
        </w:rPr>
        <w:t>inwentaryzowanych warstw</w:t>
      </w:r>
      <w:r w:rsidR="00A92DA6" w:rsidRPr="008D6CA5">
        <w:rPr>
          <w:szCs w:val="18"/>
        </w:rPr>
        <w:t xml:space="preserve"> w </w:t>
      </w:r>
      <w:r w:rsidRPr="008D6CA5">
        <w:rPr>
          <w:szCs w:val="18"/>
        </w:rPr>
        <w:t>układach 2000 (pas 6,7), 1992(m), 1965 (strefa_1).</w:t>
      </w:r>
    </w:p>
    <w:p w14:paraId="52E71607" w14:textId="180E16FE" w:rsidR="00676538" w:rsidRPr="00721525" w:rsidRDefault="00676538" w:rsidP="002221B4">
      <w:pPr>
        <w:pStyle w:val="Styl2"/>
        <w:widowControl/>
        <w:numPr>
          <w:ilvl w:val="0"/>
          <w:numId w:val="60"/>
        </w:numPr>
        <w:spacing w:after="0" w:line="240" w:lineRule="auto"/>
        <w:rPr>
          <w:szCs w:val="18"/>
        </w:rPr>
      </w:pPr>
      <w:r w:rsidRPr="008D6CA5">
        <w:rPr>
          <w:szCs w:val="18"/>
        </w:rPr>
        <w:t>Zapłata odszkodowań</w:t>
      </w:r>
      <w:r w:rsidR="00A92DA6" w:rsidRPr="008D6CA5">
        <w:rPr>
          <w:szCs w:val="18"/>
        </w:rPr>
        <w:t xml:space="preserve"> za </w:t>
      </w:r>
      <w:r w:rsidRPr="008D6CA5">
        <w:rPr>
          <w:szCs w:val="18"/>
        </w:rPr>
        <w:t xml:space="preserve">szkody </w:t>
      </w:r>
      <w:r w:rsidRPr="00721525">
        <w:rPr>
          <w:szCs w:val="18"/>
        </w:rPr>
        <w:t>określone</w:t>
      </w:r>
      <w:r w:rsidR="00A92DA6" w:rsidRPr="00721525">
        <w:rPr>
          <w:szCs w:val="18"/>
        </w:rPr>
        <w:t xml:space="preserve"> w </w:t>
      </w:r>
      <w:r w:rsidR="00A44FE5" w:rsidRPr="00721525">
        <w:rPr>
          <w:szCs w:val="18"/>
        </w:rPr>
        <w:t>§</w:t>
      </w:r>
      <w:r w:rsidR="00CA4E2B">
        <w:rPr>
          <w:szCs w:val="18"/>
        </w:rPr>
        <w:t xml:space="preserve"> </w:t>
      </w:r>
      <w:r w:rsidR="00A44FE5" w:rsidRPr="00721525">
        <w:rPr>
          <w:szCs w:val="18"/>
        </w:rPr>
        <w:t>3</w:t>
      </w:r>
      <w:r w:rsidRPr="00721525">
        <w:rPr>
          <w:szCs w:val="18"/>
        </w:rPr>
        <w:t xml:space="preserve"> ust. </w:t>
      </w:r>
      <w:r w:rsidR="005D596D" w:rsidRPr="00721525">
        <w:rPr>
          <w:szCs w:val="18"/>
        </w:rPr>
        <w:t>1</w:t>
      </w:r>
      <w:r w:rsidRPr="00721525">
        <w:rPr>
          <w:szCs w:val="18"/>
        </w:rPr>
        <w:t xml:space="preserve"> pkt </w:t>
      </w:r>
      <w:r w:rsidR="00721525" w:rsidRPr="00721525">
        <w:rPr>
          <w:szCs w:val="18"/>
        </w:rPr>
        <w:t>7</w:t>
      </w:r>
      <w:r w:rsidR="00B765E6">
        <w:rPr>
          <w:szCs w:val="18"/>
        </w:rPr>
        <w:t>)</w:t>
      </w:r>
      <w:r w:rsidR="00721525" w:rsidRPr="00721525">
        <w:rPr>
          <w:szCs w:val="18"/>
        </w:rPr>
        <w:t xml:space="preserve"> </w:t>
      </w:r>
      <w:r w:rsidR="005D596D" w:rsidRPr="00721525">
        <w:rPr>
          <w:szCs w:val="18"/>
        </w:rPr>
        <w:t>OWU</w:t>
      </w:r>
      <w:r w:rsidR="00CA4E2B">
        <w:rPr>
          <w:szCs w:val="18"/>
        </w:rPr>
        <w:t>,</w:t>
      </w:r>
      <w:r w:rsidR="00A92DA6" w:rsidRPr="00721525">
        <w:rPr>
          <w:szCs w:val="18"/>
        </w:rPr>
        <w:t xml:space="preserve"> z </w:t>
      </w:r>
      <w:r w:rsidRPr="00721525">
        <w:rPr>
          <w:szCs w:val="18"/>
        </w:rPr>
        <w:t>uwzględnieniem poniższych postanowień:</w:t>
      </w:r>
    </w:p>
    <w:p w14:paraId="0644DB3F" w14:textId="343CDFE5" w:rsidR="00676538" w:rsidRPr="008D6CA5" w:rsidRDefault="00676538" w:rsidP="002221B4">
      <w:pPr>
        <w:pStyle w:val="Styl2"/>
        <w:widowControl/>
        <w:numPr>
          <w:ilvl w:val="1"/>
          <w:numId w:val="43"/>
        </w:numPr>
        <w:spacing w:after="0" w:line="240" w:lineRule="auto"/>
        <w:ind w:left="560" w:hanging="280"/>
        <w:contextualSpacing w:val="0"/>
        <w:rPr>
          <w:szCs w:val="18"/>
        </w:rPr>
      </w:pPr>
      <w:r w:rsidRPr="00721525">
        <w:rPr>
          <w:szCs w:val="18"/>
        </w:rPr>
        <w:t>w przypadku zaistnienia sporu Wykonawcy</w:t>
      </w:r>
      <w:r w:rsidR="00A92DA6" w:rsidRPr="008D6CA5">
        <w:rPr>
          <w:szCs w:val="18"/>
        </w:rPr>
        <w:t xml:space="preserve"> z </w:t>
      </w:r>
      <w:r w:rsidRPr="008D6CA5">
        <w:rPr>
          <w:szCs w:val="18"/>
        </w:rPr>
        <w:t>właścicielem</w:t>
      </w:r>
      <w:r w:rsidR="00A92DA6" w:rsidRPr="008D6CA5">
        <w:rPr>
          <w:szCs w:val="18"/>
        </w:rPr>
        <w:t xml:space="preserve"> lub </w:t>
      </w:r>
      <w:r w:rsidRPr="008D6CA5">
        <w:rPr>
          <w:szCs w:val="18"/>
        </w:rPr>
        <w:t>zarządcą nieruchomości gruntowych</w:t>
      </w:r>
      <w:r w:rsidR="00A92DA6" w:rsidRPr="008D6CA5">
        <w:rPr>
          <w:szCs w:val="18"/>
        </w:rPr>
        <w:t xml:space="preserve"> o </w:t>
      </w:r>
      <w:r w:rsidRPr="008D6CA5">
        <w:rPr>
          <w:szCs w:val="18"/>
        </w:rPr>
        <w:t>wysokość odszkodowania, Wykonawca podejmie następujące działania:</w:t>
      </w:r>
    </w:p>
    <w:p w14:paraId="1A9BA50E" w14:textId="33E25B0C"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zapewni swoim kosztem</w:t>
      </w:r>
      <w:r w:rsidR="00A92DA6" w:rsidRPr="008D6CA5">
        <w:rPr>
          <w:szCs w:val="18"/>
        </w:rPr>
        <w:t xml:space="preserve"> i </w:t>
      </w:r>
      <w:r w:rsidRPr="008D6CA5">
        <w:rPr>
          <w:szCs w:val="18"/>
        </w:rPr>
        <w:t>staraniem wycenę wyrządzonych strat</w:t>
      </w:r>
      <w:r w:rsidR="00A92DA6" w:rsidRPr="008D6CA5">
        <w:rPr>
          <w:szCs w:val="18"/>
        </w:rPr>
        <w:t xml:space="preserve"> w </w:t>
      </w:r>
      <w:r w:rsidRPr="008D6CA5">
        <w:rPr>
          <w:szCs w:val="18"/>
        </w:rPr>
        <w:t>postaci opracowania właściwego operatu przez uprawnionego rzeczoznawcę majątkowego</w:t>
      </w:r>
      <w:r w:rsidR="000522E2">
        <w:rPr>
          <w:szCs w:val="18"/>
        </w:rPr>
        <w:t>,</w:t>
      </w:r>
      <w:r w:rsidR="00A92DA6" w:rsidRPr="008D6CA5">
        <w:rPr>
          <w:szCs w:val="18"/>
        </w:rPr>
        <w:t xml:space="preserve"> z </w:t>
      </w:r>
      <w:r w:rsidRPr="008D6CA5">
        <w:rPr>
          <w:szCs w:val="18"/>
        </w:rPr>
        <w:t>określeniem kwoty/kwot</w:t>
      </w:r>
      <w:r w:rsidR="00A92DA6" w:rsidRPr="008D6CA5">
        <w:rPr>
          <w:szCs w:val="18"/>
        </w:rPr>
        <w:t xml:space="preserve"> i </w:t>
      </w:r>
      <w:r w:rsidRPr="008D6CA5">
        <w:rPr>
          <w:szCs w:val="18"/>
        </w:rPr>
        <w:t>podmiotów uprawnionych</w:t>
      </w:r>
      <w:r w:rsidR="00A92DA6" w:rsidRPr="008D6CA5">
        <w:rPr>
          <w:szCs w:val="18"/>
        </w:rPr>
        <w:t xml:space="preserve"> do </w:t>
      </w:r>
      <w:r w:rsidRPr="008D6CA5">
        <w:rPr>
          <w:szCs w:val="18"/>
        </w:rPr>
        <w:t>ich otrzymania,</w:t>
      </w:r>
    </w:p>
    <w:p w14:paraId="6017C128" w14:textId="0452E184"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dokona zapłaty odszkodowania</w:t>
      </w:r>
      <w:r w:rsidR="00A92DA6" w:rsidRPr="008D6CA5">
        <w:rPr>
          <w:szCs w:val="18"/>
        </w:rPr>
        <w:t xml:space="preserve"> na </w:t>
      </w:r>
      <w:r w:rsidRPr="008D6CA5">
        <w:rPr>
          <w:szCs w:val="18"/>
        </w:rPr>
        <w:t>rachunek bankowy</w:t>
      </w:r>
      <w:r w:rsidR="00A92DA6" w:rsidRPr="008D6CA5">
        <w:rPr>
          <w:szCs w:val="18"/>
        </w:rPr>
        <w:t xml:space="preserve"> lub </w:t>
      </w:r>
      <w:r w:rsidRPr="008D6CA5">
        <w:rPr>
          <w:szCs w:val="18"/>
        </w:rPr>
        <w:t>przekazem pocztowym</w:t>
      </w:r>
      <w:r w:rsidR="00A92DA6" w:rsidRPr="008D6CA5">
        <w:rPr>
          <w:szCs w:val="18"/>
        </w:rPr>
        <w:t xml:space="preserve"> na </w:t>
      </w:r>
      <w:r w:rsidRPr="008D6CA5">
        <w:rPr>
          <w:szCs w:val="18"/>
        </w:rPr>
        <w:t>rzecz podmiotu uprawnionego, a kopie potwierdzeń zapłaty odszkodowania dostarczy Zamawiającemu,</w:t>
      </w:r>
    </w:p>
    <w:p w14:paraId="0A5A08C8" w14:textId="39D6D87B" w:rsidR="00676538" w:rsidRPr="008D6CA5" w:rsidRDefault="00676538" w:rsidP="002221B4">
      <w:pPr>
        <w:pStyle w:val="Styl2"/>
        <w:widowControl/>
        <w:numPr>
          <w:ilvl w:val="2"/>
          <w:numId w:val="18"/>
        </w:numPr>
        <w:spacing w:after="0" w:line="240" w:lineRule="auto"/>
        <w:ind w:left="851" w:hanging="284"/>
        <w:contextualSpacing w:val="0"/>
        <w:rPr>
          <w:rFonts w:eastAsia="SimSun"/>
          <w:snapToGrid w:val="0"/>
          <w:szCs w:val="18"/>
        </w:rPr>
      </w:pPr>
      <w:r w:rsidRPr="008D6CA5">
        <w:rPr>
          <w:szCs w:val="18"/>
        </w:rPr>
        <w:t>w przypadku odmowy podjęcia odszkodowań przez podmioty uprawnione, Zamawiający</w:t>
      </w:r>
      <w:r w:rsidR="00A92DA6" w:rsidRPr="008D6CA5">
        <w:rPr>
          <w:szCs w:val="18"/>
        </w:rPr>
        <w:t xml:space="preserve"> z </w:t>
      </w:r>
      <w:r w:rsidRPr="008D6CA5">
        <w:rPr>
          <w:szCs w:val="18"/>
        </w:rPr>
        <w:t>Wykonawcą ustalą wysokość kaucji gwarancyjnej</w:t>
      </w:r>
      <w:r w:rsidRPr="008D6CA5">
        <w:rPr>
          <w:rFonts w:eastAsia="SimSun"/>
          <w:snapToGrid w:val="0"/>
          <w:szCs w:val="18"/>
        </w:rPr>
        <w:t xml:space="preserve"> równą kwocie należnego odszkodowania</w:t>
      </w:r>
      <w:r w:rsidR="00A92DA6" w:rsidRPr="008D6CA5">
        <w:rPr>
          <w:rFonts w:eastAsia="SimSun"/>
          <w:snapToGrid w:val="0"/>
          <w:szCs w:val="18"/>
        </w:rPr>
        <w:t xml:space="preserve"> na </w:t>
      </w:r>
      <w:r w:rsidRPr="008D6CA5">
        <w:rPr>
          <w:rFonts w:eastAsia="SimSun"/>
          <w:snapToGrid w:val="0"/>
          <w:szCs w:val="18"/>
        </w:rPr>
        <w:t>podstawie dostarczonego opracowania wskazanego</w:t>
      </w:r>
      <w:r w:rsidR="00A92DA6" w:rsidRPr="008D6CA5">
        <w:rPr>
          <w:rFonts w:eastAsia="SimSun"/>
          <w:snapToGrid w:val="0"/>
          <w:szCs w:val="18"/>
        </w:rPr>
        <w:t xml:space="preserve"> w </w:t>
      </w:r>
      <w:r w:rsidRPr="008D6CA5">
        <w:rPr>
          <w:rFonts w:eastAsia="SimSun"/>
          <w:snapToGrid w:val="0"/>
          <w:szCs w:val="18"/>
        </w:rPr>
        <w:t>niniejszym punkcie lit. a</w:t>
      </w:r>
      <w:r w:rsidR="00C47352" w:rsidRPr="008D6CA5">
        <w:rPr>
          <w:rFonts w:eastAsia="SimSun"/>
          <w:snapToGrid w:val="0"/>
          <w:szCs w:val="18"/>
        </w:rPr>
        <w:t>)</w:t>
      </w:r>
      <w:r w:rsidRPr="008D6CA5">
        <w:rPr>
          <w:rFonts w:eastAsia="SimSun"/>
          <w:snapToGrid w:val="0"/>
          <w:szCs w:val="18"/>
        </w:rPr>
        <w:t>. Kaucja zostanie potrącona</w:t>
      </w:r>
      <w:r w:rsidR="00A92DA6" w:rsidRPr="008D6CA5">
        <w:rPr>
          <w:rFonts w:eastAsia="SimSun"/>
          <w:snapToGrid w:val="0"/>
          <w:szCs w:val="18"/>
        </w:rPr>
        <w:t xml:space="preserve"> z </w:t>
      </w:r>
      <w:r w:rsidRPr="008D6CA5">
        <w:rPr>
          <w:rFonts w:eastAsia="SimSun"/>
          <w:snapToGrid w:val="0"/>
          <w:szCs w:val="18"/>
        </w:rPr>
        <w:t>płatności</w:t>
      </w:r>
      <w:r w:rsidR="00A92DA6" w:rsidRPr="008D6CA5">
        <w:rPr>
          <w:rFonts w:eastAsia="SimSun"/>
          <w:snapToGrid w:val="0"/>
          <w:szCs w:val="18"/>
        </w:rPr>
        <w:t xml:space="preserve"> za </w:t>
      </w:r>
      <w:r w:rsidRPr="008D6CA5">
        <w:rPr>
          <w:rFonts w:eastAsia="SimSun"/>
          <w:snapToGrid w:val="0"/>
          <w:szCs w:val="18"/>
        </w:rPr>
        <w:t>fakturę końcową. Kaucja gwarancyjna służy zabezpieczeniu pokrycia roszczeń podmiotów uprawnionych</w:t>
      </w:r>
      <w:r w:rsidR="00A92DA6" w:rsidRPr="008D6CA5">
        <w:rPr>
          <w:rFonts w:eastAsia="SimSun"/>
          <w:snapToGrid w:val="0"/>
          <w:szCs w:val="18"/>
        </w:rPr>
        <w:t xml:space="preserve"> o </w:t>
      </w:r>
      <w:r w:rsidRPr="008D6CA5">
        <w:rPr>
          <w:rFonts w:eastAsia="SimSun"/>
          <w:snapToGrid w:val="0"/>
          <w:szCs w:val="18"/>
        </w:rPr>
        <w:t>wypłatę odszkodowania</w:t>
      </w:r>
      <w:r w:rsidR="00A92DA6" w:rsidRPr="008D6CA5">
        <w:rPr>
          <w:rFonts w:eastAsia="SimSun"/>
          <w:snapToGrid w:val="0"/>
          <w:szCs w:val="18"/>
        </w:rPr>
        <w:t xml:space="preserve"> za </w:t>
      </w:r>
      <w:r w:rsidR="000D733C" w:rsidRPr="008D6CA5">
        <w:rPr>
          <w:rFonts w:eastAsia="SimSun"/>
          <w:snapToGrid w:val="0"/>
          <w:szCs w:val="18"/>
        </w:rPr>
        <w:t xml:space="preserve">szkody </w:t>
      </w:r>
      <w:r w:rsidRPr="008D6CA5">
        <w:rPr>
          <w:rFonts w:eastAsia="SimSun"/>
          <w:snapToGrid w:val="0"/>
          <w:szCs w:val="18"/>
        </w:rPr>
        <w:t>spowodowane  prowadzonymi robotami budowlanymi. Zwolnienie kaucji</w:t>
      </w:r>
      <w:r w:rsidR="00A92DA6" w:rsidRPr="008D6CA5">
        <w:rPr>
          <w:rFonts w:eastAsia="SimSun"/>
          <w:snapToGrid w:val="0"/>
          <w:szCs w:val="18"/>
        </w:rPr>
        <w:t xml:space="preserve"> i </w:t>
      </w:r>
      <w:r w:rsidRPr="008D6CA5">
        <w:rPr>
          <w:rFonts w:eastAsia="SimSun"/>
          <w:snapToGrid w:val="0"/>
          <w:szCs w:val="18"/>
        </w:rPr>
        <w:t>wypłata jej</w:t>
      </w:r>
      <w:r w:rsidR="00A92DA6" w:rsidRPr="008D6CA5">
        <w:rPr>
          <w:rFonts w:eastAsia="SimSun"/>
          <w:snapToGrid w:val="0"/>
          <w:szCs w:val="18"/>
        </w:rPr>
        <w:t xml:space="preserve"> w </w:t>
      </w:r>
      <w:r w:rsidRPr="008D6CA5">
        <w:rPr>
          <w:rFonts w:eastAsia="SimSun"/>
          <w:snapToGrid w:val="0"/>
          <w:szCs w:val="18"/>
        </w:rPr>
        <w:t>nominale – bez odsetek nastąpi</w:t>
      </w:r>
      <w:r w:rsidR="00A92DA6" w:rsidRPr="008D6CA5">
        <w:rPr>
          <w:rFonts w:eastAsia="SimSun"/>
          <w:snapToGrid w:val="0"/>
          <w:szCs w:val="18"/>
        </w:rPr>
        <w:t xml:space="preserve"> w </w:t>
      </w:r>
      <w:r w:rsidRPr="008D6CA5">
        <w:rPr>
          <w:rFonts w:eastAsia="SimSun"/>
          <w:snapToGrid w:val="0"/>
          <w:szCs w:val="18"/>
        </w:rPr>
        <w:t>terminie 14 dni</w:t>
      </w:r>
      <w:r w:rsidR="00A92DA6" w:rsidRPr="008D6CA5">
        <w:rPr>
          <w:rFonts w:eastAsia="SimSun"/>
          <w:snapToGrid w:val="0"/>
          <w:szCs w:val="18"/>
        </w:rPr>
        <w:t xml:space="preserve"> od </w:t>
      </w:r>
      <w:r w:rsidRPr="008D6CA5">
        <w:rPr>
          <w:rFonts w:eastAsia="SimSun"/>
          <w:snapToGrid w:val="0"/>
          <w:szCs w:val="18"/>
        </w:rPr>
        <w:t>daty dostarczenia przez Wykonawcę oświadczenia</w:t>
      </w:r>
      <w:r w:rsidR="00A92DA6" w:rsidRPr="008D6CA5">
        <w:rPr>
          <w:rFonts w:eastAsia="SimSun"/>
          <w:snapToGrid w:val="0"/>
          <w:szCs w:val="18"/>
        </w:rPr>
        <w:t xml:space="preserve"> o </w:t>
      </w:r>
      <w:r w:rsidRPr="008D6CA5">
        <w:rPr>
          <w:rFonts w:eastAsia="SimSun"/>
          <w:snapToGrid w:val="0"/>
          <w:szCs w:val="18"/>
        </w:rPr>
        <w:t>uregulowaniu szkód.</w:t>
      </w:r>
      <w:r w:rsidR="00A92DA6" w:rsidRPr="008D6CA5">
        <w:rPr>
          <w:rFonts w:eastAsia="SimSun"/>
          <w:snapToGrid w:val="0"/>
          <w:szCs w:val="18"/>
        </w:rPr>
        <w:t xml:space="preserve"> </w:t>
      </w:r>
      <w:r w:rsidR="00C47352" w:rsidRPr="008D6CA5">
        <w:rPr>
          <w:rFonts w:eastAsia="SimSun"/>
          <w:snapToGrid w:val="0"/>
          <w:szCs w:val="18"/>
        </w:rPr>
        <w:t>W </w:t>
      </w:r>
      <w:r w:rsidRPr="008D6CA5">
        <w:rPr>
          <w:rFonts w:eastAsia="SimSun"/>
          <w:snapToGrid w:val="0"/>
          <w:szCs w:val="18"/>
        </w:rPr>
        <w:t>przypadku pokrycia przez Zamawiającego roszczeń podmiotów uprawnionych, kaucja</w:t>
      </w:r>
      <w:r w:rsidR="00A92DA6" w:rsidRPr="008D6CA5">
        <w:rPr>
          <w:rFonts w:eastAsia="SimSun"/>
          <w:snapToGrid w:val="0"/>
          <w:szCs w:val="18"/>
        </w:rPr>
        <w:t xml:space="preserve"> nie </w:t>
      </w:r>
      <w:r w:rsidRPr="008D6CA5">
        <w:rPr>
          <w:rFonts w:eastAsia="SimSun"/>
          <w:snapToGrid w:val="0"/>
          <w:szCs w:val="18"/>
        </w:rPr>
        <w:t xml:space="preserve">podlega zwrotowi, </w:t>
      </w:r>
      <w:r w:rsidR="00C47352" w:rsidRPr="008D6CA5">
        <w:rPr>
          <w:rFonts w:eastAsia="SimSun"/>
          <w:snapToGrid w:val="0"/>
          <w:szCs w:val="18"/>
        </w:rPr>
        <w:t xml:space="preserve">a </w:t>
      </w:r>
      <w:r w:rsidRPr="008D6CA5">
        <w:rPr>
          <w:rFonts w:eastAsia="SimSun"/>
          <w:snapToGrid w:val="0"/>
          <w:szCs w:val="18"/>
        </w:rPr>
        <w:t>Zamawiającemu przysługuje roszczenie względem Wykonawcy</w:t>
      </w:r>
      <w:r w:rsidR="00CA4E2B">
        <w:rPr>
          <w:rFonts w:eastAsia="SimSun"/>
          <w:snapToGrid w:val="0"/>
          <w:szCs w:val="18"/>
        </w:rPr>
        <w:t>,</w:t>
      </w:r>
      <w:r w:rsidR="00A92DA6" w:rsidRPr="008D6CA5">
        <w:rPr>
          <w:rFonts w:eastAsia="SimSun"/>
          <w:snapToGrid w:val="0"/>
          <w:szCs w:val="18"/>
        </w:rPr>
        <w:t xml:space="preserve"> w </w:t>
      </w:r>
      <w:r w:rsidRPr="008D6CA5">
        <w:rPr>
          <w:rFonts w:eastAsia="SimSun"/>
          <w:snapToGrid w:val="0"/>
          <w:szCs w:val="18"/>
        </w:rPr>
        <w:t>przypadku stwierdzenia wyższej</w:t>
      </w:r>
      <w:r w:rsidR="00A92DA6" w:rsidRPr="008D6CA5">
        <w:rPr>
          <w:rFonts w:eastAsia="SimSun"/>
          <w:snapToGrid w:val="0"/>
          <w:szCs w:val="18"/>
        </w:rPr>
        <w:t xml:space="preserve"> niż </w:t>
      </w:r>
      <w:r w:rsidRPr="008D6CA5">
        <w:rPr>
          <w:rFonts w:eastAsia="SimSun"/>
          <w:snapToGrid w:val="0"/>
          <w:szCs w:val="18"/>
        </w:rPr>
        <w:t>wniesiona kaucja wartości strat</w:t>
      </w:r>
      <w:r w:rsidR="00A92DA6" w:rsidRPr="008D6CA5">
        <w:rPr>
          <w:rFonts w:eastAsia="SimSun"/>
          <w:snapToGrid w:val="0"/>
          <w:szCs w:val="18"/>
        </w:rPr>
        <w:t xml:space="preserve"> lub </w:t>
      </w:r>
      <w:r w:rsidRPr="008D6CA5">
        <w:rPr>
          <w:rFonts w:eastAsia="SimSun"/>
          <w:snapToGrid w:val="0"/>
          <w:szCs w:val="18"/>
        </w:rPr>
        <w:t>szkód wyrządzonych właścicielowi</w:t>
      </w:r>
      <w:r w:rsidR="00A92DA6" w:rsidRPr="008D6CA5">
        <w:rPr>
          <w:rFonts w:eastAsia="SimSun"/>
          <w:snapToGrid w:val="0"/>
          <w:szCs w:val="18"/>
        </w:rPr>
        <w:t xml:space="preserve"> lub </w:t>
      </w:r>
      <w:r w:rsidRPr="008D6CA5">
        <w:rPr>
          <w:rFonts w:eastAsia="SimSun"/>
          <w:snapToGrid w:val="0"/>
          <w:szCs w:val="18"/>
        </w:rPr>
        <w:t>zarządcy nieruchomości.</w:t>
      </w:r>
    </w:p>
    <w:p w14:paraId="3B0F8DB0" w14:textId="196A0561"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Wykonawca</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w </w:t>
      </w:r>
      <w:r w:rsidRPr="008D6CA5">
        <w:rPr>
          <w:szCs w:val="18"/>
        </w:rPr>
        <w:t>dniu zgłoszenia</w:t>
      </w:r>
      <w:r w:rsidR="00A92DA6" w:rsidRPr="008D6CA5">
        <w:rPr>
          <w:szCs w:val="18"/>
        </w:rPr>
        <w:t xml:space="preserve"> do </w:t>
      </w:r>
      <w:r w:rsidRPr="008D6CA5">
        <w:rPr>
          <w:szCs w:val="18"/>
        </w:rPr>
        <w:t>odbioru końcowego</w:t>
      </w:r>
      <w:r w:rsidR="00A11D8B" w:rsidRPr="008D6CA5">
        <w:rPr>
          <w:szCs w:val="18"/>
        </w:rPr>
        <w:t>,</w:t>
      </w:r>
      <w:r w:rsidRPr="008D6CA5">
        <w:rPr>
          <w:szCs w:val="18"/>
        </w:rPr>
        <w:t xml:space="preserve"> przedstawia Zamawiającemu informację</w:t>
      </w:r>
      <w:r w:rsidR="00A92DA6" w:rsidRPr="008D6CA5">
        <w:rPr>
          <w:szCs w:val="18"/>
        </w:rPr>
        <w:t xml:space="preserve"> o </w:t>
      </w:r>
      <w:r w:rsidRPr="008D6CA5">
        <w:rPr>
          <w:szCs w:val="18"/>
        </w:rPr>
        <w:t>sporze</w:t>
      </w:r>
      <w:r w:rsidR="00A92DA6" w:rsidRPr="008D6CA5">
        <w:rPr>
          <w:szCs w:val="18"/>
        </w:rPr>
        <w:t xml:space="preserve"> i </w:t>
      </w:r>
      <w:r w:rsidRPr="008D6CA5">
        <w:rPr>
          <w:szCs w:val="18"/>
        </w:rPr>
        <w:t>czynnościach opisanych</w:t>
      </w:r>
      <w:r w:rsidR="00A92DA6" w:rsidRPr="008D6CA5">
        <w:rPr>
          <w:szCs w:val="18"/>
        </w:rPr>
        <w:t xml:space="preserve"> w </w:t>
      </w:r>
      <w:r w:rsidRPr="008D6CA5">
        <w:rPr>
          <w:szCs w:val="18"/>
        </w:rPr>
        <w:t>pkt 1). Zamawiający wyznaczy Wykonawcy dodatkowy termin</w:t>
      </w:r>
      <w:r w:rsidR="00A92DA6" w:rsidRPr="008D6CA5">
        <w:rPr>
          <w:szCs w:val="18"/>
        </w:rPr>
        <w:t xml:space="preserve"> na </w:t>
      </w:r>
      <w:r w:rsidRPr="008D6CA5">
        <w:rPr>
          <w:szCs w:val="18"/>
        </w:rPr>
        <w:t>rozliczenie szkód wskazanych</w:t>
      </w:r>
      <w:r w:rsidR="00A92DA6" w:rsidRPr="008D6CA5">
        <w:rPr>
          <w:szCs w:val="18"/>
        </w:rPr>
        <w:t xml:space="preserve"> w </w:t>
      </w:r>
      <w:r w:rsidRPr="008D6CA5">
        <w:rPr>
          <w:szCs w:val="18"/>
        </w:rPr>
        <w:t>pkt 1) –</w:t>
      </w:r>
      <w:r w:rsidR="00A92DA6" w:rsidRPr="008D6CA5">
        <w:rPr>
          <w:szCs w:val="18"/>
        </w:rPr>
        <w:t xml:space="preserve"> nie </w:t>
      </w:r>
      <w:r w:rsidRPr="008D6CA5">
        <w:rPr>
          <w:szCs w:val="18"/>
        </w:rPr>
        <w:t>dłuższy</w:t>
      </w:r>
      <w:r w:rsidR="00A92DA6" w:rsidRPr="008D6CA5">
        <w:rPr>
          <w:szCs w:val="18"/>
        </w:rPr>
        <w:t xml:space="preserve"> niż </w:t>
      </w:r>
      <w:r w:rsidRPr="008D6CA5">
        <w:rPr>
          <w:szCs w:val="18"/>
        </w:rPr>
        <w:t>6 miesięcy, który zostanie odnotowany</w:t>
      </w:r>
      <w:r w:rsidR="00A92DA6" w:rsidRPr="008D6CA5">
        <w:rPr>
          <w:szCs w:val="18"/>
        </w:rPr>
        <w:t xml:space="preserve"> na </w:t>
      </w:r>
      <w:r w:rsidRPr="008D6CA5">
        <w:rPr>
          <w:szCs w:val="18"/>
        </w:rPr>
        <w:t>protokole odbioru końcowego. Dodatkowy termin</w:t>
      </w:r>
      <w:r w:rsidRPr="008D6CA5" w:rsidDel="00FE4767">
        <w:rPr>
          <w:szCs w:val="18"/>
        </w:rPr>
        <w:t xml:space="preserve"> </w:t>
      </w:r>
      <w:r w:rsidRPr="008D6CA5">
        <w:rPr>
          <w:szCs w:val="18"/>
        </w:rPr>
        <w:t>rozliczenia szkód</w:t>
      </w:r>
      <w:r w:rsidR="00A92DA6" w:rsidRPr="008D6CA5">
        <w:rPr>
          <w:szCs w:val="18"/>
        </w:rPr>
        <w:t xml:space="preserve"> nie </w:t>
      </w:r>
      <w:r w:rsidRPr="008D6CA5">
        <w:rPr>
          <w:szCs w:val="18"/>
        </w:rPr>
        <w:t>będzie podstawą</w:t>
      </w:r>
      <w:r w:rsidR="00A92DA6" w:rsidRPr="008D6CA5">
        <w:rPr>
          <w:szCs w:val="18"/>
        </w:rPr>
        <w:t xml:space="preserve"> do </w:t>
      </w:r>
      <w:r w:rsidRPr="008D6CA5">
        <w:rPr>
          <w:szCs w:val="18"/>
        </w:rPr>
        <w:t>naliczania kar umownych</w:t>
      </w:r>
      <w:r w:rsidR="00A92DA6" w:rsidRPr="008D6CA5">
        <w:rPr>
          <w:szCs w:val="18"/>
        </w:rPr>
        <w:t xml:space="preserve"> z </w:t>
      </w:r>
      <w:r w:rsidRPr="008D6CA5">
        <w:rPr>
          <w:szCs w:val="18"/>
        </w:rPr>
        <w:t xml:space="preserve">tytułu </w:t>
      </w:r>
      <w:r w:rsidR="00A11D8B" w:rsidRPr="008D6CA5">
        <w:rPr>
          <w:szCs w:val="18"/>
        </w:rPr>
        <w:t>zwłoki</w:t>
      </w:r>
      <w:r w:rsidR="00B40430" w:rsidRPr="008D6CA5">
        <w:rPr>
          <w:szCs w:val="18"/>
        </w:rPr>
        <w:t xml:space="preserve"> </w:t>
      </w:r>
      <w:r w:rsidR="00A11D8B" w:rsidRPr="008D6CA5">
        <w:rPr>
          <w:szCs w:val="18"/>
        </w:rPr>
        <w:t xml:space="preserve">w </w:t>
      </w:r>
      <w:r w:rsidRPr="008D6CA5">
        <w:rPr>
          <w:szCs w:val="18"/>
        </w:rPr>
        <w:t xml:space="preserve">realizacji </w:t>
      </w:r>
      <w:r w:rsidR="00F11CB3" w:rsidRPr="008D6CA5">
        <w:rPr>
          <w:szCs w:val="18"/>
        </w:rPr>
        <w:t>przedmiotu Umow</w:t>
      </w:r>
      <w:r w:rsidRPr="008D6CA5">
        <w:rPr>
          <w:szCs w:val="18"/>
        </w:rPr>
        <w:t>y</w:t>
      </w:r>
      <w:r w:rsidR="00A92DA6" w:rsidRPr="008D6CA5">
        <w:rPr>
          <w:szCs w:val="18"/>
        </w:rPr>
        <w:t xml:space="preserve"> lub </w:t>
      </w:r>
      <w:r w:rsidR="00CA4E2B">
        <w:rPr>
          <w:szCs w:val="18"/>
        </w:rPr>
        <w:t>usunięciu ujawnionych wad. Po  upływie</w:t>
      </w:r>
      <w:r w:rsidRPr="008D6CA5">
        <w:rPr>
          <w:szCs w:val="18"/>
        </w:rPr>
        <w:t xml:space="preserve"> wyznaczonego terminu kaucja przepada</w:t>
      </w:r>
      <w:r w:rsidR="00A92DA6" w:rsidRPr="008D6CA5">
        <w:rPr>
          <w:szCs w:val="18"/>
        </w:rPr>
        <w:t xml:space="preserve"> na </w:t>
      </w:r>
      <w:r w:rsidRPr="008D6CA5">
        <w:rPr>
          <w:szCs w:val="18"/>
        </w:rPr>
        <w:t>rzecz Zamawiającego</w:t>
      </w:r>
      <w:r w:rsidR="00CA4E2B">
        <w:rPr>
          <w:szCs w:val="18"/>
        </w:rPr>
        <w:t>.</w:t>
      </w:r>
    </w:p>
    <w:p w14:paraId="5EBB7925" w14:textId="28B3047F"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przesłanki</w:t>
      </w:r>
      <w:r w:rsidR="00A92DA6" w:rsidRPr="008D6CA5">
        <w:rPr>
          <w:szCs w:val="18"/>
        </w:rPr>
        <w:t xml:space="preserve"> do </w:t>
      </w:r>
      <w:r w:rsidRPr="008D6CA5">
        <w:rPr>
          <w:szCs w:val="18"/>
        </w:rPr>
        <w:t>odbioru końcowego, wystawienia</w:t>
      </w:r>
      <w:r w:rsidR="00A92DA6" w:rsidRPr="008D6CA5">
        <w:rPr>
          <w:szCs w:val="18"/>
        </w:rPr>
        <w:t xml:space="preserve"> i </w:t>
      </w:r>
      <w:r w:rsidRPr="008D6CA5">
        <w:rPr>
          <w:szCs w:val="18"/>
        </w:rPr>
        <w:t>przyjęcia faktury końcowej zachodzą przy braku innych uwag</w:t>
      </w:r>
      <w:r w:rsidR="00A92DA6" w:rsidRPr="008D6CA5">
        <w:rPr>
          <w:szCs w:val="18"/>
        </w:rPr>
        <w:t xml:space="preserve"> do </w:t>
      </w:r>
      <w:r w:rsidRPr="008D6CA5">
        <w:rPr>
          <w:szCs w:val="18"/>
        </w:rPr>
        <w:t>zakresu</w:t>
      </w:r>
      <w:r w:rsidR="00A92DA6" w:rsidRPr="008D6CA5">
        <w:rPr>
          <w:szCs w:val="18"/>
        </w:rPr>
        <w:t xml:space="preserve"> i </w:t>
      </w:r>
      <w:r w:rsidRPr="008D6CA5">
        <w:rPr>
          <w:szCs w:val="18"/>
        </w:rPr>
        <w:t xml:space="preserve">jakości wykonania </w:t>
      </w:r>
      <w:r w:rsidR="00F11CB3" w:rsidRPr="008D6CA5">
        <w:rPr>
          <w:szCs w:val="18"/>
        </w:rPr>
        <w:t>przedmiotu Umow</w:t>
      </w:r>
      <w:r w:rsidRPr="008D6CA5">
        <w:rPr>
          <w:szCs w:val="18"/>
        </w:rPr>
        <w:t>y</w:t>
      </w:r>
      <w:r w:rsidR="00A11D8B" w:rsidRPr="008D6CA5">
        <w:rPr>
          <w:szCs w:val="18"/>
        </w:rPr>
        <w:t>,</w:t>
      </w:r>
      <w:r w:rsidR="00A92DA6" w:rsidRPr="008D6CA5">
        <w:rPr>
          <w:szCs w:val="18"/>
        </w:rPr>
        <w:t xml:space="preserve"> w </w:t>
      </w:r>
      <w:r w:rsidRPr="008D6CA5">
        <w:rPr>
          <w:szCs w:val="18"/>
        </w:rPr>
        <w:t>przypadku dostarczenia przez Wykonawcę oświadczenia</w:t>
      </w:r>
      <w:r w:rsidR="00A92DA6" w:rsidRPr="008D6CA5">
        <w:rPr>
          <w:szCs w:val="18"/>
        </w:rPr>
        <w:t xml:space="preserve"> o </w:t>
      </w:r>
      <w:r w:rsidRPr="008D6CA5">
        <w:rPr>
          <w:szCs w:val="18"/>
        </w:rPr>
        <w:t>uregulowaniu wszystkich należnych odszkodowań</w:t>
      </w:r>
      <w:r w:rsidR="00A92DA6" w:rsidRPr="008D6CA5">
        <w:rPr>
          <w:szCs w:val="18"/>
        </w:rPr>
        <w:t xml:space="preserve"> lub </w:t>
      </w:r>
      <w:r w:rsidRPr="008D6CA5">
        <w:rPr>
          <w:szCs w:val="18"/>
        </w:rPr>
        <w:t>oświadczenia</w:t>
      </w:r>
      <w:r w:rsidR="00A92DA6" w:rsidRPr="008D6CA5">
        <w:rPr>
          <w:szCs w:val="18"/>
        </w:rPr>
        <w:t xml:space="preserve"> o </w:t>
      </w:r>
      <w:r w:rsidRPr="008D6CA5">
        <w:rPr>
          <w:szCs w:val="18"/>
        </w:rPr>
        <w:t>podjęciu przez niego wszystkich niezbędnych działań</w:t>
      </w:r>
      <w:r w:rsidR="00A92DA6" w:rsidRPr="008D6CA5">
        <w:rPr>
          <w:szCs w:val="18"/>
        </w:rPr>
        <w:t xml:space="preserve"> dla </w:t>
      </w:r>
      <w:r w:rsidRPr="008D6CA5">
        <w:rPr>
          <w:szCs w:val="18"/>
        </w:rPr>
        <w:t>zaspokojenia roszczeń oraz ustanowieniu kaucji gwarancyjnej</w:t>
      </w:r>
      <w:r w:rsidR="00A11D8B" w:rsidRPr="008D6CA5">
        <w:rPr>
          <w:szCs w:val="18"/>
        </w:rPr>
        <w:t>,</w:t>
      </w:r>
      <w:r w:rsidRPr="008D6CA5">
        <w:rPr>
          <w:szCs w:val="18"/>
        </w:rPr>
        <w:t xml:space="preserve"> zgodnie</w:t>
      </w:r>
      <w:r w:rsidR="00A92DA6" w:rsidRPr="008D6CA5">
        <w:rPr>
          <w:szCs w:val="18"/>
        </w:rPr>
        <w:t xml:space="preserve"> z </w:t>
      </w:r>
      <w:r w:rsidRPr="008D6CA5">
        <w:rPr>
          <w:szCs w:val="18"/>
        </w:rPr>
        <w:t>pkt 1),</w:t>
      </w:r>
    </w:p>
    <w:p w14:paraId="592362F9" w14:textId="39D24DE2"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 przypadkach innych</w:t>
      </w:r>
      <w:r w:rsidR="00A92DA6" w:rsidRPr="008D6CA5">
        <w:rPr>
          <w:szCs w:val="18"/>
        </w:rPr>
        <w:t xml:space="preserve"> niż </w:t>
      </w:r>
      <w:r w:rsidRPr="008D6CA5">
        <w:rPr>
          <w:szCs w:val="18"/>
        </w:rPr>
        <w:t>opisano</w:t>
      </w:r>
      <w:r w:rsidR="00A92DA6" w:rsidRPr="008D6CA5">
        <w:rPr>
          <w:szCs w:val="18"/>
        </w:rPr>
        <w:t xml:space="preserve"> w </w:t>
      </w:r>
      <w:r w:rsidRPr="008D6CA5">
        <w:rPr>
          <w:szCs w:val="18"/>
        </w:rPr>
        <w:t>pkt 1) powyżej,</w:t>
      </w:r>
      <w:r w:rsidR="007F6D43" w:rsidRPr="008D6CA5">
        <w:rPr>
          <w:szCs w:val="18"/>
        </w:rPr>
        <w:t xml:space="preserve"> </w:t>
      </w:r>
      <w:r w:rsidRPr="008D6CA5">
        <w:rPr>
          <w:szCs w:val="18"/>
        </w:rPr>
        <w:t>a zwłaszcza przy wystąpieniu szkód nieuzasadnionych optymalną technologią robót przy naruszeniu zasady minimalizacji ingerencji</w:t>
      </w:r>
      <w:r w:rsidR="00A92DA6" w:rsidRPr="008D6CA5">
        <w:rPr>
          <w:szCs w:val="18"/>
        </w:rPr>
        <w:t xml:space="preserve"> w </w:t>
      </w:r>
      <w:r w:rsidRPr="008D6CA5">
        <w:rPr>
          <w:szCs w:val="18"/>
        </w:rPr>
        <w:t>zastany stan nieruchomości</w:t>
      </w:r>
      <w:r w:rsidR="00A11D8B" w:rsidRPr="008D6CA5">
        <w:rPr>
          <w:szCs w:val="18"/>
        </w:rPr>
        <w:t>,</w:t>
      </w:r>
      <w:r w:rsidRPr="008D6CA5">
        <w:rPr>
          <w:szCs w:val="18"/>
        </w:rPr>
        <w:t xml:space="preserve"> Wykonawca ma obowiązek naprawienia poczynionych szkód</w:t>
      </w:r>
      <w:r w:rsidR="00A92DA6" w:rsidRPr="008D6CA5">
        <w:rPr>
          <w:szCs w:val="18"/>
        </w:rPr>
        <w:t xml:space="preserve"> i </w:t>
      </w:r>
      <w:r w:rsidRPr="008D6CA5">
        <w:rPr>
          <w:szCs w:val="18"/>
        </w:rPr>
        <w:t xml:space="preserve">uregulowania ewentualnego odszkodowania przed zgłoszeniem </w:t>
      </w:r>
      <w:r w:rsidR="00F11CB3" w:rsidRPr="008D6CA5">
        <w:rPr>
          <w:szCs w:val="18"/>
        </w:rPr>
        <w:t>przedmiotu Umow</w:t>
      </w:r>
      <w:r w:rsidRPr="008D6CA5">
        <w:rPr>
          <w:szCs w:val="18"/>
        </w:rPr>
        <w:t>y Zamawiającemu</w:t>
      </w:r>
      <w:r w:rsidR="00A92DA6" w:rsidRPr="008D6CA5">
        <w:rPr>
          <w:szCs w:val="18"/>
        </w:rPr>
        <w:t xml:space="preserve"> do </w:t>
      </w:r>
      <w:r w:rsidRPr="008D6CA5">
        <w:rPr>
          <w:szCs w:val="18"/>
        </w:rPr>
        <w:t>odbioru końcowego.</w:t>
      </w:r>
    </w:p>
    <w:p w14:paraId="3D98BED4" w14:textId="4211C27F" w:rsidR="00676538" w:rsidRPr="008D6CA5" w:rsidRDefault="00676538" w:rsidP="002221B4">
      <w:pPr>
        <w:pStyle w:val="Styl2"/>
        <w:widowControl/>
        <w:numPr>
          <w:ilvl w:val="0"/>
          <w:numId w:val="60"/>
        </w:numPr>
        <w:spacing w:after="0" w:line="240" w:lineRule="auto"/>
        <w:rPr>
          <w:szCs w:val="18"/>
        </w:rPr>
      </w:pPr>
      <w:r w:rsidRPr="008D6CA5">
        <w:rPr>
          <w:szCs w:val="18"/>
        </w:rPr>
        <w:t>Odtworzenie terenów zielonych, dróg</w:t>
      </w:r>
      <w:r w:rsidR="00A92DA6" w:rsidRPr="008D6CA5">
        <w:rPr>
          <w:szCs w:val="18"/>
        </w:rPr>
        <w:t xml:space="preserve"> i </w:t>
      </w:r>
      <w:r w:rsidRPr="008D6CA5">
        <w:rPr>
          <w:szCs w:val="18"/>
        </w:rPr>
        <w:t>chodników</w:t>
      </w:r>
      <w:r w:rsidR="00A11D8B" w:rsidRPr="008D6CA5">
        <w:rPr>
          <w:szCs w:val="18"/>
        </w:rPr>
        <w:t>,</w:t>
      </w:r>
      <w:r w:rsidR="00A92DA6" w:rsidRPr="008D6CA5">
        <w:rPr>
          <w:szCs w:val="18"/>
        </w:rPr>
        <w:t xml:space="preserve"> i </w:t>
      </w:r>
      <w:r w:rsidRPr="008D6CA5">
        <w:rPr>
          <w:szCs w:val="18"/>
        </w:rPr>
        <w:t>innych elementów</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warunkami wydanymi przez właścicieli nieruchomości</w:t>
      </w:r>
      <w:r w:rsidR="00A92DA6" w:rsidRPr="008D6CA5">
        <w:rPr>
          <w:szCs w:val="18"/>
        </w:rPr>
        <w:t xml:space="preserve"> na </w:t>
      </w:r>
      <w:r w:rsidRPr="008D6CA5">
        <w:rPr>
          <w:szCs w:val="18"/>
        </w:rPr>
        <w:t>etapie uzgadniania dokumentacji projektowej</w:t>
      </w:r>
      <w:r w:rsidR="00A92DA6" w:rsidRPr="008D6CA5">
        <w:rPr>
          <w:szCs w:val="18"/>
        </w:rPr>
        <w:t xml:space="preserve"> i </w:t>
      </w:r>
      <w:r w:rsidRPr="008D6CA5">
        <w:rPr>
          <w:szCs w:val="18"/>
        </w:rPr>
        <w:t>udostępnienia nieruchomości</w:t>
      </w:r>
      <w:r w:rsidR="00A92DA6" w:rsidRPr="008D6CA5">
        <w:rPr>
          <w:szCs w:val="18"/>
        </w:rPr>
        <w:t xml:space="preserve"> dla </w:t>
      </w:r>
      <w:r w:rsidRPr="008D6CA5">
        <w:rPr>
          <w:szCs w:val="18"/>
        </w:rPr>
        <w:t>wykonania robót.</w:t>
      </w:r>
    </w:p>
    <w:p w14:paraId="27DD92B9" w14:textId="5402B044" w:rsidR="00676538" w:rsidRPr="008D6CA5" w:rsidRDefault="00676538" w:rsidP="002221B4">
      <w:pPr>
        <w:pStyle w:val="Styl2"/>
        <w:widowControl/>
        <w:numPr>
          <w:ilvl w:val="0"/>
          <w:numId w:val="60"/>
        </w:numPr>
        <w:spacing w:after="0" w:line="240" w:lineRule="auto"/>
        <w:rPr>
          <w:szCs w:val="18"/>
        </w:rPr>
      </w:pPr>
      <w:r w:rsidRPr="008D6CA5">
        <w:rPr>
          <w:szCs w:val="18"/>
        </w:rPr>
        <w:t>Opracowanie projektów organizacji ruchu drogowego oraz wniesienie opłat</w:t>
      </w:r>
      <w:r w:rsidR="00A92DA6" w:rsidRPr="008D6CA5">
        <w:rPr>
          <w:szCs w:val="18"/>
        </w:rPr>
        <w:t xml:space="preserve"> za </w:t>
      </w:r>
      <w:r w:rsidRPr="008D6CA5">
        <w:rPr>
          <w:szCs w:val="18"/>
        </w:rPr>
        <w:t>zajęcie pasa drogowego</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wydanymi decyzjami, tj. wniesienie opłat</w:t>
      </w:r>
      <w:r w:rsidR="00A92DA6" w:rsidRPr="008D6CA5">
        <w:rPr>
          <w:szCs w:val="18"/>
        </w:rPr>
        <w:t xml:space="preserve"> za </w:t>
      </w:r>
      <w:r w:rsidRPr="008D6CA5">
        <w:rPr>
          <w:szCs w:val="18"/>
        </w:rPr>
        <w:t>czasowe zajęcie pasa drogowego</w:t>
      </w:r>
      <w:r w:rsidR="00A92DA6" w:rsidRPr="008D6CA5">
        <w:rPr>
          <w:szCs w:val="18"/>
        </w:rPr>
        <w:t xml:space="preserve"> i </w:t>
      </w:r>
      <w:r w:rsidRPr="008D6CA5">
        <w:rPr>
          <w:szCs w:val="18"/>
        </w:rPr>
        <w:t>utrudnienia</w:t>
      </w:r>
      <w:r w:rsidR="00A92DA6" w:rsidRPr="008D6CA5">
        <w:rPr>
          <w:szCs w:val="18"/>
        </w:rPr>
        <w:t xml:space="preserve"> w </w:t>
      </w:r>
      <w:r w:rsidRPr="008D6CA5">
        <w:rPr>
          <w:szCs w:val="18"/>
        </w:rPr>
        <w:t>ruchu oraz pokrycie kosztów wynikających</w:t>
      </w:r>
      <w:r w:rsidR="00A92DA6" w:rsidRPr="008D6CA5">
        <w:rPr>
          <w:szCs w:val="18"/>
        </w:rPr>
        <w:t xml:space="preserve"> z </w:t>
      </w:r>
      <w:r w:rsidRPr="008D6CA5">
        <w:rPr>
          <w:szCs w:val="18"/>
        </w:rPr>
        <w:t>prowadzenia robót</w:t>
      </w:r>
      <w:r w:rsidR="00A92DA6" w:rsidRPr="008D6CA5">
        <w:rPr>
          <w:szCs w:val="18"/>
        </w:rPr>
        <w:t xml:space="preserve"> na </w:t>
      </w:r>
      <w:r w:rsidRPr="008D6CA5">
        <w:rPr>
          <w:szCs w:val="18"/>
        </w:rPr>
        <w:t>terenach zamkniętych,</w:t>
      </w:r>
      <w:r w:rsidR="00A92DA6" w:rsidRPr="008D6CA5">
        <w:rPr>
          <w:szCs w:val="18"/>
        </w:rPr>
        <w:t xml:space="preserve"> w </w:t>
      </w:r>
      <w:r w:rsidRPr="008D6CA5">
        <w:rPr>
          <w:szCs w:val="18"/>
        </w:rPr>
        <w:t>tym PKP</w:t>
      </w:r>
      <w:r w:rsidR="00082AE3" w:rsidRPr="008D6CA5">
        <w:rPr>
          <w:szCs w:val="18"/>
        </w:rPr>
        <w:t xml:space="preserve"> – o ile powyższe </w:t>
      </w:r>
      <w:r w:rsidR="00A62EDA" w:rsidRPr="008D6CA5">
        <w:rPr>
          <w:szCs w:val="18"/>
        </w:rPr>
        <w:t>koszty</w:t>
      </w:r>
      <w:r w:rsidR="00082AE3" w:rsidRPr="008D6CA5">
        <w:rPr>
          <w:szCs w:val="18"/>
        </w:rPr>
        <w:t xml:space="preserve"> nie obciążają wprost Zamawiającego zgodnie z warunkami OPZ</w:t>
      </w:r>
      <w:r w:rsidRPr="008D6CA5">
        <w:rPr>
          <w:szCs w:val="18"/>
        </w:rPr>
        <w:t>.</w:t>
      </w:r>
    </w:p>
    <w:p w14:paraId="7A529686" w14:textId="64FCD2CA" w:rsidR="00676538" w:rsidRPr="008D6CA5" w:rsidRDefault="00676538" w:rsidP="002221B4">
      <w:pPr>
        <w:pStyle w:val="Styl2"/>
        <w:widowControl/>
        <w:numPr>
          <w:ilvl w:val="0"/>
          <w:numId w:val="60"/>
        </w:numPr>
        <w:spacing w:after="0" w:line="240" w:lineRule="auto"/>
        <w:rPr>
          <w:szCs w:val="18"/>
        </w:rPr>
      </w:pPr>
      <w:r w:rsidRPr="008D6CA5">
        <w:rPr>
          <w:szCs w:val="18"/>
        </w:rPr>
        <w:t>Wycinka drzew</w:t>
      </w:r>
      <w:r w:rsidR="00A92DA6" w:rsidRPr="008D6CA5">
        <w:rPr>
          <w:szCs w:val="18"/>
        </w:rPr>
        <w:t xml:space="preserve"> i </w:t>
      </w:r>
      <w:r w:rsidRPr="008D6CA5">
        <w:rPr>
          <w:szCs w:val="18"/>
        </w:rPr>
        <w:t>gałęzi</w:t>
      </w:r>
      <w:r w:rsidR="00A92DA6" w:rsidRPr="008D6CA5">
        <w:rPr>
          <w:szCs w:val="18"/>
        </w:rPr>
        <w:t xml:space="preserve"> z </w:t>
      </w:r>
      <w:r w:rsidRPr="008D6CA5">
        <w:rPr>
          <w:szCs w:val="18"/>
        </w:rPr>
        <w:t>uprzątnięciem</w:t>
      </w:r>
      <w:r w:rsidR="00A92DA6" w:rsidRPr="008D6CA5">
        <w:rPr>
          <w:szCs w:val="18"/>
        </w:rPr>
        <w:t xml:space="preserve"> i </w:t>
      </w:r>
      <w:r w:rsidRPr="008D6CA5">
        <w:rPr>
          <w:szCs w:val="18"/>
        </w:rPr>
        <w:t>zwrotem pozyskanego drewna właściwym właścicielom nieruchomości</w:t>
      </w:r>
      <w:r w:rsidR="00A92DA6" w:rsidRPr="008D6CA5">
        <w:rPr>
          <w:szCs w:val="18"/>
        </w:rPr>
        <w:t xml:space="preserve"> lub </w:t>
      </w:r>
      <w:r w:rsidRPr="008D6CA5">
        <w:rPr>
          <w:szCs w:val="18"/>
        </w:rPr>
        <w:t>utylizacją</w:t>
      </w:r>
      <w:r w:rsidR="00A92DA6" w:rsidRPr="008D6CA5">
        <w:rPr>
          <w:szCs w:val="18"/>
        </w:rPr>
        <w:t xml:space="preserve"> w </w:t>
      </w:r>
      <w:r w:rsidRPr="008D6CA5">
        <w:rPr>
          <w:szCs w:val="18"/>
        </w:rPr>
        <w:t>uzgodnionych przypadkach.</w:t>
      </w:r>
    </w:p>
    <w:p w14:paraId="4D659248" w14:textId="4382D4DB" w:rsidR="00676538" w:rsidRPr="008D6CA5" w:rsidRDefault="00676538" w:rsidP="002221B4">
      <w:pPr>
        <w:pStyle w:val="Styl2"/>
        <w:widowControl/>
        <w:numPr>
          <w:ilvl w:val="0"/>
          <w:numId w:val="60"/>
        </w:numPr>
        <w:spacing w:after="0" w:line="240" w:lineRule="auto"/>
        <w:rPr>
          <w:szCs w:val="18"/>
        </w:rPr>
      </w:pPr>
      <w:r w:rsidRPr="008D6CA5">
        <w:rPr>
          <w:szCs w:val="18"/>
        </w:rPr>
        <w:t>Wykonanie prac</w:t>
      </w:r>
      <w:r w:rsidR="00A92DA6" w:rsidRPr="008D6CA5">
        <w:rPr>
          <w:szCs w:val="18"/>
        </w:rPr>
        <w:t xml:space="preserve"> w </w:t>
      </w:r>
      <w:r w:rsidRPr="008D6CA5">
        <w:rPr>
          <w:szCs w:val="18"/>
        </w:rPr>
        <w:t>terminach określonych</w:t>
      </w:r>
      <w:r w:rsidR="00A92DA6" w:rsidRPr="008D6CA5">
        <w:rPr>
          <w:szCs w:val="18"/>
        </w:rPr>
        <w:t xml:space="preserve"> w </w:t>
      </w:r>
      <w:r w:rsidRPr="008D6CA5">
        <w:rPr>
          <w:szCs w:val="18"/>
        </w:rPr>
        <w:t>§</w:t>
      </w:r>
      <w:r w:rsidR="00CA4E2B">
        <w:rPr>
          <w:szCs w:val="18"/>
        </w:rPr>
        <w:t xml:space="preserve"> </w:t>
      </w:r>
      <w:r w:rsidR="005D596D" w:rsidRPr="008D6CA5">
        <w:rPr>
          <w:szCs w:val="18"/>
        </w:rPr>
        <w:t>2 Umowy</w:t>
      </w:r>
      <w:r w:rsidR="00A92DA6" w:rsidRPr="008D6CA5">
        <w:rPr>
          <w:szCs w:val="18"/>
        </w:rPr>
        <w:t xml:space="preserve"> i </w:t>
      </w:r>
      <w:r w:rsidR="00F57968" w:rsidRPr="008D6CA5">
        <w:rPr>
          <w:szCs w:val="18"/>
        </w:rPr>
        <w:t>§</w:t>
      </w:r>
      <w:r w:rsidR="00CA4E2B">
        <w:rPr>
          <w:szCs w:val="18"/>
        </w:rPr>
        <w:t xml:space="preserve"> </w:t>
      </w:r>
      <w:r w:rsidR="00F57968" w:rsidRPr="008D6CA5">
        <w:rPr>
          <w:szCs w:val="18"/>
        </w:rPr>
        <w:t>2 OWU,</w:t>
      </w:r>
      <w:r w:rsidRPr="008D6CA5">
        <w:rPr>
          <w:szCs w:val="18"/>
        </w:rPr>
        <w:t xml:space="preserve"> zgodnie</w:t>
      </w:r>
      <w:r w:rsidR="00A92DA6" w:rsidRPr="008D6CA5">
        <w:rPr>
          <w:szCs w:val="18"/>
        </w:rPr>
        <w:t xml:space="preserve"> z </w:t>
      </w:r>
      <w:r w:rsidR="00A11D8B" w:rsidRPr="008D6CA5">
        <w:rPr>
          <w:szCs w:val="18"/>
        </w:rPr>
        <w:t xml:space="preserve">Harmonogramem </w:t>
      </w:r>
      <w:r w:rsidR="000522E2">
        <w:rPr>
          <w:szCs w:val="18"/>
        </w:rPr>
        <w:t>rzeczowo-</w:t>
      </w:r>
      <w:r w:rsidRPr="008D6CA5">
        <w:rPr>
          <w:szCs w:val="18"/>
        </w:rPr>
        <w:t xml:space="preserve">finansowym stanowiącym </w:t>
      </w:r>
      <w:r w:rsidRPr="008D6CA5">
        <w:rPr>
          <w:szCs w:val="18"/>
        </w:rPr>
        <w:fldChar w:fldCharType="begin"/>
      </w:r>
      <w:r w:rsidRPr="008D6CA5">
        <w:rPr>
          <w:szCs w:val="18"/>
        </w:rPr>
        <w:instrText xml:space="preserve"> REF _Ref333691889 \r \h  \* MERGEFORMAT </w:instrText>
      </w:r>
      <w:r w:rsidRPr="008D6CA5">
        <w:rPr>
          <w:szCs w:val="18"/>
        </w:rPr>
      </w:r>
      <w:r w:rsidRPr="008D6CA5">
        <w:rPr>
          <w:szCs w:val="18"/>
        </w:rPr>
        <w:fldChar w:fldCharType="separate"/>
      </w:r>
      <w:r w:rsidR="004A0413">
        <w:rPr>
          <w:szCs w:val="18"/>
        </w:rPr>
        <w:t>Załącznik nr 2</w:t>
      </w:r>
      <w:r w:rsidRPr="008D6CA5">
        <w:rPr>
          <w:szCs w:val="18"/>
        </w:rPr>
        <w:fldChar w:fldCharType="end"/>
      </w:r>
      <w:r w:rsidR="00A92DA6" w:rsidRPr="008D6CA5">
        <w:rPr>
          <w:szCs w:val="18"/>
        </w:rPr>
        <w:t xml:space="preserve"> do</w:t>
      </w:r>
      <w:r w:rsidRPr="008D6CA5">
        <w:rPr>
          <w:szCs w:val="18"/>
        </w:rPr>
        <w:t xml:space="preserve"> Umowy. </w:t>
      </w:r>
    </w:p>
    <w:p w14:paraId="4CA9BAE2" w14:textId="7F4E178D" w:rsidR="00676538" w:rsidRPr="008D6CA5" w:rsidRDefault="00676538" w:rsidP="002221B4">
      <w:pPr>
        <w:pStyle w:val="Styl2"/>
        <w:widowControl/>
        <w:numPr>
          <w:ilvl w:val="0"/>
          <w:numId w:val="60"/>
        </w:numPr>
        <w:spacing w:after="0" w:line="240" w:lineRule="auto"/>
        <w:rPr>
          <w:szCs w:val="18"/>
        </w:rPr>
      </w:pPr>
      <w:r w:rsidRPr="008D6CA5">
        <w:rPr>
          <w:szCs w:val="18"/>
        </w:rPr>
        <w:t>Zabezpieczenie</w:t>
      </w:r>
      <w:r w:rsidR="00A92DA6" w:rsidRPr="008D6CA5">
        <w:rPr>
          <w:szCs w:val="18"/>
        </w:rPr>
        <w:t xml:space="preserve"> i </w:t>
      </w:r>
      <w:r w:rsidRPr="008D6CA5">
        <w:rPr>
          <w:szCs w:val="18"/>
        </w:rPr>
        <w:t>oznakowanie terenu,</w:t>
      </w:r>
      <w:r w:rsidR="00A92DA6" w:rsidRPr="008D6CA5">
        <w:rPr>
          <w:szCs w:val="18"/>
        </w:rPr>
        <w:t xml:space="preserve"> na </w:t>
      </w:r>
      <w:r w:rsidRPr="008D6CA5">
        <w:rPr>
          <w:szCs w:val="18"/>
        </w:rPr>
        <w:t>którym prowadzone są roboty</w:t>
      </w:r>
      <w:r w:rsidR="00A11D8B" w:rsidRPr="008D6CA5">
        <w:rPr>
          <w:szCs w:val="18"/>
        </w:rPr>
        <w:t>,</w:t>
      </w:r>
      <w:r w:rsidRPr="008D6CA5">
        <w:rPr>
          <w:szCs w:val="18"/>
        </w:rPr>
        <w:t xml:space="preserve"> oraz dbałość</w:t>
      </w:r>
      <w:r w:rsidR="00A92DA6" w:rsidRPr="008D6CA5">
        <w:rPr>
          <w:szCs w:val="18"/>
        </w:rPr>
        <w:t xml:space="preserve"> o </w:t>
      </w:r>
      <w:r w:rsidRPr="008D6CA5">
        <w:rPr>
          <w:szCs w:val="18"/>
        </w:rPr>
        <w:t>stan techniczny</w:t>
      </w:r>
      <w:r w:rsidR="00A92DA6" w:rsidRPr="008D6CA5">
        <w:rPr>
          <w:szCs w:val="18"/>
        </w:rPr>
        <w:t xml:space="preserve"> i </w:t>
      </w:r>
      <w:r w:rsidRPr="008D6CA5">
        <w:rPr>
          <w:szCs w:val="18"/>
        </w:rPr>
        <w:t>prawidłowość oznakowania przez cały czas trwania realizacji zadania. Wykonawca ponosi pełną odpowiedzialność</w:t>
      </w:r>
      <w:r w:rsidR="00A92DA6" w:rsidRPr="008D6CA5">
        <w:rPr>
          <w:szCs w:val="18"/>
        </w:rPr>
        <w:t xml:space="preserve"> za </w:t>
      </w:r>
      <w:r w:rsidRPr="008D6CA5">
        <w:rPr>
          <w:szCs w:val="18"/>
        </w:rPr>
        <w:t>teren budowy</w:t>
      </w:r>
      <w:r w:rsidR="00A92DA6" w:rsidRPr="008D6CA5">
        <w:rPr>
          <w:szCs w:val="18"/>
        </w:rPr>
        <w:t xml:space="preserve"> od </w:t>
      </w:r>
      <w:r w:rsidRPr="008D6CA5">
        <w:rPr>
          <w:szCs w:val="18"/>
        </w:rPr>
        <w:t>chwili przejęcia.</w:t>
      </w:r>
    </w:p>
    <w:p w14:paraId="26734B11" w14:textId="3568CDA8" w:rsidR="00676538" w:rsidRPr="008D6CA5" w:rsidRDefault="00676538" w:rsidP="002221B4">
      <w:pPr>
        <w:pStyle w:val="Styl2"/>
        <w:widowControl/>
        <w:numPr>
          <w:ilvl w:val="0"/>
          <w:numId w:val="60"/>
        </w:numPr>
        <w:spacing w:after="0" w:line="240" w:lineRule="auto"/>
        <w:rPr>
          <w:szCs w:val="18"/>
        </w:rPr>
      </w:pPr>
      <w:r w:rsidRPr="008D6CA5">
        <w:rPr>
          <w:szCs w:val="18"/>
        </w:rPr>
        <w:t>Dostarczenie upoważnionemu przedstawicielowi Zamawiającego</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na </w:t>
      </w:r>
      <w:r w:rsidR="00A11D8B" w:rsidRPr="008D6CA5">
        <w:rPr>
          <w:szCs w:val="18"/>
        </w:rPr>
        <w:t xml:space="preserve">2 </w:t>
      </w:r>
      <w:r w:rsidRPr="008D6CA5">
        <w:rPr>
          <w:szCs w:val="18"/>
        </w:rPr>
        <w:t>dni robocze przed terminem odbiorów częściowych, robót zanikających, ulegających zakryciu wymaganych świadectw jakości, certyfikatów, protokołów wykonanych prób</w:t>
      </w:r>
      <w:r w:rsidR="00A92DA6" w:rsidRPr="008D6CA5">
        <w:rPr>
          <w:szCs w:val="18"/>
        </w:rPr>
        <w:t xml:space="preserve"> i </w:t>
      </w:r>
      <w:r w:rsidRPr="008D6CA5">
        <w:rPr>
          <w:szCs w:val="18"/>
        </w:rPr>
        <w:t>pomiarów, atestów dotyczących zgłaszanego</w:t>
      </w:r>
      <w:r w:rsidR="00A92DA6" w:rsidRPr="008D6CA5">
        <w:rPr>
          <w:szCs w:val="18"/>
        </w:rPr>
        <w:t xml:space="preserve"> do </w:t>
      </w:r>
      <w:r w:rsidRPr="008D6CA5">
        <w:rPr>
          <w:szCs w:val="18"/>
        </w:rPr>
        <w:t>odbioru elementu robót</w:t>
      </w:r>
      <w:r w:rsidR="00A11D8B" w:rsidRPr="008D6CA5">
        <w:rPr>
          <w:szCs w:val="18"/>
        </w:rPr>
        <w:t>.</w:t>
      </w:r>
      <w:r w:rsidRPr="008D6CA5">
        <w:rPr>
          <w:szCs w:val="18"/>
        </w:rPr>
        <w:t xml:space="preserve"> </w:t>
      </w:r>
    </w:p>
    <w:p w14:paraId="30139249" w14:textId="5194E92B" w:rsidR="00676538" w:rsidRPr="008D6CA5" w:rsidRDefault="00676538" w:rsidP="002221B4">
      <w:pPr>
        <w:pStyle w:val="Styl2"/>
        <w:widowControl/>
        <w:numPr>
          <w:ilvl w:val="0"/>
          <w:numId w:val="60"/>
        </w:numPr>
        <w:spacing w:after="0" w:line="240" w:lineRule="auto"/>
        <w:rPr>
          <w:szCs w:val="18"/>
        </w:rPr>
      </w:pPr>
      <w:r w:rsidRPr="008D6CA5">
        <w:rPr>
          <w:szCs w:val="18"/>
        </w:rPr>
        <w:t xml:space="preserve">Koordynacja prac realizowanych przez </w:t>
      </w:r>
      <w:r w:rsidR="00CA4E2B">
        <w:rPr>
          <w:szCs w:val="18"/>
        </w:rPr>
        <w:t>P</w:t>
      </w:r>
      <w:r w:rsidRPr="008D6CA5">
        <w:rPr>
          <w:szCs w:val="18"/>
        </w:rPr>
        <w:t>odwykonawców robót budowlanych, a także realizacja postanowień,</w:t>
      </w:r>
      <w:r w:rsidR="00A92DA6" w:rsidRPr="008D6CA5">
        <w:rPr>
          <w:szCs w:val="18"/>
        </w:rPr>
        <w:t xml:space="preserve"> w </w:t>
      </w:r>
      <w:r w:rsidR="009478FD">
        <w:rPr>
          <w:szCs w:val="18"/>
        </w:rPr>
        <w:t>tym zapłata</w:t>
      </w:r>
      <w:r w:rsidRPr="008D6CA5">
        <w:rPr>
          <w:szCs w:val="18"/>
        </w:rPr>
        <w:t xml:space="preserve"> należnego </w:t>
      </w:r>
      <w:r w:rsidR="00CA4E2B">
        <w:rPr>
          <w:szCs w:val="18"/>
        </w:rPr>
        <w:t>P</w:t>
      </w:r>
      <w:r w:rsidRPr="008D6CA5">
        <w:rPr>
          <w:szCs w:val="18"/>
        </w:rPr>
        <w:t>odwykonawcom wynagrodzenia</w:t>
      </w:r>
      <w:r w:rsidR="00A11D8B" w:rsidRPr="008D6CA5">
        <w:rPr>
          <w:szCs w:val="18"/>
        </w:rPr>
        <w:t>,</w:t>
      </w:r>
      <w:r w:rsidR="00A92DA6" w:rsidRPr="008D6CA5">
        <w:rPr>
          <w:szCs w:val="18"/>
        </w:rPr>
        <w:t> </w:t>
      </w:r>
      <w:r w:rsidRPr="008D6CA5">
        <w:rPr>
          <w:szCs w:val="18"/>
        </w:rPr>
        <w:t>zgodnie</w:t>
      </w:r>
      <w:r w:rsidR="00A92DA6" w:rsidRPr="008D6CA5">
        <w:rPr>
          <w:szCs w:val="18"/>
        </w:rPr>
        <w:t xml:space="preserve"> z </w:t>
      </w:r>
      <w:r w:rsidRPr="008D6CA5">
        <w:rPr>
          <w:szCs w:val="18"/>
        </w:rPr>
        <w:t>zasadami opisanymi</w:t>
      </w:r>
      <w:r w:rsidR="00A92DA6" w:rsidRPr="008D6CA5">
        <w:rPr>
          <w:szCs w:val="18"/>
        </w:rPr>
        <w:t xml:space="preserve"> w </w:t>
      </w:r>
      <w:r w:rsidRPr="008D6CA5">
        <w:rPr>
          <w:szCs w:val="18"/>
        </w:rPr>
        <w:t>§</w:t>
      </w:r>
      <w:r w:rsidR="00CA4E2B">
        <w:rPr>
          <w:szCs w:val="18"/>
        </w:rPr>
        <w:t xml:space="preserve"> </w:t>
      </w:r>
      <w:r w:rsidRPr="008D6CA5">
        <w:rPr>
          <w:szCs w:val="18"/>
        </w:rPr>
        <w:t>9</w:t>
      </w:r>
      <w:r w:rsidR="005D596D" w:rsidRPr="008D6CA5">
        <w:rPr>
          <w:szCs w:val="18"/>
        </w:rPr>
        <w:t xml:space="preserve"> OWU</w:t>
      </w:r>
      <w:r w:rsidRPr="008D6CA5">
        <w:rPr>
          <w:szCs w:val="18"/>
        </w:rPr>
        <w:t>.</w:t>
      </w:r>
    </w:p>
    <w:p w14:paraId="79DFBC74" w14:textId="03960FBE" w:rsidR="00676538" w:rsidRPr="008D6CA5" w:rsidRDefault="00676538" w:rsidP="002221B4">
      <w:pPr>
        <w:pStyle w:val="Styl2"/>
        <w:widowControl/>
        <w:numPr>
          <w:ilvl w:val="0"/>
          <w:numId w:val="60"/>
        </w:numPr>
        <w:spacing w:after="0" w:line="240" w:lineRule="auto"/>
        <w:rPr>
          <w:szCs w:val="18"/>
        </w:rPr>
      </w:pPr>
      <w:r w:rsidRPr="008D6CA5">
        <w:rPr>
          <w:szCs w:val="18"/>
        </w:rPr>
        <w:t>Systematyczne prowadzenie dziennika budowy</w:t>
      </w:r>
      <w:r w:rsidR="00A92DA6" w:rsidRPr="008D6CA5">
        <w:rPr>
          <w:szCs w:val="18"/>
        </w:rPr>
        <w:t xml:space="preserve"> i </w:t>
      </w:r>
      <w:r w:rsidRPr="008D6CA5">
        <w:rPr>
          <w:szCs w:val="18"/>
        </w:rPr>
        <w:t>udostępnianie go upoważniony</w:t>
      </w:r>
      <w:r w:rsidR="00CA4E2B">
        <w:rPr>
          <w:szCs w:val="18"/>
        </w:rPr>
        <w:t>m przedstawicielom Zamawiającego</w:t>
      </w:r>
      <w:r w:rsidRPr="008D6CA5">
        <w:rPr>
          <w:szCs w:val="18"/>
        </w:rPr>
        <w:t xml:space="preserve"> celem dokonywania wpisów</w:t>
      </w:r>
      <w:r w:rsidR="00A92DA6" w:rsidRPr="008D6CA5">
        <w:rPr>
          <w:szCs w:val="18"/>
        </w:rPr>
        <w:t xml:space="preserve"> i </w:t>
      </w:r>
      <w:r w:rsidRPr="008D6CA5">
        <w:rPr>
          <w:szCs w:val="18"/>
        </w:rPr>
        <w:t>potwierdzeń oraz przechowywanie dziennika budowy</w:t>
      </w:r>
      <w:r w:rsidR="00A92DA6" w:rsidRPr="008D6CA5">
        <w:rPr>
          <w:szCs w:val="18"/>
        </w:rPr>
        <w:t xml:space="preserve"> na </w:t>
      </w:r>
      <w:r w:rsidRPr="008D6CA5">
        <w:rPr>
          <w:szCs w:val="18"/>
        </w:rPr>
        <w:t>terenie budowy.</w:t>
      </w:r>
    </w:p>
    <w:p w14:paraId="174DA85A" w14:textId="37EABA46" w:rsidR="00676538" w:rsidRPr="008D6CA5" w:rsidRDefault="00676538" w:rsidP="002221B4">
      <w:pPr>
        <w:pStyle w:val="Styl2"/>
        <w:widowControl/>
        <w:numPr>
          <w:ilvl w:val="0"/>
          <w:numId w:val="60"/>
        </w:numPr>
        <w:spacing w:after="0" w:line="240" w:lineRule="auto"/>
        <w:rPr>
          <w:szCs w:val="18"/>
        </w:rPr>
      </w:pPr>
      <w:r w:rsidRPr="008D6CA5">
        <w:rPr>
          <w:szCs w:val="18"/>
        </w:rPr>
        <w:t>Utrzymanie porządku</w:t>
      </w:r>
      <w:r w:rsidR="00A92DA6" w:rsidRPr="008D6CA5">
        <w:rPr>
          <w:szCs w:val="18"/>
        </w:rPr>
        <w:t xml:space="preserve"> na </w:t>
      </w:r>
      <w:r w:rsidRPr="008D6CA5">
        <w:rPr>
          <w:szCs w:val="18"/>
        </w:rPr>
        <w:t>terenie budowy</w:t>
      </w:r>
      <w:r w:rsidR="00A92DA6" w:rsidRPr="008D6CA5">
        <w:rPr>
          <w:szCs w:val="18"/>
        </w:rPr>
        <w:t xml:space="preserve"> w </w:t>
      </w:r>
      <w:r w:rsidRPr="008D6CA5">
        <w:rPr>
          <w:szCs w:val="18"/>
        </w:rPr>
        <w:t>czasie realizacji prac, właściwej organizacji</w:t>
      </w:r>
      <w:r w:rsidR="001A5B72" w:rsidRPr="008D6CA5">
        <w:rPr>
          <w:szCs w:val="18"/>
        </w:rPr>
        <w:t>,</w:t>
      </w:r>
      <w:r w:rsidRPr="008D6CA5">
        <w:rPr>
          <w:szCs w:val="18"/>
        </w:rPr>
        <w:t xml:space="preserve"> zgodnie</w:t>
      </w:r>
      <w:r w:rsidR="00A92DA6" w:rsidRPr="008D6CA5">
        <w:rPr>
          <w:szCs w:val="18"/>
        </w:rPr>
        <w:t xml:space="preserve"> z </w:t>
      </w:r>
      <w:r w:rsidRPr="008D6CA5">
        <w:rPr>
          <w:szCs w:val="18"/>
        </w:rPr>
        <w:t xml:space="preserve">Planem </w:t>
      </w:r>
      <w:proofErr w:type="spellStart"/>
      <w:r w:rsidRPr="008D6CA5">
        <w:rPr>
          <w:szCs w:val="18"/>
        </w:rPr>
        <w:t>BiOZ</w:t>
      </w:r>
      <w:proofErr w:type="spellEnd"/>
      <w:r w:rsidR="00B765E6">
        <w:rPr>
          <w:szCs w:val="18"/>
        </w:rPr>
        <w:t>,</w:t>
      </w:r>
      <w:r w:rsidR="00A92DA6" w:rsidRPr="008D6CA5">
        <w:rPr>
          <w:szCs w:val="18"/>
        </w:rPr>
        <w:t xml:space="preserve"> w </w:t>
      </w:r>
      <w:r w:rsidR="000522E2">
        <w:rPr>
          <w:szCs w:val="18"/>
        </w:rPr>
        <w:t>tym przestrzeganie</w:t>
      </w:r>
      <w:r w:rsidRPr="008D6CA5">
        <w:rPr>
          <w:szCs w:val="18"/>
        </w:rPr>
        <w:t xml:space="preserve"> zasad BHP, ochrony placu budowy</w:t>
      </w:r>
      <w:r w:rsidR="00A92DA6" w:rsidRPr="008D6CA5">
        <w:rPr>
          <w:szCs w:val="18"/>
        </w:rPr>
        <w:t xml:space="preserve"> lub </w:t>
      </w:r>
      <w:r w:rsidRPr="008D6CA5">
        <w:rPr>
          <w:szCs w:val="18"/>
        </w:rPr>
        <w:t>obszaru wykonywanych prac, właściwe zabezpieczenie terenu</w:t>
      </w:r>
      <w:r w:rsidR="00A92DA6" w:rsidRPr="008D6CA5">
        <w:rPr>
          <w:szCs w:val="18"/>
        </w:rPr>
        <w:t xml:space="preserve"> i </w:t>
      </w:r>
      <w:r w:rsidRPr="008D6CA5">
        <w:rPr>
          <w:szCs w:val="18"/>
        </w:rPr>
        <w:t>urządzeń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 przed ingerencją</w:t>
      </w:r>
      <w:r w:rsidR="00A92DA6" w:rsidRPr="008D6CA5">
        <w:rPr>
          <w:szCs w:val="18"/>
        </w:rPr>
        <w:t xml:space="preserve"> lub </w:t>
      </w:r>
      <w:r w:rsidRPr="008D6CA5">
        <w:rPr>
          <w:szCs w:val="18"/>
        </w:rPr>
        <w:t>niebezpieczeństwem</w:t>
      </w:r>
      <w:r w:rsidR="00A92DA6" w:rsidRPr="008D6CA5">
        <w:rPr>
          <w:szCs w:val="18"/>
        </w:rPr>
        <w:t xml:space="preserve"> dla </w:t>
      </w:r>
      <w:r w:rsidRPr="008D6CA5">
        <w:rPr>
          <w:szCs w:val="18"/>
        </w:rPr>
        <w:t>osób postronnych.</w:t>
      </w:r>
    </w:p>
    <w:p w14:paraId="19404210" w14:textId="672ABDB9"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odpowiedniej </w:t>
      </w:r>
      <w:r w:rsidR="001A5B72" w:rsidRPr="008D6CA5">
        <w:rPr>
          <w:szCs w:val="18"/>
        </w:rPr>
        <w:t xml:space="preserve">liczby </w:t>
      </w:r>
      <w:r w:rsidRPr="008D6CA5">
        <w:rPr>
          <w:szCs w:val="18"/>
        </w:rPr>
        <w:t>pracowników</w:t>
      </w:r>
      <w:r w:rsidR="00A92DA6" w:rsidRPr="008D6CA5">
        <w:rPr>
          <w:szCs w:val="18"/>
        </w:rPr>
        <w:t xml:space="preserve"> z </w:t>
      </w:r>
      <w:r w:rsidRPr="008D6CA5">
        <w:rPr>
          <w:szCs w:val="18"/>
        </w:rPr>
        <w:t>niezbędnymi</w:t>
      </w:r>
      <w:r w:rsidR="00A92DA6" w:rsidRPr="008D6CA5">
        <w:rPr>
          <w:szCs w:val="18"/>
        </w:rPr>
        <w:t xml:space="preserve"> dla </w:t>
      </w:r>
      <w:r w:rsidRPr="008D6CA5">
        <w:rPr>
          <w:szCs w:val="18"/>
        </w:rPr>
        <w:t>wykonywanych prac kwalifikacjami oraz ich wyposażenia</w:t>
      </w:r>
      <w:r w:rsidR="001A5B72" w:rsidRPr="008D6CA5">
        <w:rPr>
          <w:szCs w:val="18"/>
        </w:rPr>
        <w:t>, w tym w</w:t>
      </w:r>
      <w:r w:rsidR="00A92DA6" w:rsidRPr="008D6CA5">
        <w:rPr>
          <w:szCs w:val="18"/>
        </w:rPr>
        <w:t xml:space="preserve"> </w:t>
      </w:r>
      <w:r w:rsidRPr="008D6CA5">
        <w:rPr>
          <w:szCs w:val="18"/>
        </w:rPr>
        <w:t>środk</w:t>
      </w:r>
      <w:r w:rsidR="001A5B72" w:rsidRPr="008D6CA5">
        <w:rPr>
          <w:szCs w:val="18"/>
        </w:rPr>
        <w:t>i</w:t>
      </w:r>
      <w:r w:rsidRPr="008D6CA5">
        <w:rPr>
          <w:szCs w:val="18"/>
        </w:rPr>
        <w:t xml:space="preserve"> ochrony osobistej, oraz pracowników</w:t>
      </w:r>
      <w:r w:rsidR="00A92DA6" w:rsidRPr="008D6CA5">
        <w:rPr>
          <w:szCs w:val="18"/>
        </w:rPr>
        <w:t xml:space="preserve"> z </w:t>
      </w:r>
      <w:r w:rsidRPr="008D6CA5">
        <w:rPr>
          <w:szCs w:val="18"/>
        </w:rPr>
        <w:t>niezbędnymi uprawnieniami</w:t>
      </w:r>
      <w:r w:rsidR="00A92DA6" w:rsidRPr="008D6CA5">
        <w:rPr>
          <w:szCs w:val="18"/>
        </w:rPr>
        <w:t xml:space="preserve"> do </w:t>
      </w:r>
      <w:r w:rsidRPr="008D6CA5">
        <w:rPr>
          <w:szCs w:val="18"/>
        </w:rPr>
        <w:t>nadzoru nad zespołem pracowników</w:t>
      </w:r>
      <w:r w:rsidR="00A92DA6" w:rsidRPr="008D6CA5">
        <w:rPr>
          <w:szCs w:val="18"/>
        </w:rPr>
        <w:t xml:space="preserve"> i </w:t>
      </w:r>
      <w:r w:rsidRPr="008D6CA5">
        <w:rPr>
          <w:szCs w:val="18"/>
        </w:rPr>
        <w:t>prac</w:t>
      </w:r>
      <w:r w:rsidR="00A92DA6" w:rsidRPr="008D6CA5">
        <w:rPr>
          <w:szCs w:val="18"/>
        </w:rPr>
        <w:t xml:space="preserve"> w </w:t>
      </w:r>
      <w:r w:rsidRPr="008D6CA5">
        <w:rPr>
          <w:szCs w:val="18"/>
        </w:rPr>
        <w:t>technologii PPN</w:t>
      </w:r>
      <w:r w:rsidR="00A92DA6" w:rsidRPr="008D6CA5">
        <w:rPr>
          <w:szCs w:val="18"/>
        </w:rPr>
        <w:t xml:space="preserve"> w </w:t>
      </w:r>
      <w:r w:rsidRPr="008D6CA5">
        <w:rPr>
          <w:szCs w:val="18"/>
        </w:rPr>
        <w:t>znaczeniu</w:t>
      </w:r>
      <w:r w:rsidR="00A92DA6" w:rsidRPr="008D6CA5">
        <w:rPr>
          <w:szCs w:val="18"/>
        </w:rPr>
        <w:t xml:space="preserve"> i </w:t>
      </w:r>
      <w:r w:rsidRPr="008D6CA5">
        <w:rPr>
          <w:szCs w:val="18"/>
        </w:rPr>
        <w:t>przy wymaganiach określonych</w:t>
      </w:r>
      <w:r w:rsidR="00A92DA6" w:rsidRPr="008D6CA5">
        <w:rPr>
          <w:szCs w:val="18"/>
        </w:rPr>
        <w:t xml:space="preserve"> w </w:t>
      </w:r>
      <w:r w:rsidR="00B765E6">
        <w:rPr>
          <w:szCs w:val="18"/>
        </w:rPr>
        <w:t>„</w:t>
      </w:r>
      <w:r w:rsidRPr="008D6CA5">
        <w:rPr>
          <w:szCs w:val="18"/>
        </w:rPr>
        <w:t>Instrukcji organizacji bezpiecznej pracy przy urządzeniach elektroenergetycznych PGE Dystrybucja S.A.</w:t>
      </w:r>
      <w:r w:rsidR="00B765E6">
        <w:rPr>
          <w:szCs w:val="18"/>
        </w:rPr>
        <w:t>”.</w:t>
      </w:r>
    </w:p>
    <w:p w14:paraId="51333096" w14:textId="5ADC0880" w:rsidR="00676538" w:rsidRPr="008D6CA5" w:rsidRDefault="00676538" w:rsidP="002221B4">
      <w:pPr>
        <w:pStyle w:val="Styl2"/>
        <w:widowControl/>
        <w:numPr>
          <w:ilvl w:val="0"/>
          <w:numId w:val="60"/>
        </w:numPr>
        <w:spacing w:after="0" w:line="240" w:lineRule="auto"/>
        <w:rPr>
          <w:szCs w:val="18"/>
        </w:rPr>
      </w:pPr>
      <w:r w:rsidRPr="008D6CA5">
        <w:rPr>
          <w:szCs w:val="18"/>
        </w:rPr>
        <w:t>Zapewnienie odpowiedniego</w:t>
      </w:r>
      <w:r w:rsidR="00A92DA6" w:rsidRPr="008D6CA5">
        <w:rPr>
          <w:szCs w:val="18"/>
        </w:rPr>
        <w:t xml:space="preserve"> do </w:t>
      </w:r>
      <w:r w:rsidRPr="008D6CA5">
        <w:rPr>
          <w:szCs w:val="18"/>
        </w:rPr>
        <w:t xml:space="preserve">zakresu </w:t>
      </w:r>
      <w:r w:rsidR="00F11CB3" w:rsidRPr="008D6CA5">
        <w:rPr>
          <w:szCs w:val="18"/>
        </w:rPr>
        <w:t>przedmiotu Umow</w:t>
      </w:r>
      <w:r w:rsidRPr="008D6CA5">
        <w:rPr>
          <w:szCs w:val="18"/>
        </w:rPr>
        <w:t>y sprzętu spełniającego wymagania norm technicznych</w:t>
      </w:r>
      <w:r w:rsidR="00A92DA6" w:rsidRPr="008D6CA5">
        <w:rPr>
          <w:szCs w:val="18"/>
        </w:rPr>
        <w:t xml:space="preserve"> i </w:t>
      </w:r>
      <w:r w:rsidRPr="008D6CA5">
        <w:rPr>
          <w:szCs w:val="18"/>
        </w:rPr>
        <w:t>ochrony środowiska.</w:t>
      </w:r>
    </w:p>
    <w:p w14:paraId="33DBBCFD" w14:textId="47A08650"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realizacji </w:t>
      </w:r>
      <w:r w:rsidR="00F11CB3" w:rsidRPr="008D6CA5">
        <w:rPr>
          <w:szCs w:val="18"/>
        </w:rPr>
        <w:t>przedmiotu Umow</w:t>
      </w:r>
      <w:r w:rsidRPr="008D6CA5">
        <w:rPr>
          <w:szCs w:val="18"/>
        </w:rPr>
        <w:t>y</w:t>
      </w:r>
      <w:r w:rsidR="00A92DA6" w:rsidRPr="008D6CA5">
        <w:rPr>
          <w:szCs w:val="18"/>
        </w:rPr>
        <w:t xml:space="preserve"> w </w:t>
      </w:r>
      <w:r w:rsidRPr="008D6CA5">
        <w:rPr>
          <w:szCs w:val="18"/>
        </w:rPr>
        <w:t>poszanowaniu norm</w:t>
      </w:r>
      <w:r w:rsidR="00A92DA6" w:rsidRPr="008D6CA5">
        <w:rPr>
          <w:szCs w:val="18"/>
        </w:rPr>
        <w:t xml:space="preserve"> i </w:t>
      </w:r>
      <w:r w:rsidRPr="008D6CA5">
        <w:rPr>
          <w:szCs w:val="18"/>
        </w:rPr>
        <w:t>zasad współżycia społecznego,</w:t>
      </w:r>
      <w:r w:rsidR="00A92DA6" w:rsidRPr="008D6CA5">
        <w:rPr>
          <w:szCs w:val="18"/>
        </w:rPr>
        <w:t xml:space="preserve"> w </w:t>
      </w:r>
      <w:r w:rsidRPr="008D6CA5">
        <w:rPr>
          <w:szCs w:val="18"/>
        </w:rPr>
        <w:t>tym ograniczenia emisji szkodliwych czynników, hałasu, zakłóceń komunikacyjnych, istotnych utrudnień</w:t>
      </w:r>
      <w:r w:rsidR="00A92DA6" w:rsidRPr="008D6CA5">
        <w:rPr>
          <w:szCs w:val="18"/>
        </w:rPr>
        <w:t xml:space="preserve"> dla </w:t>
      </w:r>
      <w:r w:rsidRPr="008D6CA5">
        <w:rPr>
          <w:szCs w:val="18"/>
        </w:rPr>
        <w:t>mieszkańców</w:t>
      </w:r>
      <w:r w:rsidR="00B765E6">
        <w:rPr>
          <w:szCs w:val="18"/>
        </w:rPr>
        <w:t>,</w:t>
      </w:r>
      <w:r w:rsidRPr="008D6CA5">
        <w:rPr>
          <w:szCs w:val="18"/>
        </w:rPr>
        <w:t xml:space="preserve"> itp.</w:t>
      </w:r>
    </w:p>
    <w:p w14:paraId="0FEE0F3A" w14:textId="72A308CC" w:rsidR="00676538" w:rsidRPr="008D6CA5" w:rsidRDefault="00676538" w:rsidP="002221B4">
      <w:pPr>
        <w:pStyle w:val="Styl2"/>
        <w:widowControl/>
        <w:numPr>
          <w:ilvl w:val="0"/>
          <w:numId w:val="60"/>
        </w:numPr>
        <w:spacing w:after="0" w:line="240" w:lineRule="auto"/>
        <w:rPr>
          <w:szCs w:val="18"/>
        </w:rPr>
      </w:pPr>
      <w:r w:rsidRPr="008D6CA5">
        <w:rPr>
          <w:szCs w:val="18"/>
        </w:rPr>
        <w:lastRenderedPageBreak/>
        <w:t>Bezzwłoczne przekazanie Zamawiającemu otrzymanych decyzji, postanowień administracyjnych</w:t>
      </w:r>
      <w:r w:rsidR="00A92DA6" w:rsidRPr="008D6CA5">
        <w:rPr>
          <w:szCs w:val="18"/>
        </w:rPr>
        <w:t xml:space="preserve"> lub </w:t>
      </w:r>
      <w:r w:rsidRPr="008D6CA5">
        <w:rPr>
          <w:szCs w:val="18"/>
        </w:rPr>
        <w:t>innych istotnych dokumentów mających charakter zobowiązania obecnego</w:t>
      </w:r>
      <w:r w:rsidR="00A92DA6" w:rsidRPr="008D6CA5">
        <w:rPr>
          <w:szCs w:val="18"/>
        </w:rPr>
        <w:t xml:space="preserve"> lub </w:t>
      </w:r>
      <w:r w:rsidRPr="008D6CA5">
        <w:rPr>
          <w:szCs w:val="18"/>
        </w:rPr>
        <w:t>przyszłego</w:t>
      </w:r>
      <w:r w:rsidR="00A92DA6" w:rsidRPr="008D6CA5">
        <w:rPr>
          <w:szCs w:val="18"/>
        </w:rPr>
        <w:t xml:space="preserve"> dla </w:t>
      </w:r>
      <w:r w:rsidRPr="008D6CA5">
        <w:rPr>
          <w:szCs w:val="18"/>
        </w:rPr>
        <w:t>Zamawiającego</w:t>
      </w:r>
      <w:r w:rsidR="001A5B72" w:rsidRPr="008D6CA5">
        <w:rPr>
          <w:szCs w:val="18"/>
        </w:rPr>
        <w:t>,</w:t>
      </w:r>
      <w:r w:rsidRPr="008D6CA5">
        <w:rPr>
          <w:szCs w:val="18"/>
        </w:rPr>
        <w:t xml:space="preserve"> pozyskanych</w:t>
      </w:r>
      <w:r w:rsidR="00A92DA6" w:rsidRPr="008D6CA5">
        <w:rPr>
          <w:szCs w:val="18"/>
        </w:rPr>
        <w:t xml:space="preserve"> w </w:t>
      </w:r>
      <w:r w:rsidRPr="008D6CA5">
        <w:rPr>
          <w:szCs w:val="18"/>
        </w:rPr>
        <w:t>wyniku podjętych przez Wykonawcę czynności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na </w:t>
      </w:r>
      <w:r w:rsidRPr="008D6CA5">
        <w:rPr>
          <w:szCs w:val="18"/>
        </w:rPr>
        <w:t xml:space="preserve">podstawie udzielonych przez Zamawiającego </w:t>
      </w:r>
      <w:r w:rsidR="001A5B72" w:rsidRPr="008D6CA5">
        <w:rPr>
          <w:szCs w:val="18"/>
        </w:rPr>
        <w:t xml:space="preserve">upoważnień/ szczegółowych </w:t>
      </w:r>
      <w:r w:rsidRPr="008D6CA5">
        <w:rPr>
          <w:szCs w:val="18"/>
        </w:rPr>
        <w:t>pełnomocnictw.</w:t>
      </w:r>
    </w:p>
    <w:p w14:paraId="3ACAEB54" w14:textId="761A232F" w:rsidR="00676538" w:rsidRPr="008D6CA5" w:rsidRDefault="00676538" w:rsidP="002221B4">
      <w:pPr>
        <w:pStyle w:val="Styl2"/>
        <w:widowControl/>
        <w:numPr>
          <w:ilvl w:val="0"/>
          <w:numId w:val="60"/>
        </w:numPr>
        <w:spacing w:after="0" w:line="240" w:lineRule="auto"/>
        <w:rPr>
          <w:szCs w:val="18"/>
        </w:rPr>
      </w:pPr>
      <w:r w:rsidRPr="008D6CA5">
        <w:rPr>
          <w:szCs w:val="18"/>
        </w:rPr>
        <w:t>Przeprowadzenie pomiarów, prób napięciowych, rozruchów próbnych wybudowanych urządzeń</w:t>
      </w:r>
      <w:r w:rsidR="00B765E6">
        <w:rPr>
          <w:szCs w:val="18"/>
        </w:rPr>
        <w:t>,</w:t>
      </w:r>
      <w:r w:rsidR="00A92DA6" w:rsidRPr="008D6CA5">
        <w:rPr>
          <w:szCs w:val="18"/>
        </w:rPr>
        <w:t xml:space="preserve"> z </w:t>
      </w:r>
      <w:r w:rsidRPr="008D6CA5">
        <w:rPr>
          <w:szCs w:val="18"/>
        </w:rPr>
        <w:t>powiadomieniem przedstawiciela Zamawiającego</w:t>
      </w:r>
      <w:r w:rsidR="00A92DA6" w:rsidRPr="008D6CA5">
        <w:rPr>
          <w:szCs w:val="18"/>
        </w:rPr>
        <w:t xml:space="preserve"> z </w:t>
      </w:r>
      <w:r w:rsidRPr="008D6CA5">
        <w:rPr>
          <w:szCs w:val="18"/>
        </w:rPr>
        <w:t>wyprzedzeniem 2 dni roboczych</w:t>
      </w:r>
      <w:r w:rsidR="00A92DA6" w:rsidRPr="008D6CA5">
        <w:rPr>
          <w:szCs w:val="18"/>
        </w:rPr>
        <w:t xml:space="preserve"> o </w:t>
      </w:r>
      <w:r w:rsidRPr="008D6CA5">
        <w:rPr>
          <w:szCs w:val="18"/>
        </w:rPr>
        <w:t>zamiarze ich przeprowadzenia oraz umożliwienie uczestnictwa</w:t>
      </w:r>
      <w:r w:rsidR="001A5B72" w:rsidRPr="008D6CA5">
        <w:rPr>
          <w:szCs w:val="18"/>
        </w:rPr>
        <w:t xml:space="preserve"> Zamawiającemu</w:t>
      </w:r>
      <w:r w:rsidRPr="008D6CA5">
        <w:rPr>
          <w:szCs w:val="18"/>
        </w:rPr>
        <w:t>.</w:t>
      </w:r>
    </w:p>
    <w:p w14:paraId="15B2C564" w14:textId="0AA59A9A" w:rsidR="00676538" w:rsidRPr="008D6CA5" w:rsidRDefault="00676538" w:rsidP="002221B4">
      <w:pPr>
        <w:pStyle w:val="Styl2"/>
        <w:widowControl/>
        <w:numPr>
          <w:ilvl w:val="0"/>
          <w:numId w:val="60"/>
        </w:numPr>
        <w:spacing w:after="0" w:line="240" w:lineRule="auto"/>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 we wszystkich branżach</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dokumentacją powykonawczą</w:t>
      </w:r>
      <w:r w:rsidR="000522E2">
        <w:rPr>
          <w:szCs w:val="18"/>
        </w:rPr>
        <w:t>,</w:t>
      </w:r>
      <w:r w:rsidR="00A92DA6" w:rsidRPr="008D6CA5">
        <w:rPr>
          <w:szCs w:val="18"/>
        </w:rPr>
        <w:t xml:space="preserve"> do </w:t>
      </w:r>
      <w:r w:rsidRPr="008D6CA5">
        <w:rPr>
          <w:szCs w:val="18"/>
        </w:rPr>
        <w:t>dokonania odbioru przez Zamawiającego.</w:t>
      </w:r>
    </w:p>
    <w:p w14:paraId="064B58EF" w14:textId="06310064" w:rsidR="00676538" w:rsidRPr="008D6CA5" w:rsidRDefault="00676538" w:rsidP="002221B4">
      <w:pPr>
        <w:pStyle w:val="Styl2"/>
        <w:widowControl/>
        <w:numPr>
          <w:ilvl w:val="0"/>
          <w:numId w:val="60"/>
        </w:numPr>
        <w:spacing w:after="0" w:line="240" w:lineRule="auto"/>
        <w:rPr>
          <w:szCs w:val="18"/>
        </w:rPr>
      </w:pPr>
      <w:r w:rsidRPr="008D6CA5">
        <w:rPr>
          <w:szCs w:val="18"/>
        </w:rPr>
        <w:t>Opracowanie kompletnej dokumentacji powykonawczej</w:t>
      </w:r>
      <w:r w:rsidR="00A92DA6" w:rsidRPr="008D6CA5">
        <w:rPr>
          <w:szCs w:val="18"/>
        </w:rPr>
        <w:t xml:space="preserve"> w </w:t>
      </w:r>
      <w:r w:rsidRPr="008D6CA5">
        <w:rPr>
          <w:szCs w:val="18"/>
        </w:rPr>
        <w:t>2 egzemplarzach</w:t>
      </w:r>
      <w:r w:rsidR="00A92DA6" w:rsidRPr="008D6CA5">
        <w:rPr>
          <w:szCs w:val="18"/>
        </w:rPr>
        <w:t xml:space="preserve"> i </w:t>
      </w:r>
      <w:r w:rsidRPr="008D6CA5">
        <w:rPr>
          <w:szCs w:val="18"/>
        </w:rPr>
        <w:t>przekazanie jej Zamawiającemu</w:t>
      </w:r>
      <w:r w:rsidR="00A92DA6" w:rsidRPr="008D6CA5">
        <w:rPr>
          <w:szCs w:val="18"/>
        </w:rPr>
        <w:t xml:space="preserve"> w </w:t>
      </w:r>
      <w:r w:rsidRPr="008D6CA5">
        <w:rPr>
          <w:szCs w:val="18"/>
        </w:rPr>
        <w:t>dniu zgłoszenia</w:t>
      </w:r>
      <w:r w:rsidR="00A92DA6" w:rsidRPr="008D6CA5">
        <w:rPr>
          <w:szCs w:val="18"/>
        </w:rPr>
        <w:t xml:space="preserve"> do </w:t>
      </w:r>
      <w:r w:rsidRPr="008D6CA5">
        <w:rPr>
          <w:szCs w:val="18"/>
        </w:rPr>
        <w:t xml:space="preserve">odbioru końcowego </w:t>
      </w:r>
      <w:r w:rsidR="00F11CB3" w:rsidRPr="008D6CA5">
        <w:rPr>
          <w:szCs w:val="18"/>
        </w:rPr>
        <w:t>przedmiotu Umow</w:t>
      </w:r>
      <w:r w:rsidRPr="008D6CA5">
        <w:rPr>
          <w:szCs w:val="18"/>
        </w:rPr>
        <w:t>y</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oryginałem dziennika budowy. Dokumentację powykonawczą należy dostarczyć</w:t>
      </w:r>
      <w:r w:rsidR="00A92DA6" w:rsidRPr="008D6CA5">
        <w:rPr>
          <w:szCs w:val="18"/>
        </w:rPr>
        <w:t xml:space="preserve"> w </w:t>
      </w:r>
      <w:r w:rsidRPr="008D6CA5">
        <w:rPr>
          <w:szCs w:val="18"/>
        </w:rPr>
        <w:t xml:space="preserve">formie pisemnej </w:t>
      </w:r>
      <w:r w:rsidR="003104CE" w:rsidRPr="008D6CA5">
        <w:rPr>
          <w:szCs w:val="18"/>
        </w:rPr>
        <w:t xml:space="preserve">w dwóch egzemplarzach </w:t>
      </w:r>
      <w:r w:rsidRPr="008D6CA5">
        <w:rPr>
          <w:szCs w:val="18"/>
        </w:rPr>
        <w:t>oraz</w:t>
      </w:r>
      <w:r w:rsidR="00A92DA6" w:rsidRPr="008D6CA5">
        <w:rPr>
          <w:szCs w:val="18"/>
        </w:rPr>
        <w:t xml:space="preserve"> na </w:t>
      </w:r>
      <w:r w:rsidRPr="008D6CA5">
        <w:rPr>
          <w:szCs w:val="18"/>
        </w:rPr>
        <w:t xml:space="preserve">nośniku elektronicznym </w:t>
      </w:r>
      <w:r w:rsidR="00AC1325" w:rsidRPr="008D6CA5">
        <w:rPr>
          <w:szCs w:val="18"/>
        </w:rPr>
        <w:t xml:space="preserve"> </w:t>
      </w:r>
      <w:r w:rsidRPr="008D6CA5">
        <w:rPr>
          <w:szCs w:val="18"/>
        </w:rPr>
        <w:t>–</w:t>
      </w:r>
      <w:r w:rsidR="00A92DA6" w:rsidRPr="008D6CA5">
        <w:rPr>
          <w:szCs w:val="18"/>
        </w:rPr>
        <w:t xml:space="preserve"> w </w:t>
      </w:r>
      <w:r w:rsidRPr="008D6CA5">
        <w:rPr>
          <w:szCs w:val="18"/>
        </w:rPr>
        <w:t>formacie wskazanym</w:t>
      </w:r>
      <w:r w:rsidR="00A92DA6" w:rsidRPr="008D6CA5">
        <w:rPr>
          <w:szCs w:val="18"/>
        </w:rPr>
        <w:t xml:space="preserve"> w </w:t>
      </w:r>
      <w:r w:rsidRPr="008D6CA5">
        <w:rPr>
          <w:szCs w:val="18"/>
        </w:rPr>
        <w:t>OPZ.</w:t>
      </w:r>
    </w:p>
    <w:p w14:paraId="139F86DE" w14:textId="7AB2C7D8" w:rsidR="00676538" w:rsidRPr="008D6CA5" w:rsidRDefault="00676538" w:rsidP="002221B4">
      <w:pPr>
        <w:pStyle w:val="Styl2"/>
        <w:widowControl/>
        <w:numPr>
          <w:ilvl w:val="0"/>
          <w:numId w:val="60"/>
        </w:numPr>
        <w:spacing w:after="0" w:line="240" w:lineRule="auto"/>
        <w:rPr>
          <w:szCs w:val="18"/>
        </w:rPr>
      </w:pPr>
      <w:r w:rsidRPr="008D6CA5">
        <w:rPr>
          <w:szCs w:val="18"/>
        </w:rPr>
        <w:t xml:space="preserve">Pisemne zgłoszenie Zamawiającemu </w:t>
      </w:r>
      <w:r w:rsidR="00F11CB3" w:rsidRPr="008D6CA5">
        <w:rPr>
          <w:szCs w:val="18"/>
        </w:rPr>
        <w:t>przedmiotu Umow</w:t>
      </w:r>
      <w:r w:rsidRPr="008D6CA5">
        <w:rPr>
          <w:szCs w:val="18"/>
        </w:rPr>
        <w:t>y</w:t>
      </w:r>
      <w:r w:rsidR="00A92DA6" w:rsidRPr="008D6CA5">
        <w:rPr>
          <w:szCs w:val="18"/>
        </w:rPr>
        <w:t xml:space="preserve"> do </w:t>
      </w:r>
      <w:r w:rsidRPr="008D6CA5">
        <w:rPr>
          <w:szCs w:val="18"/>
        </w:rPr>
        <w:t>odbioru wraz</w:t>
      </w:r>
      <w:r w:rsidR="00A92DA6" w:rsidRPr="008D6CA5">
        <w:rPr>
          <w:szCs w:val="18"/>
        </w:rPr>
        <w:t xml:space="preserve"> z </w:t>
      </w:r>
      <w:r w:rsidR="00A0327C">
        <w:rPr>
          <w:szCs w:val="18"/>
        </w:rPr>
        <w:t>wymaganymi Prawem B</w:t>
      </w:r>
      <w:r w:rsidRPr="008D6CA5">
        <w:rPr>
          <w:szCs w:val="18"/>
        </w:rPr>
        <w:t>udowlanym oświadczeniami kierownika budowy.</w:t>
      </w:r>
    </w:p>
    <w:p w14:paraId="6A05B568" w14:textId="20E8AE15" w:rsidR="00676538" w:rsidRPr="008D6CA5" w:rsidRDefault="00676538" w:rsidP="002221B4">
      <w:pPr>
        <w:pStyle w:val="Styl2"/>
        <w:widowControl/>
        <w:numPr>
          <w:ilvl w:val="0"/>
          <w:numId w:val="60"/>
        </w:numPr>
        <w:spacing w:after="0" w:line="240" w:lineRule="auto"/>
        <w:rPr>
          <w:szCs w:val="18"/>
        </w:rPr>
      </w:pPr>
      <w:r w:rsidRPr="008D6CA5">
        <w:rPr>
          <w:szCs w:val="18"/>
        </w:rPr>
        <w:t>Przeprowadzenie</w:t>
      </w:r>
      <w:r w:rsidR="001A5B72" w:rsidRPr="008D6CA5">
        <w:rPr>
          <w:szCs w:val="18"/>
        </w:rPr>
        <w:t>,</w:t>
      </w:r>
      <w:r w:rsidR="00A92DA6" w:rsidRPr="008D6CA5">
        <w:rPr>
          <w:szCs w:val="18"/>
        </w:rPr>
        <w:t xml:space="preserve"> na </w:t>
      </w:r>
      <w:r w:rsidRPr="008D6CA5">
        <w:rPr>
          <w:szCs w:val="18"/>
        </w:rPr>
        <w:t>wniosek Zamawiającego</w:t>
      </w:r>
      <w:r w:rsidR="001A5B72" w:rsidRPr="008D6CA5">
        <w:rPr>
          <w:szCs w:val="18"/>
        </w:rPr>
        <w:t>,</w:t>
      </w:r>
      <w:r w:rsidRPr="008D6CA5">
        <w:rPr>
          <w:szCs w:val="18"/>
        </w:rPr>
        <w:t xml:space="preserve"> badań</w:t>
      </w:r>
      <w:r w:rsidR="00A92DA6" w:rsidRPr="008D6CA5">
        <w:rPr>
          <w:szCs w:val="18"/>
        </w:rPr>
        <w:t xml:space="preserve"> lub </w:t>
      </w:r>
      <w:r w:rsidRPr="008D6CA5">
        <w:rPr>
          <w:szCs w:val="18"/>
        </w:rPr>
        <w:t>sprawdzeń, które</w:t>
      </w:r>
      <w:r w:rsidR="00A92DA6" w:rsidRPr="008D6CA5">
        <w:rPr>
          <w:szCs w:val="18"/>
        </w:rPr>
        <w:t xml:space="preserve"> nie </w:t>
      </w:r>
      <w:r w:rsidRPr="008D6CA5">
        <w:rPr>
          <w:szCs w:val="18"/>
        </w:rPr>
        <w:t>były przewidziane Umową</w:t>
      </w:r>
      <w:r w:rsidR="00A92DA6" w:rsidRPr="008D6CA5">
        <w:rPr>
          <w:szCs w:val="18"/>
        </w:rPr>
        <w:t xml:space="preserve"> lub nie </w:t>
      </w:r>
      <w:r w:rsidRPr="008D6CA5">
        <w:rPr>
          <w:szCs w:val="18"/>
        </w:rPr>
        <w:t>wynikają</w:t>
      </w:r>
      <w:r w:rsidR="00A92DA6" w:rsidRPr="008D6CA5">
        <w:rPr>
          <w:szCs w:val="18"/>
        </w:rPr>
        <w:t xml:space="preserve"> z </w:t>
      </w:r>
      <w:r w:rsidRPr="008D6CA5">
        <w:rPr>
          <w:szCs w:val="18"/>
        </w:rPr>
        <w:t>obowiązujących przepisów. Jeżeli</w:t>
      </w:r>
      <w:r w:rsidR="00A92DA6" w:rsidRPr="008D6CA5">
        <w:rPr>
          <w:szCs w:val="18"/>
        </w:rPr>
        <w:t xml:space="preserve"> w </w:t>
      </w:r>
      <w:r w:rsidRPr="008D6CA5">
        <w:rPr>
          <w:szCs w:val="18"/>
        </w:rPr>
        <w:t>rezultacie przeprowadzenia badań okaże się, że zastosowane materiały bądź wykonanie robót jest niezgodne</w:t>
      </w:r>
      <w:r w:rsidR="00A92DA6" w:rsidRPr="008D6CA5">
        <w:rPr>
          <w:szCs w:val="18"/>
        </w:rPr>
        <w:t xml:space="preserve"> z </w:t>
      </w:r>
      <w:r w:rsidRPr="008D6CA5">
        <w:rPr>
          <w:szCs w:val="18"/>
        </w:rPr>
        <w:t>Umową, to koszty badań dodatkowych obciążają Wykonawcę</w:t>
      </w:r>
      <w:r w:rsidR="00A92DA6" w:rsidRPr="008D6CA5">
        <w:rPr>
          <w:szCs w:val="18"/>
        </w:rPr>
        <w:t xml:space="preserve"> lub </w:t>
      </w:r>
      <w:r w:rsidRPr="008D6CA5">
        <w:rPr>
          <w:szCs w:val="18"/>
        </w:rPr>
        <w:t>stanowią jego koszty.</w:t>
      </w:r>
    </w:p>
    <w:p w14:paraId="780D50E9" w14:textId="6EABD9EF" w:rsidR="00676538" w:rsidRPr="008D6CA5" w:rsidRDefault="00676538" w:rsidP="002221B4">
      <w:pPr>
        <w:pStyle w:val="Styl2"/>
        <w:widowControl/>
        <w:numPr>
          <w:ilvl w:val="0"/>
          <w:numId w:val="60"/>
        </w:numPr>
        <w:spacing w:after="0" w:line="240" w:lineRule="auto"/>
        <w:rPr>
          <w:szCs w:val="18"/>
        </w:rPr>
      </w:pPr>
      <w:r w:rsidRPr="008D6CA5">
        <w:rPr>
          <w:szCs w:val="18"/>
        </w:rPr>
        <w:t xml:space="preserve">Udostępnienie </w:t>
      </w:r>
      <w:r w:rsidR="00F11CB3" w:rsidRPr="008D6CA5">
        <w:rPr>
          <w:szCs w:val="18"/>
        </w:rPr>
        <w:t>przedmiotu Umow</w:t>
      </w:r>
      <w:r w:rsidRPr="008D6CA5">
        <w:rPr>
          <w:szCs w:val="18"/>
        </w:rPr>
        <w:t>y</w:t>
      </w:r>
      <w:r w:rsidR="00A92DA6" w:rsidRPr="008D6CA5">
        <w:rPr>
          <w:szCs w:val="18"/>
        </w:rPr>
        <w:t xml:space="preserve"> lub </w:t>
      </w:r>
      <w:r w:rsidRPr="008D6CA5">
        <w:rPr>
          <w:szCs w:val="18"/>
        </w:rPr>
        <w:t>jego części Zamawiającemu</w:t>
      </w:r>
      <w:r w:rsidR="00A92DA6" w:rsidRPr="008D6CA5">
        <w:rPr>
          <w:szCs w:val="18"/>
        </w:rPr>
        <w:t xml:space="preserve"> do </w:t>
      </w:r>
      <w:r w:rsidRPr="008D6CA5">
        <w:rPr>
          <w:szCs w:val="18"/>
        </w:rPr>
        <w:t>przeprowadzenia własnych prób jakości wykonania.</w:t>
      </w:r>
    </w:p>
    <w:p w14:paraId="31E5FDB2" w14:textId="248A5A48" w:rsidR="00676538" w:rsidRPr="008D6CA5" w:rsidRDefault="00676538" w:rsidP="002221B4">
      <w:pPr>
        <w:pStyle w:val="Styl2"/>
        <w:widowControl/>
        <w:numPr>
          <w:ilvl w:val="0"/>
          <w:numId w:val="60"/>
        </w:numPr>
        <w:spacing w:after="0" w:line="240" w:lineRule="auto"/>
        <w:rPr>
          <w:szCs w:val="18"/>
        </w:rPr>
      </w:pPr>
      <w:r w:rsidRPr="008D6CA5">
        <w:rPr>
          <w:szCs w:val="18"/>
        </w:rPr>
        <w:t>Likwidacja placu budowy</w:t>
      </w:r>
      <w:r w:rsidR="00A92DA6" w:rsidRPr="008D6CA5">
        <w:rPr>
          <w:szCs w:val="18"/>
        </w:rPr>
        <w:t xml:space="preserve"> i </w:t>
      </w:r>
      <w:r w:rsidRPr="008D6CA5">
        <w:rPr>
          <w:szCs w:val="18"/>
        </w:rPr>
        <w:t>zaplecza własnego Wykonawcy bezzwłocznie po zakończeniu prac, lecz</w:t>
      </w:r>
      <w:r w:rsidR="00A92DA6" w:rsidRPr="008D6CA5">
        <w:rPr>
          <w:szCs w:val="18"/>
        </w:rPr>
        <w:t xml:space="preserve"> nie </w:t>
      </w:r>
      <w:r w:rsidRPr="008D6CA5">
        <w:rPr>
          <w:szCs w:val="18"/>
        </w:rPr>
        <w:t>później</w:t>
      </w:r>
      <w:r w:rsidR="00A92DA6" w:rsidRPr="008D6CA5">
        <w:rPr>
          <w:szCs w:val="18"/>
        </w:rPr>
        <w:t xml:space="preserve"> niż </w:t>
      </w:r>
      <w:r w:rsidRPr="008D6CA5">
        <w:rPr>
          <w:szCs w:val="18"/>
        </w:rPr>
        <w:t>7 dni</w:t>
      </w:r>
      <w:r w:rsidR="00A92DA6" w:rsidRPr="008D6CA5">
        <w:rPr>
          <w:szCs w:val="18"/>
        </w:rPr>
        <w:t xml:space="preserve"> od </w:t>
      </w:r>
      <w:r w:rsidRPr="008D6CA5">
        <w:rPr>
          <w:szCs w:val="18"/>
        </w:rPr>
        <w:t>daty dokonania odbioru końcowego.</w:t>
      </w:r>
    </w:p>
    <w:p w14:paraId="5F4263AA" w14:textId="6D30E456" w:rsidR="00676538" w:rsidRPr="008D6CA5" w:rsidRDefault="00676538" w:rsidP="002221B4">
      <w:pPr>
        <w:pStyle w:val="Styl2"/>
        <w:widowControl/>
        <w:numPr>
          <w:ilvl w:val="0"/>
          <w:numId w:val="60"/>
        </w:numPr>
        <w:spacing w:after="0" w:line="240" w:lineRule="auto"/>
        <w:rPr>
          <w:szCs w:val="18"/>
        </w:rPr>
      </w:pPr>
      <w:r w:rsidRPr="008D6CA5">
        <w:rPr>
          <w:szCs w:val="18"/>
        </w:rPr>
        <w:t>Zapłata kar umownych</w:t>
      </w:r>
      <w:r w:rsidR="00A92DA6" w:rsidRPr="008D6CA5">
        <w:rPr>
          <w:szCs w:val="18"/>
        </w:rPr>
        <w:t xml:space="preserve"> w </w:t>
      </w:r>
      <w:r w:rsidRPr="008D6CA5">
        <w:rPr>
          <w:szCs w:val="18"/>
        </w:rPr>
        <w:t>przypadkach opisanych</w:t>
      </w:r>
      <w:r w:rsidR="009478FD">
        <w:rPr>
          <w:szCs w:val="18"/>
        </w:rPr>
        <w:t xml:space="preserve"> w Umowie i w OWU</w:t>
      </w:r>
      <w:r w:rsidRPr="008D6CA5">
        <w:rPr>
          <w:szCs w:val="18"/>
        </w:rPr>
        <w:t>.</w:t>
      </w:r>
    </w:p>
    <w:p w14:paraId="10F64DF9" w14:textId="6A55023D" w:rsidR="00676538" w:rsidRPr="008D6CA5" w:rsidRDefault="00676538" w:rsidP="002221B4">
      <w:pPr>
        <w:pStyle w:val="Styl2"/>
        <w:widowControl/>
        <w:numPr>
          <w:ilvl w:val="0"/>
          <w:numId w:val="60"/>
        </w:numPr>
        <w:spacing w:after="0" w:line="240" w:lineRule="auto"/>
        <w:rPr>
          <w:szCs w:val="18"/>
        </w:rPr>
      </w:pPr>
      <w:r w:rsidRPr="008D6CA5">
        <w:rPr>
          <w:szCs w:val="18"/>
        </w:rPr>
        <w:t>Usunięcie wad</w:t>
      </w:r>
      <w:r w:rsidR="00A92DA6" w:rsidRPr="008D6CA5">
        <w:rPr>
          <w:szCs w:val="18"/>
        </w:rPr>
        <w:t xml:space="preserve"> i </w:t>
      </w:r>
      <w:r w:rsidRPr="008D6CA5">
        <w:rPr>
          <w:szCs w:val="18"/>
        </w:rPr>
        <w:t>usterek</w:t>
      </w:r>
      <w:r w:rsidR="00A92DA6" w:rsidRPr="008D6CA5">
        <w:rPr>
          <w:szCs w:val="18"/>
        </w:rPr>
        <w:t xml:space="preserve"> w </w:t>
      </w:r>
      <w:r w:rsidRPr="008D6CA5">
        <w:rPr>
          <w:szCs w:val="18"/>
        </w:rPr>
        <w:t xml:space="preserve">przedmiocie </w:t>
      </w:r>
      <w:r w:rsidR="00F11CB3" w:rsidRPr="008D6CA5">
        <w:rPr>
          <w:szCs w:val="18"/>
        </w:rPr>
        <w:t>Umow</w:t>
      </w:r>
      <w:r w:rsidRPr="008D6CA5">
        <w:rPr>
          <w:szCs w:val="18"/>
        </w:rPr>
        <w:t>y</w:t>
      </w:r>
      <w:r w:rsidR="00A92DA6" w:rsidRPr="008D6CA5">
        <w:rPr>
          <w:szCs w:val="18"/>
        </w:rPr>
        <w:t xml:space="preserve"> na </w:t>
      </w:r>
      <w:r w:rsidRPr="008D6CA5">
        <w:rPr>
          <w:szCs w:val="18"/>
        </w:rPr>
        <w:t>zasadach określonych</w:t>
      </w:r>
      <w:r w:rsidR="00A92DA6" w:rsidRPr="008D6CA5">
        <w:rPr>
          <w:szCs w:val="18"/>
        </w:rPr>
        <w:t xml:space="preserve"> w </w:t>
      </w:r>
      <w:r w:rsidRPr="008D6CA5">
        <w:rPr>
          <w:szCs w:val="18"/>
        </w:rPr>
        <w:t>§</w:t>
      </w:r>
      <w:r w:rsidR="00482125">
        <w:rPr>
          <w:szCs w:val="18"/>
        </w:rPr>
        <w:t xml:space="preserve"> </w:t>
      </w:r>
      <w:r w:rsidRPr="008D6CA5">
        <w:rPr>
          <w:szCs w:val="18"/>
        </w:rPr>
        <w:t>1</w:t>
      </w:r>
      <w:r w:rsidR="00721525">
        <w:rPr>
          <w:szCs w:val="18"/>
        </w:rPr>
        <w:t>3</w:t>
      </w:r>
      <w:r w:rsidRPr="008D6CA5">
        <w:rPr>
          <w:szCs w:val="18"/>
        </w:rPr>
        <w:t xml:space="preserve"> </w:t>
      </w:r>
      <w:r w:rsidR="005D596D" w:rsidRPr="008D6CA5">
        <w:rPr>
          <w:szCs w:val="18"/>
        </w:rPr>
        <w:t>OWU</w:t>
      </w:r>
      <w:r w:rsidRPr="008D6CA5">
        <w:rPr>
          <w:szCs w:val="18"/>
        </w:rPr>
        <w:t>.</w:t>
      </w:r>
    </w:p>
    <w:p w14:paraId="5419FB6F" w14:textId="6AF5BDB1" w:rsidR="00676538" w:rsidRPr="008D6CA5" w:rsidRDefault="00676538" w:rsidP="002221B4">
      <w:pPr>
        <w:pStyle w:val="Styl2"/>
        <w:widowControl/>
        <w:numPr>
          <w:ilvl w:val="0"/>
          <w:numId w:val="60"/>
        </w:numPr>
        <w:spacing w:after="0" w:line="240" w:lineRule="auto"/>
        <w:rPr>
          <w:szCs w:val="18"/>
        </w:rPr>
      </w:pPr>
      <w:r w:rsidRPr="008D6CA5">
        <w:rPr>
          <w:szCs w:val="18"/>
        </w:rPr>
        <w:t>Gospodarowanie wytworzonymi przez siebie</w:t>
      </w:r>
      <w:r w:rsidR="00A92DA6" w:rsidRPr="008D6CA5">
        <w:rPr>
          <w:szCs w:val="18"/>
        </w:rPr>
        <w:t xml:space="preserve"> w </w:t>
      </w:r>
      <w:r w:rsidRPr="008D6CA5">
        <w:rPr>
          <w:szCs w:val="18"/>
        </w:rPr>
        <w:t>ramach rea</w:t>
      </w:r>
      <w:r w:rsidR="00482125">
        <w:rPr>
          <w:szCs w:val="18"/>
        </w:rPr>
        <w:t>lizacji Umowy odpadami, zgodnie</w:t>
      </w:r>
      <w:r w:rsidR="00A92DA6" w:rsidRPr="008D6CA5">
        <w:rPr>
          <w:szCs w:val="18"/>
        </w:rPr>
        <w:t xml:space="preserve"> z </w:t>
      </w:r>
      <w:r w:rsidRPr="008D6CA5">
        <w:rPr>
          <w:szCs w:val="18"/>
        </w:rPr>
        <w:t>obowiązującymi</w:t>
      </w:r>
      <w:r w:rsidR="00A92DA6" w:rsidRPr="008D6CA5">
        <w:rPr>
          <w:szCs w:val="18"/>
        </w:rPr>
        <w:t xml:space="preserve"> w </w:t>
      </w:r>
      <w:r w:rsidRPr="008D6CA5">
        <w:rPr>
          <w:szCs w:val="18"/>
        </w:rPr>
        <w:t>tym zakresie przepisami prawa,</w:t>
      </w:r>
      <w:r w:rsidR="00A92DA6" w:rsidRPr="008D6CA5">
        <w:rPr>
          <w:szCs w:val="18"/>
        </w:rPr>
        <w:t xml:space="preserve"> w </w:t>
      </w:r>
      <w:r w:rsidR="00126499">
        <w:rPr>
          <w:szCs w:val="18"/>
        </w:rPr>
        <w:t>szczególności przepisami u</w:t>
      </w:r>
      <w:r w:rsidRPr="008D6CA5">
        <w:rPr>
          <w:szCs w:val="18"/>
        </w:rPr>
        <w:t>stawy</w:t>
      </w:r>
      <w:r w:rsidR="00A92DA6" w:rsidRPr="008D6CA5">
        <w:rPr>
          <w:szCs w:val="18"/>
        </w:rPr>
        <w:t xml:space="preserve"> z </w:t>
      </w:r>
      <w:r w:rsidRPr="008D6CA5">
        <w:rPr>
          <w:szCs w:val="18"/>
        </w:rPr>
        <w:t>dnia 14 grudnia 2012 r.</w:t>
      </w:r>
      <w:r w:rsidR="00482125">
        <w:rPr>
          <w:szCs w:val="18"/>
        </w:rPr>
        <w:t xml:space="preserve"> o odpadach (</w:t>
      </w:r>
      <w:proofErr w:type="spellStart"/>
      <w:r w:rsidR="00482125">
        <w:rPr>
          <w:szCs w:val="18"/>
        </w:rPr>
        <w:t>t.j</w:t>
      </w:r>
      <w:proofErr w:type="spellEnd"/>
      <w:r w:rsidR="00482125">
        <w:rPr>
          <w:szCs w:val="18"/>
        </w:rPr>
        <w:t>. Dz.U. 2023</w:t>
      </w:r>
      <w:r w:rsidR="00EE0B4E" w:rsidRPr="008D6CA5">
        <w:rPr>
          <w:szCs w:val="18"/>
        </w:rPr>
        <w:t xml:space="preserve">, poz. </w:t>
      </w:r>
      <w:r w:rsidR="00482125">
        <w:rPr>
          <w:szCs w:val="18"/>
        </w:rPr>
        <w:t>1587</w:t>
      </w:r>
      <w:r w:rsidR="00EE0B4E" w:rsidRPr="008D6CA5">
        <w:rPr>
          <w:szCs w:val="18"/>
        </w:rPr>
        <w:t xml:space="preserve">, z </w:t>
      </w:r>
      <w:proofErr w:type="spellStart"/>
      <w:r w:rsidR="00EE0B4E" w:rsidRPr="008D6CA5">
        <w:rPr>
          <w:szCs w:val="18"/>
        </w:rPr>
        <w:t>późn</w:t>
      </w:r>
      <w:proofErr w:type="spellEnd"/>
      <w:r w:rsidR="00EE0B4E" w:rsidRPr="008D6CA5">
        <w:rPr>
          <w:szCs w:val="18"/>
        </w:rPr>
        <w:t>. zm.).</w:t>
      </w:r>
      <w:r w:rsidRPr="008D6CA5">
        <w:rPr>
          <w:szCs w:val="18"/>
        </w:rPr>
        <w:t xml:space="preserve"> Dowodem właściwego postępowania</w:t>
      </w:r>
      <w:r w:rsidR="00A92DA6" w:rsidRPr="008D6CA5">
        <w:rPr>
          <w:szCs w:val="18"/>
        </w:rPr>
        <w:t xml:space="preserve"> z </w:t>
      </w:r>
      <w:r w:rsidRPr="008D6CA5">
        <w:rPr>
          <w:szCs w:val="18"/>
        </w:rPr>
        <w:t>odpadami powstałymi przy realizacji zamówienia będą</w:t>
      </w:r>
      <w:r w:rsidR="00A92DA6" w:rsidRPr="008D6CA5">
        <w:rPr>
          <w:szCs w:val="18"/>
        </w:rPr>
        <w:t xml:space="preserve"> w </w:t>
      </w:r>
      <w:r w:rsidRPr="008D6CA5">
        <w:rPr>
          <w:szCs w:val="18"/>
        </w:rPr>
        <w:t>szczególności potwierdzone</w:t>
      </w:r>
      <w:r w:rsidR="00A92DA6" w:rsidRPr="008D6CA5">
        <w:rPr>
          <w:szCs w:val="18"/>
        </w:rPr>
        <w:t xml:space="preserve"> za </w:t>
      </w:r>
      <w:r w:rsidRPr="008D6CA5">
        <w:rPr>
          <w:szCs w:val="18"/>
        </w:rPr>
        <w:t>zgodność</w:t>
      </w:r>
      <w:r w:rsidR="00A92DA6" w:rsidRPr="008D6CA5">
        <w:rPr>
          <w:szCs w:val="18"/>
        </w:rPr>
        <w:t xml:space="preserve"> z </w:t>
      </w:r>
      <w:r w:rsidRPr="008D6CA5">
        <w:rPr>
          <w:szCs w:val="18"/>
        </w:rPr>
        <w:t xml:space="preserve">oryginałem kserokopie kart przekazania odpadów, dostarczone </w:t>
      </w:r>
      <w:r w:rsidR="00482125">
        <w:rPr>
          <w:szCs w:val="18"/>
        </w:rPr>
        <w:t>–</w:t>
      </w:r>
      <w:r w:rsidR="00A92DA6" w:rsidRPr="008D6CA5">
        <w:rPr>
          <w:szCs w:val="18"/>
        </w:rPr>
        <w:t xml:space="preserve"> na </w:t>
      </w:r>
      <w:r w:rsidRPr="008D6CA5">
        <w:rPr>
          <w:szCs w:val="18"/>
        </w:rPr>
        <w:t xml:space="preserve">żądanie Zamawiającego </w:t>
      </w:r>
      <w:r w:rsidR="00482125">
        <w:rPr>
          <w:szCs w:val="18"/>
        </w:rPr>
        <w:t>–</w:t>
      </w:r>
      <w:r w:rsidRPr="008D6CA5">
        <w:rPr>
          <w:szCs w:val="18"/>
        </w:rPr>
        <w:t xml:space="preserve"> przez Wykonawcę wraz</w:t>
      </w:r>
      <w:r w:rsidR="00A92DA6" w:rsidRPr="008D6CA5">
        <w:rPr>
          <w:szCs w:val="18"/>
        </w:rPr>
        <w:t xml:space="preserve"> z </w:t>
      </w:r>
      <w:r w:rsidRPr="008D6CA5">
        <w:rPr>
          <w:szCs w:val="18"/>
        </w:rPr>
        <w:t>dokumentami niezbędnymi</w:t>
      </w:r>
      <w:r w:rsidR="00A92DA6" w:rsidRPr="008D6CA5">
        <w:rPr>
          <w:szCs w:val="18"/>
        </w:rPr>
        <w:t xml:space="preserve"> dla </w:t>
      </w:r>
      <w:r w:rsidR="00482125">
        <w:rPr>
          <w:szCs w:val="18"/>
        </w:rPr>
        <w:t>dokonania</w:t>
      </w:r>
      <w:r w:rsidRPr="008D6CA5">
        <w:rPr>
          <w:szCs w:val="18"/>
        </w:rPr>
        <w:t xml:space="preserve"> odbioru.</w:t>
      </w:r>
    </w:p>
    <w:p w14:paraId="03CFB116" w14:textId="0ACD3C7F" w:rsidR="00676538" w:rsidRDefault="00676538" w:rsidP="002221B4">
      <w:pPr>
        <w:pStyle w:val="Styl2"/>
        <w:widowControl/>
        <w:numPr>
          <w:ilvl w:val="0"/>
          <w:numId w:val="60"/>
        </w:numPr>
        <w:spacing w:after="0" w:line="240" w:lineRule="auto"/>
        <w:rPr>
          <w:szCs w:val="18"/>
        </w:rPr>
      </w:pPr>
      <w:r w:rsidRPr="008D6CA5">
        <w:rPr>
          <w:szCs w:val="18"/>
        </w:rPr>
        <w:t>Realizacja pozostałych zobowiązań wynikających</w:t>
      </w:r>
      <w:r w:rsidR="00A92DA6" w:rsidRPr="008D6CA5">
        <w:rPr>
          <w:szCs w:val="18"/>
        </w:rPr>
        <w:t xml:space="preserve"> z</w:t>
      </w:r>
      <w:r w:rsidRPr="008D6CA5">
        <w:rPr>
          <w:szCs w:val="18"/>
        </w:rPr>
        <w:t xml:space="preserve"> Umowy, a </w:t>
      </w:r>
      <w:r w:rsidR="000522E2">
        <w:rPr>
          <w:szCs w:val="18"/>
        </w:rPr>
        <w:t xml:space="preserve">w </w:t>
      </w:r>
      <w:r w:rsidRPr="008D6CA5">
        <w:rPr>
          <w:szCs w:val="18"/>
        </w:rPr>
        <w:t xml:space="preserve">szczególności dotyczących ochrony danych osobowych, </w:t>
      </w:r>
      <w:r w:rsidR="00482125">
        <w:rPr>
          <w:szCs w:val="18"/>
        </w:rPr>
        <w:t>Klauzuli Poufności</w:t>
      </w:r>
      <w:r w:rsidRPr="008D6CA5">
        <w:rPr>
          <w:szCs w:val="18"/>
        </w:rPr>
        <w:t>, wymagań związanych</w:t>
      </w:r>
      <w:r w:rsidR="00A92DA6" w:rsidRPr="008D6CA5">
        <w:rPr>
          <w:szCs w:val="18"/>
        </w:rPr>
        <w:t xml:space="preserve"> z </w:t>
      </w:r>
      <w:r w:rsidR="000522E2">
        <w:rPr>
          <w:szCs w:val="18"/>
        </w:rPr>
        <w:t>p</w:t>
      </w:r>
      <w:r w:rsidRPr="008D6CA5">
        <w:rPr>
          <w:szCs w:val="18"/>
        </w:rPr>
        <w:t>odwykonawstwem robót budowlanych.</w:t>
      </w:r>
    </w:p>
    <w:p w14:paraId="7485BC55" w14:textId="46A753ED" w:rsidR="000522E2" w:rsidRPr="000522E2" w:rsidRDefault="000522E2" w:rsidP="002221B4">
      <w:pPr>
        <w:pStyle w:val="Styl2"/>
        <w:widowControl/>
        <w:numPr>
          <w:ilvl w:val="0"/>
          <w:numId w:val="60"/>
        </w:numPr>
        <w:spacing w:after="0" w:line="240" w:lineRule="auto"/>
        <w:rPr>
          <w:szCs w:val="18"/>
        </w:rPr>
      </w:pPr>
      <w:r w:rsidRPr="000522E2">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4996EFD5" w14:textId="467980EB" w:rsidR="000522E2" w:rsidRDefault="000522E2" w:rsidP="002221B4">
      <w:pPr>
        <w:pStyle w:val="IIUstp"/>
        <w:numPr>
          <w:ilvl w:val="1"/>
          <w:numId w:val="54"/>
        </w:numPr>
        <w:rPr>
          <w:sz w:val="18"/>
          <w:szCs w:val="18"/>
        </w:rPr>
      </w:pPr>
      <w:r w:rsidRPr="000522E2">
        <w:rPr>
          <w:sz w:val="18"/>
          <w:szCs w:val="18"/>
        </w:rPr>
        <w:t>ochrony Informacji sensytywnych,</w:t>
      </w:r>
    </w:p>
    <w:p w14:paraId="3E7B8809" w14:textId="567C8B32" w:rsidR="000522E2" w:rsidRPr="000522E2" w:rsidRDefault="000522E2" w:rsidP="002221B4">
      <w:pPr>
        <w:pStyle w:val="IIUstp"/>
        <w:numPr>
          <w:ilvl w:val="1"/>
          <w:numId w:val="54"/>
        </w:numPr>
        <w:rPr>
          <w:sz w:val="18"/>
          <w:szCs w:val="18"/>
        </w:rPr>
      </w:pPr>
      <w:r w:rsidRPr="000522E2">
        <w:rPr>
          <w:sz w:val="18"/>
          <w:szCs w:val="18"/>
        </w:rPr>
        <w:t>niedyskryminacyjnego i równego traktowania Użytkowników Systemu i Potencjalnych Użytkowników Systemu,</w:t>
      </w:r>
    </w:p>
    <w:p w14:paraId="0FFA7F25" w14:textId="77777777" w:rsidR="000522E2" w:rsidRDefault="000522E2" w:rsidP="000522E2">
      <w:pPr>
        <w:pStyle w:val="IIUstp"/>
        <w:numPr>
          <w:ilvl w:val="0"/>
          <w:numId w:val="0"/>
        </w:numPr>
        <w:ind w:left="284"/>
        <w:rPr>
          <w:sz w:val="18"/>
          <w:szCs w:val="18"/>
        </w:rPr>
      </w:pPr>
      <w:r w:rsidRPr="000522E2">
        <w:rPr>
          <w:sz w:val="18"/>
          <w:szCs w:val="18"/>
        </w:rPr>
        <w:t>– w rozumieniu i na warunkach postanowień Programu Zgodności PGE Dystrybucja S.A., dostępnego na stronie https://pgedystrybucja.pl/o-spolce/dzialalnosc/program-zgodnosci .</w:t>
      </w:r>
    </w:p>
    <w:p w14:paraId="5F613B6F" w14:textId="791A971D" w:rsidR="000522E2" w:rsidRPr="000522E2" w:rsidRDefault="000522E2" w:rsidP="00A0327C">
      <w:pPr>
        <w:pStyle w:val="IIUstp"/>
        <w:numPr>
          <w:ilvl w:val="0"/>
          <w:numId w:val="0"/>
        </w:numPr>
        <w:ind w:left="360" w:hanging="76"/>
        <w:rPr>
          <w:sz w:val="18"/>
          <w:szCs w:val="18"/>
        </w:rPr>
      </w:pPr>
      <w:r w:rsidRPr="000522E2">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371F2371" w14:textId="3AED5DD0" w:rsidR="00676538" w:rsidRPr="008D6CA5" w:rsidRDefault="00676538" w:rsidP="0080720D">
      <w:pPr>
        <w:pStyle w:val="Styl3"/>
        <w:widowControl/>
        <w:spacing w:before="240"/>
        <w:jc w:val="center"/>
        <w:rPr>
          <w:rFonts w:cs="Arial"/>
          <w:sz w:val="18"/>
          <w:szCs w:val="18"/>
        </w:rPr>
      </w:pPr>
      <w:r w:rsidRPr="008D6CA5">
        <w:rPr>
          <w:rFonts w:cs="Arial"/>
          <w:sz w:val="18"/>
          <w:szCs w:val="18"/>
        </w:rPr>
        <w:t>§</w:t>
      </w:r>
      <w:r w:rsidR="0067385F">
        <w:rPr>
          <w:rFonts w:cs="Arial"/>
          <w:sz w:val="18"/>
          <w:szCs w:val="18"/>
        </w:rPr>
        <w:t xml:space="preserve"> </w:t>
      </w:r>
      <w:r w:rsidRPr="008D6CA5">
        <w:rPr>
          <w:rFonts w:cs="Arial"/>
          <w:sz w:val="18"/>
          <w:szCs w:val="18"/>
        </w:rPr>
        <w:t>7a</w:t>
      </w:r>
      <w:r w:rsidR="00612931" w:rsidRPr="008D6CA5">
        <w:rPr>
          <w:rFonts w:cs="Arial"/>
          <w:sz w:val="18"/>
          <w:szCs w:val="18"/>
        </w:rPr>
        <w:t xml:space="preserve">. </w:t>
      </w:r>
      <w:r w:rsidR="0067385F">
        <w:rPr>
          <w:rFonts w:cs="Arial"/>
          <w:sz w:val="18"/>
          <w:szCs w:val="18"/>
        </w:rPr>
        <w:t>Dodatkowe obowiązki</w:t>
      </w:r>
      <w:r w:rsidRPr="008D6CA5">
        <w:rPr>
          <w:rFonts w:cs="Arial"/>
          <w:sz w:val="18"/>
          <w:szCs w:val="18"/>
        </w:rPr>
        <w:t xml:space="preserve"> Wykonawcy</w:t>
      </w:r>
    </w:p>
    <w:p w14:paraId="702430F5" w14:textId="6E638BC1" w:rsidR="006A5354" w:rsidRDefault="006A5354" w:rsidP="0080720D">
      <w:pPr>
        <w:pStyle w:val="IIIXPodtytu"/>
        <w:spacing w:after="0"/>
        <w:ind w:left="284" w:right="142"/>
        <w:rPr>
          <w:b w:val="0"/>
          <w:i/>
          <w:sz w:val="18"/>
        </w:rPr>
      </w:pPr>
      <w:r w:rsidRPr="008D6CA5">
        <w:rPr>
          <w:b w:val="0"/>
          <w:i/>
          <w:sz w:val="18"/>
        </w:rPr>
        <w:t>/§ 7a OWU ma zastosowanie wyłącznie</w:t>
      </w:r>
      <w:r w:rsidR="00A92DA6" w:rsidRPr="008D6CA5">
        <w:rPr>
          <w:b w:val="0"/>
          <w:i/>
          <w:sz w:val="18"/>
        </w:rPr>
        <w:t xml:space="preserve"> w </w:t>
      </w:r>
      <w:r w:rsidRPr="008D6CA5">
        <w:rPr>
          <w:b w:val="0"/>
          <w:i/>
          <w:sz w:val="18"/>
        </w:rPr>
        <w:t>przypadkach zgodnych</w:t>
      </w:r>
      <w:r w:rsidR="00A92DA6" w:rsidRPr="008D6CA5">
        <w:rPr>
          <w:b w:val="0"/>
          <w:i/>
          <w:sz w:val="18"/>
        </w:rPr>
        <w:t xml:space="preserve"> z </w:t>
      </w:r>
      <w:r w:rsidRPr="008D6CA5">
        <w:rPr>
          <w:b w:val="0"/>
          <w:i/>
          <w:sz w:val="18"/>
        </w:rPr>
        <w:t>wytycznymi</w:t>
      </w:r>
      <w:r w:rsidR="00A92DA6" w:rsidRPr="008D6CA5">
        <w:rPr>
          <w:b w:val="0"/>
          <w:i/>
          <w:sz w:val="18"/>
        </w:rPr>
        <w:t xml:space="preserve"> o </w:t>
      </w:r>
      <w:r w:rsidRPr="008D6CA5">
        <w:rPr>
          <w:b w:val="0"/>
          <w:i/>
          <w:sz w:val="18"/>
        </w:rPr>
        <w:t>zadaniach</w:t>
      </w:r>
      <w:r w:rsidR="00A92DA6" w:rsidRPr="008D6CA5">
        <w:rPr>
          <w:b w:val="0"/>
          <w:i/>
          <w:sz w:val="18"/>
        </w:rPr>
        <w:t xml:space="preserve"> z </w:t>
      </w:r>
      <w:r w:rsidRPr="008D6CA5">
        <w:rPr>
          <w:b w:val="0"/>
          <w:i/>
          <w:sz w:val="18"/>
        </w:rPr>
        <w:t>pozyskaniem środków finansowych</w:t>
      </w:r>
      <w:r w:rsidR="00A92DA6" w:rsidRPr="008D6CA5">
        <w:rPr>
          <w:b w:val="0"/>
          <w:i/>
          <w:sz w:val="18"/>
        </w:rPr>
        <w:t xml:space="preserve"> z </w:t>
      </w:r>
      <w:r w:rsidRPr="008D6CA5">
        <w:rPr>
          <w:b w:val="0"/>
          <w:i/>
          <w:sz w:val="18"/>
        </w:rPr>
        <w:t>Funduszu Reprywatyzacji/</w:t>
      </w:r>
    </w:p>
    <w:p w14:paraId="7BF550DD" w14:textId="77777777" w:rsidR="0067385F" w:rsidRPr="008D6CA5" w:rsidRDefault="0067385F" w:rsidP="0080720D">
      <w:pPr>
        <w:pStyle w:val="IIIXPodtytu"/>
        <w:spacing w:after="0"/>
        <w:ind w:left="284" w:right="142"/>
        <w:rPr>
          <w:b w:val="0"/>
          <w:i/>
          <w:sz w:val="18"/>
        </w:rPr>
      </w:pPr>
    </w:p>
    <w:p w14:paraId="409F6823" w14:textId="3965F18E" w:rsidR="00676538" w:rsidRPr="008D6CA5" w:rsidRDefault="00676538" w:rsidP="002221B4">
      <w:pPr>
        <w:pStyle w:val="Styl2"/>
        <w:widowControl/>
        <w:numPr>
          <w:ilvl w:val="0"/>
          <w:numId w:val="19"/>
        </w:numPr>
        <w:spacing w:after="0" w:line="240" w:lineRule="auto"/>
        <w:ind w:left="308" w:hanging="322"/>
        <w:contextualSpacing w:val="0"/>
        <w:rPr>
          <w:szCs w:val="18"/>
        </w:rPr>
      </w:pPr>
      <w:r w:rsidRPr="008D6CA5">
        <w:rPr>
          <w:szCs w:val="18"/>
        </w:rPr>
        <w:t>Zamawiający oświadcza, iż</w:t>
      </w:r>
      <w:r w:rsidR="00A92DA6" w:rsidRPr="008D6CA5">
        <w:rPr>
          <w:szCs w:val="18"/>
        </w:rPr>
        <w:t xml:space="preserve"> w </w:t>
      </w:r>
      <w:r w:rsidRPr="008D6CA5">
        <w:rPr>
          <w:szCs w:val="18"/>
        </w:rPr>
        <w:t>związku</w:t>
      </w:r>
      <w:r w:rsidR="00A92DA6" w:rsidRPr="008D6CA5">
        <w:rPr>
          <w:szCs w:val="18"/>
        </w:rPr>
        <w:t xml:space="preserve"> z </w:t>
      </w:r>
      <w:r w:rsidRPr="008D6CA5">
        <w:rPr>
          <w:szCs w:val="18"/>
        </w:rPr>
        <w:t>pozyskaniem publicznych środków finansowych</w:t>
      </w:r>
      <w:r w:rsidR="00A92DA6" w:rsidRPr="008D6CA5">
        <w:rPr>
          <w:szCs w:val="18"/>
        </w:rPr>
        <w:t xml:space="preserve"> z </w:t>
      </w:r>
      <w:r w:rsidRPr="008D6CA5">
        <w:rPr>
          <w:szCs w:val="18"/>
        </w:rPr>
        <w:t>Funduszu Reprywatyzacji,</w:t>
      </w:r>
      <w:r w:rsidR="00A92DA6" w:rsidRPr="008D6CA5">
        <w:rPr>
          <w:szCs w:val="18"/>
        </w:rPr>
        <w:t xml:space="preserve"> o </w:t>
      </w:r>
      <w:r w:rsidRPr="008D6CA5">
        <w:rPr>
          <w:szCs w:val="18"/>
        </w:rPr>
        <w:t xml:space="preserve"> którym mowa</w:t>
      </w:r>
      <w:r w:rsidR="00A92DA6" w:rsidRPr="008D6CA5">
        <w:rPr>
          <w:szCs w:val="18"/>
        </w:rPr>
        <w:t xml:space="preserve"> w </w:t>
      </w:r>
      <w:r w:rsidRPr="008D6CA5">
        <w:rPr>
          <w:szCs w:val="18"/>
        </w:rPr>
        <w:t xml:space="preserve">art. 56 ust. </w:t>
      </w:r>
      <w:r w:rsidR="00EE0B4E" w:rsidRPr="008D6CA5">
        <w:rPr>
          <w:szCs w:val="18"/>
        </w:rPr>
        <w:t>1</w:t>
      </w:r>
      <w:r w:rsidR="00DE11A6" w:rsidRPr="008D6CA5">
        <w:rPr>
          <w:szCs w:val="18"/>
        </w:rPr>
        <w:t xml:space="preserve"> </w:t>
      </w:r>
      <w:r w:rsidRPr="008D6CA5">
        <w:rPr>
          <w:szCs w:val="18"/>
        </w:rPr>
        <w:t>ustawy</w:t>
      </w:r>
      <w:r w:rsidR="00A92DA6" w:rsidRPr="008D6CA5">
        <w:rPr>
          <w:szCs w:val="18"/>
        </w:rPr>
        <w:t xml:space="preserve"> z </w:t>
      </w:r>
      <w:r w:rsidRPr="008D6CA5">
        <w:rPr>
          <w:szCs w:val="18"/>
        </w:rPr>
        <w:t>dnia 30 sierpnia 1996 r.</w:t>
      </w:r>
      <w:r w:rsidR="00A92DA6" w:rsidRPr="008D6CA5">
        <w:rPr>
          <w:szCs w:val="18"/>
        </w:rPr>
        <w:t xml:space="preserve"> o </w:t>
      </w:r>
      <w:r w:rsidRPr="008D6CA5">
        <w:rPr>
          <w:szCs w:val="18"/>
        </w:rPr>
        <w:t>komercjalizacji</w:t>
      </w:r>
      <w:r w:rsidR="00A92DA6" w:rsidRPr="008D6CA5">
        <w:rPr>
          <w:szCs w:val="18"/>
        </w:rPr>
        <w:t xml:space="preserve"> i </w:t>
      </w:r>
      <w:r w:rsidRPr="008D6CA5">
        <w:rPr>
          <w:szCs w:val="18"/>
        </w:rPr>
        <w:t>niektórych uprawnieniach pracowników (</w:t>
      </w:r>
      <w:proofErr w:type="spellStart"/>
      <w:r w:rsidR="00EE0B4E" w:rsidRPr="008D6CA5">
        <w:rPr>
          <w:szCs w:val="18"/>
        </w:rPr>
        <w:t>t.j</w:t>
      </w:r>
      <w:proofErr w:type="spellEnd"/>
      <w:r w:rsidR="00EE0B4E" w:rsidRPr="008D6CA5">
        <w:rPr>
          <w:szCs w:val="18"/>
        </w:rPr>
        <w:t xml:space="preserve">. </w:t>
      </w:r>
      <w:r w:rsidRPr="008D6CA5">
        <w:rPr>
          <w:szCs w:val="18"/>
        </w:rPr>
        <w:t>Dz.U.</w:t>
      </w:r>
      <w:r w:rsidR="00A92DA6" w:rsidRPr="008D6CA5">
        <w:rPr>
          <w:szCs w:val="18"/>
        </w:rPr>
        <w:t xml:space="preserve"> </w:t>
      </w:r>
      <w:r w:rsidR="00B545CB" w:rsidRPr="008D6CA5">
        <w:rPr>
          <w:szCs w:val="18"/>
        </w:rPr>
        <w:t>202</w:t>
      </w:r>
      <w:r w:rsidR="009478FD">
        <w:rPr>
          <w:szCs w:val="18"/>
        </w:rPr>
        <w:t>4</w:t>
      </w:r>
      <w:r w:rsidR="003E68A4">
        <w:rPr>
          <w:szCs w:val="18"/>
        </w:rPr>
        <w:t>,</w:t>
      </w:r>
      <w:r w:rsidR="00B545CB" w:rsidRPr="008D6CA5">
        <w:rPr>
          <w:szCs w:val="18"/>
        </w:rPr>
        <w:t xml:space="preserve"> </w:t>
      </w:r>
      <w:r w:rsidRPr="008D6CA5">
        <w:rPr>
          <w:szCs w:val="18"/>
        </w:rPr>
        <w:t xml:space="preserve">poz. </w:t>
      </w:r>
      <w:r w:rsidR="009478FD">
        <w:rPr>
          <w:szCs w:val="18"/>
        </w:rPr>
        <w:t>1198</w:t>
      </w:r>
      <w:r w:rsidR="0067385F">
        <w:rPr>
          <w:szCs w:val="18"/>
        </w:rPr>
        <w:t xml:space="preserve">, z </w:t>
      </w:r>
      <w:proofErr w:type="spellStart"/>
      <w:r w:rsidR="0067385F">
        <w:rPr>
          <w:szCs w:val="18"/>
        </w:rPr>
        <w:t>późn</w:t>
      </w:r>
      <w:proofErr w:type="spellEnd"/>
      <w:r w:rsidR="0067385F">
        <w:rPr>
          <w:szCs w:val="18"/>
        </w:rPr>
        <w:t>. zm.</w:t>
      </w:r>
      <w:r w:rsidRPr="008D6CA5">
        <w:rPr>
          <w:szCs w:val="18"/>
        </w:rPr>
        <w:t>), został nałożony</w:t>
      </w:r>
      <w:r w:rsidR="00A92DA6" w:rsidRPr="008D6CA5">
        <w:rPr>
          <w:szCs w:val="18"/>
        </w:rPr>
        <w:t xml:space="preserve"> na </w:t>
      </w:r>
      <w:r w:rsidRPr="008D6CA5">
        <w:rPr>
          <w:szCs w:val="18"/>
        </w:rPr>
        <w:t>niego obowiązek informacyjny,</w:t>
      </w:r>
      <w:r w:rsidR="00A92DA6" w:rsidRPr="008D6CA5">
        <w:rPr>
          <w:szCs w:val="18"/>
        </w:rPr>
        <w:t xml:space="preserve"> na </w:t>
      </w:r>
      <w:r w:rsidRPr="008D6CA5">
        <w:rPr>
          <w:szCs w:val="18"/>
        </w:rPr>
        <w:t xml:space="preserve">rzecz Skarbu Państwa, dotyczący realizacji </w:t>
      </w:r>
      <w:r w:rsidR="00F11CB3" w:rsidRPr="008D6CA5">
        <w:rPr>
          <w:szCs w:val="18"/>
        </w:rPr>
        <w:t>przedmiotu Umow</w:t>
      </w:r>
      <w:r w:rsidRPr="008D6CA5">
        <w:rPr>
          <w:szCs w:val="18"/>
        </w:rPr>
        <w:t>y, zwłaszcza obowiązek poddania się kontroli wykorzystania pozyskanych środków.</w:t>
      </w:r>
    </w:p>
    <w:p w14:paraId="4CB6C15F" w14:textId="73D99C20" w:rsidR="00A62EDA" w:rsidRPr="008D6CA5" w:rsidRDefault="00676538" w:rsidP="003E2EC1">
      <w:pPr>
        <w:pStyle w:val="Styl2"/>
        <w:widowControl/>
        <w:spacing w:after="0" w:line="240" w:lineRule="auto"/>
        <w:ind w:left="284" w:hanging="284"/>
        <w:contextualSpacing w:val="0"/>
        <w:rPr>
          <w:szCs w:val="18"/>
        </w:rPr>
      </w:pPr>
      <w:r w:rsidRPr="008D6CA5">
        <w:rPr>
          <w:szCs w:val="18"/>
        </w:rPr>
        <w:t>Wykonawca zobowiązuje się</w:t>
      </w:r>
      <w:r w:rsidR="00A92DA6" w:rsidRPr="008D6CA5">
        <w:rPr>
          <w:szCs w:val="18"/>
        </w:rPr>
        <w:t xml:space="preserve"> do </w:t>
      </w:r>
      <w:r w:rsidRPr="008D6CA5">
        <w:rPr>
          <w:szCs w:val="18"/>
        </w:rPr>
        <w:t>udzielania,</w:t>
      </w:r>
      <w:r w:rsidR="00A92DA6" w:rsidRPr="008D6CA5">
        <w:rPr>
          <w:szCs w:val="18"/>
        </w:rPr>
        <w:t xml:space="preserve"> na </w:t>
      </w:r>
      <w:r w:rsidRPr="008D6CA5">
        <w:rPr>
          <w:szCs w:val="18"/>
        </w:rPr>
        <w:t>każde pisemne żądanie Zamawiającego, dodatkowych wyjaśnień, informacji zgodnie</w:t>
      </w:r>
      <w:r w:rsidR="00A92DA6" w:rsidRPr="008D6CA5">
        <w:rPr>
          <w:szCs w:val="18"/>
        </w:rPr>
        <w:t xml:space="preserve"> z </w:t>
      </w:r>
      <w:r w:rsidRPr="008D6CA5">
        <w:rPr>
          <w:szCs w:val="18"/>
        </w:rPr>
        <w:t>zasadami opisanymi</w:t>
      </w:r>
      <w:r w:rsidR="00A92DA6" w:rsidRPr="008D6CA5">
        <w:rPr>
          <w:szCs w:val="18"/>
        </w:rPr>
        <w:t xml:space="preserve"> w </w:t>
      </w:r>
      <w:r w:rsidR="00A62EDA" w:rsidRPr="008D6CA5">
        <w:rPr>
          <w:szCs w:val="18"/>
        </w:rPr>
        <w:t xml:space="preserve">odrębnym </w:t>
      </w:r>
      <w:r w:rsidR="00EE0B4E" w:rsidRPr="008D6CA5">
        <w:rPr>
          <w:szCs w:val="18"/>
        </w:rPr>
        <w:t xml:space="preserve">Załączniku </w:t>
      </w:r>
      <w:r w:rsidR="00A92DA6" w:rsidRPr="008D6CA5">
        <w:rPr>
          <w:szCs w:val="18"/>
        </w:rPr>
        <w:t>do </w:t>
      </w:r>
      <w:r w:rsidRPr="008D6CA5">
        <w:rPr>
          <w:szCs w:val="18"/>
        </w:rPr>
        <w:t>Umowy</w:t>
      </w:r>
      <w:r w:rsidR="00B336C4" w:rsidRPr="008D6CA5">
        <w:rPr>
          <w:szCs w:val="18"/>
        </w:rPr>
        <w:t xml:space="preserve"> </w:t>
      </w:r>
      <w:r w:rsidR="0067385F">
        <w:rPr>
          <w:szCs w:val="18"/>
        </w:rPr>
        <w:t>–</w:t>
      </w:r>
      <w:r w:rsidR="00B336C4" w:rsidRPr="008D6CA5">
        <w:rPr>
          <w:szCs w:val="18"/>
        </w:rPr>
        <w:t xml:space="preserve"> </w:t>
      </w:r>
      <w:r w:rsidR="00A62EDA" w:rsidRPr="008D6CA5">
        <w:rPr>
          <w:szCs w:val="18"/>
        </w:rPr>
        <w:t>dotyczącym</w:t>
      </w:r>
      <w:r w:rsidR="00B336C4" w:rsidRPr="008D6CA5">
        <w:rPr>
          <w:szCs w:val="18"/>
        </w:rPr>
        <w:t xml:space="preserve"> udzielania wyjaśnień, informacji oraz przekazywania dokumentów źródłowych w związku z realizacją przedmiotu Umowy.</w:t>
      </w:r>
    </w:p>
    <w:p w14:paraId="26662B8D" w14:textId="76B4CC87" w:rsidR="00676538" w:rsidRPr="008D6CA5" w:rsidRDefault="00676538" w:rsidP="003E2EC1">
      <w:pPr>
        <w:pStyle w:val="Styl2"/>
        <w:widowControl/>
        <w:spacing w:after="0" w:line="240" w:lineRule="auto"/>
        <w:ind w:left="284" w:hanging="284"/>
        <w:contextualSpacing w:val="0"/>
        <w:rPr>
          <w:szCs w:val="18"/>
        </w:rPr>
      </w:pPr>
      <w:r w:rsidRPr="008D6CA5">
        <w:rPr>
          <w:szCs w:val="18"/>
        </w:rPr>
        <w:t>W przypadku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3E68A4">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Załączniku</w:t>
      </w:r>
      <w:r w:rsidR="00B336C4" w:rsidRPr="008D6CA5">
        <w:rPr>
          <w:szCs w:val="18"/>
        </w:rPr>
        <w:t xml:space="preserve"> wskazanym w ust. 2 powyżej</w:t>
      </w:r>
      <w:r w:rsidRPr="008D6CA5">
        <w:rPr>
          <w:szCs w:val="18"/>
        </w:rPr>
        <w:t>, Wykonawca zobowiązany będzie</w:t>
      </w:r>
      <w:r w:rsidR="00A92DA6" w:rsidRPr="008D6CA5">
        <w:rPr>
          <w:szCs w:val="18"/>
        </w:rPr>
        <w:t xml:space="preserve"> do </w:t>
      </w:r>
      <w:r w:rsidRPr="008D6CA5">
        <w:rPr>
          <w:szCs w:val="18"/>
        </w:rPr>
        <w:t>zapłaty</w:t>
      </w:r>
      <w:r w:rsidR="00A92DA6" w:rsidRPr="008D6CA5">
        <w:rPr>
          <w:szCs w:val="18"/>
        </w:rPr>
        <w:t xml:space="preserve"> na </w:t>
      </w:r>
      <w:r w:rsidRPr="008D6CA5">
        <w:rPr>
          <w:szCs w:val="18"/>
        </w:rPr>
        <w:t>rzecz Zamawiającego kwoty 5.000,00 złotych (słownie: pięć tysięcy złotych)</w:t>
      </w:r>
      <w:r w:rsidR="00A92DA6" w:rsidRPr="008D6CA5">
        <w:rPr>
          <w:szCs w:val="18"/>
        </w:rPr>
        <w:t xml:space="preserve"> za </w:t>
      </w:r>
      <w:r w:rsidRPr="008D6CA5">
        <w:rPr>
          <w:szCs w:val="18"/>
        </w:rPr>
        <w:t>każdy dzień kalendarzowy opóźnienia (niezależnie</w:t>
      </w:r>
      <w:r w:rsidR="00A92DA6" w:rsidRPr="008D6CA5">
        <w:rPr>
          <w:szCs w:val="18"/>
        </w:rPr>
        <w:t xml:space="preserve"> od </w:t>
      </w:r>
      <w:r w:rsidRPr="008D6CA5">
        <w:rPr>
          <w:szCs w:val="18"/>
        </w:rPr>
        <w:t>winy Wykonawcy)</w:t>
      </w:r>
      <w:r w:rsidR="00A92DA6" w:rsidRPr="008D6CA5">
        <w:rPr>
          <w:szCs w:val="18"/>
        </w:rPr>
        <w:t xml:space="preserve"> w </w:t>
      </w:r>
      <w:r w:rsidRPr="008D6CA5">
        <w:rPr>
          <w:szCs w:val="18"/>
        </w:rPr>
        <w:t>wykonaniu każdego</w:t>
      </w:r>
      <w:r w:rsidR="00A92DA6" w:rsidRPr="008D6CA5">
        <w:rPr>
          <w:szCs w:val="18"/>
        </w:rPr>
        <w:t xml:space="preserve"> z </w:t>
      </w:r>
      <w:r w:rsidRPr="008D6CA5">
        <w:rPr>
          <w:szCs w:val="18"/>
        </w:rPr>
        <w:t>tych zobowiązań</w:t>
      </w:r>
      <w:r w:rsidR="00A92DA6" w:rsidRPr="008D6CA5">
        <w:rPr>
          <w:szCs w:val="18"/>
        </w:rPr>
        <w:t xml:space="preserve"> w </w:t>
      </w:r>
      <w:r w:rsidRPr="008D6CA5">
        <w:rPr>
          <w:szCs w:val="18"/>
        </w:rPr>
        <w:t>terminie 5 dni roboczych</w:t>
      </w:r>
      <w:r w:rsidR="00A92DA6" w:rsidRPr="008D6CA5">
        <w:rPr>
          <w:szCs w:val="18"/>
        </w:rPr>
        <w:t xml:space="preserve"> od </w:t>
      </w:r>
      <w:r w:rsidRPr="008D6CA5">
        <w:rPr>
          <w:szCs w:val="18"/>
        </w:rPr>
        <w:t>dnia otrzymania przez Wykonawcę pisemnego wezwania</w:t>
      </w:r>
      <w:r w:rsidR="00A92DA6" w:rsidRPr="008D6CA5">
        <w:rPr>
          <w:szCs w:val="18"/>
        </w:rPr>
        <w:t xml:space="preserve"> do </w:t>
      </w:r>
      <w:r w:rsidRPr="008D6CA5">
        <w:rPr>
          <w:szCs w:val="18"/>
        </w:rPr>
        <w:t>zapłaty</w:t>
      </w:r>
      <w:r w:rsidR="00A92DA6" w:rsidRPr="008D6CA5">
        <w:rPr>
          <w:szCs w:val="18"/>
        </w:rPr>
        <w:t xml:space="preserve"> od </w:t>
      </w:r>
      <w:r w:rsidRPr="008D6CA5">
        <w:rPr>
          <w:szCs w:val="18"/>
        </w:rPr>
        <w:t>Zamawiającego. Kwota,</w:t>
      </w:r>
      <w:r w:rsidR="00A92DA6" w:rsidRPr="008D6CA5">
        <w:rPr>
          <w:szCs w:val="18"/>
        </w:rPr>
        <w:t xml:space="preserve"> o </w:t>
      </w:r>
      <w:r w:rsidRPr="008D6CA5">
        <w:rPr>
          <w:szCs w:val="18"/>
        </w:rPr>
        <w:t>której mowa</w:t>
      </w:r>
      <w:r w:rsidR="00A92DA6" w:rsidRPr="008D6CA5">
        <w:rPr>
          <w:szCs w:val="18"/>
        </w:rPr>
        <w:t xml:space="preserve"> w </w:t>
      </w:r>
      <w:r w:rsidRPr="008D6CA5">
        <w:rPr>
          <w:szCs w:val="18"/>
        </w:rPr>
        <w:t>zdaniu poprzednim</w:t>
      </w:r>
      <w:r w:rsidR="00EE0B4E" w:rsidRPr="008D6CA5">
        <w:rPr>
          <w:szCs w:val="18"/>
        </w:rPr>
        <w:t>,</w:t>
      </w:r>
      <w:r w:rsidRPr="008D6CA5">
        <w:rPr>
          <w:szCs w:val="18"/>
        </w:rPr>
        <w:t xml:space="preserve"> będzie naliczana odrębnie</w:t>
      </w:r>
      <w:r w:rsidR="00A92DA6" w:rsidRPr="008D6CA5">
        <w:rPr>
          <w:szCs w:val="18"/>
        </w:rPr>
        <w:t xml:space="preserve"> za </w:t>
      </w:r>
      <w:r w:rsidRPr="008D6CA5">
        <w:rPr>
          <w:szCs w:val="18"/>
        </w:rPr>
        <w:t>każdy przypadek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67385F">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 xml:space="preserve">Załączniku </w:t>
      </w:r>
      <w:r w:rsidR="00B336C4" w:rsidRPr="008D6CA5">
        <w:rPr>
          <w:szCs w:val="18"/>
        </w:rPr>
        <w:t>wskazanym w ust. 2 powyżej</w:t>
      </w:r>
      <w:r w:rsidRPr="008D6CA5">
        <w:rPr>
          <w:szCs w:val="18"/>
        </w:rPr>
        <w:t>. Strony postanawiają, że kary nałożone</w:t>
      </w:r>
      <w:r w:rsidR="00A92DA6" w:rsidRPr="008D6CA5">
        <w:rPr>
          <w:szCs w:val="18"/>
        </w:rPr>
        <w:t xml:space="preserve"> w </w:t>
      </w:r>
      <w:r w:rsidRPr="008D6CA5">
        <w:rPr>
          <w:szCs w:val="18"/>
        </w:rPr>
        <w:t>ramach niniejszego ustępu wlicza się</w:t>
      </w:r>
      <w:r w:rsidR="00A92DA6" w:rsidRPr="008D6CA5">
        <w:rPr>
          <w:szCs w:val="18"/>
        </w:rPr>
        <w:t xml:space="preserve"> do </w:t>
      </w:r>
      <w:r w:rsidRPr="008D6CA5">
        <w:rPr>
          <w:szCs w:val="18"/>
        </w:rPr>
        <w:t>limitu kar ustalonego</w:t>
      </w:r>
      <w:r w:rsidR="00A92DA6" w:rsidRPr="008D6CA5">
        <w:rPr>
          <w:szCs w:val="18"/>
        </w:rPr>
        <w:t xml:space="preserve"> w </w:t>
      </w:r>
      <w:r w:rsidR="00721525">
        <w:rPr>
          <w:szCs w:val="18"/>
        </w:rPr>
        <w:t xml:space="preserve">§ </w:t>
      </w:r>
      <w:r w:rsidR="00B545CB">
        <w:rPr>
          <w:szCs w:val="18"/>
        </w:rPr>
        <w:t>7</w:t>
      </w:r>
      <w:r w:rsidR="00B545CB" w:rsidRPr="008D6CA5">
        <w:rPr>
          <w:szCs w:val="18"/>
        </w:rPr>
        <w:t xml:space="preserve"> </w:t>
      </w:r>
      <w:r w:rsidR="00EE0B4E" w:rsidRPr="008D6CA5">
        <w:rPr>
          <w:szCs w:val="18"/>
        </w:rPr>
        <w:t xml:space="preserve">ust. </w:t>
      </w:r>
      <w:r w:rsidR="00B545CB">
        <w:rPr>
          <w:szCs w:val="18"/>
        </w:rPr>
        <w:t>3</w:t>
      </w:r>
      <w:r w:rsidR="00B545CB" w:rsidRPr="008D6CA5">
        <w:rPr>
          <w:szCs w:val="18"/>
        </w:rPr>
        <w:t xml:space="preserve"> </w:t>
      </w:r>
      <w:r w:rsidR="00EE0B4E" w:rsidRPr="008D6CA5">
        <w:rPr>
          <w:szCs w:val="18"/>
        </w:rPr>
        <w:t>U</w:t>
      </w:r>
      <w:r w:rsidR="00B545CB">
        <w:rPr>
          <w:szCs w:val="18"/>
        </w:rPr>
        <w:t>mowy</w:t>
      </w:r>
      <w:r w:rsidRPr="008D6CA5">
        <w:rPr>
          <w:szCs w:val="18"/>
        </w:rPr>
        <w:t>.</w:t>
      </w:r>
    </w:p>
    <w:p w14:paraId="38A18AC7" w14:textId="26BD018F" w:rsidR="00676538" w:rsidRPr="008D6CA5" w:rsidRDefault="00676538" w:rsidP="003E2EC1">
      <w:pPr>
        <w:pStyle w:val="Styl2"/>
        <w:widowControl/>
        <w:spacing w:after="0" w:line="240" w:lineRule="auto"/>
        <w:ind w:left="284" w:hanging="284"/>
        <w:contextualSpacing w:val="0"/>
        <w:rPr>
          <w:szCs w:val="18"/>
        </w:rPr>
      </w:pPr>
      <w:r w:rsidRPr="008D6CA5">
        <w:rPr>
          <w:szCs w:val="18"/>
        </w:rPr>
        <w:t>Wykonawca jest zobowiązany</w:t>
      </w:r>
      <w:r w:rsidR="00A92DA6" w:rsidRPr="008D6CA5">
        <w:rPr>
          <w:szCs w:val="18"/>
        </w:rPr>
        <w:t xml:space="preserve"> do </w:t>
      </w:r>
      <w:r w:rsidRPr="008D6CA5">
        <w:rPr>
          <w:szCs w:val="18"/>
        </w:rPr>
        <w:t>realizacji obowiązków wynikających</w:t>
      </w:r>
      <w:r w:rsidR="00A92DA6" w:rsidRPr="008D6CA5">
        <w:rPr>
          <w:szCs w:val="18"/>
        </w:rPr>
        <w:t xml:space="preserve"> z </w:t>
      </w:r>
      <w:r w:rsidR="00EE0B4E" w:rsidRPr="008D6CA5">
        <w:rPr>
          <w:szCs w:val="18"/>
        </w:rPr>
        <w:t xml:space="preserve">Załącznika </w:t>
      </w:r>
      <w:r w:rsidR="00B336C4" w:rsidRPr="008D6CA5">
        <w:rPr>
          <w:szCs w:val="18"/>
        </w:rPr>
        <w:t xml:space="preserve">wskazanego w ust. 2 powyżej </w:t>
      </w:r>
      <w:r w:rsidR="00A92DA6" w:rsidRPr="008D6CA5">
        <w:rPr>
          <w:szCs w:val="18"/>
        </w:rPr>
        <w:t>do </w:t>
      </w:r>
      <w:r w:rsidR="0067385F">
        <w:rPr>
          <w:szCs w:val="18"/>
        </w:rPr>
        <w:t>dnia 31 grudnia</w:t>
      </w:r>
      <w:r w:rsidR="0067385F" w:rsidRPr="008D6CA5">
        <w:rPr>
          <w:szCs w:val="18"/>
        </w:rPr>
        <w:t xml:space="preserve"> </w:t>
      </w:r>
      <w:r w:rsidRPr="008D6CA5">
        <w:rPr>
          <w:szCs w:val="18"/>
        </w:rPr>
        <w:t>2027 r.</w:t>
      </w:r>
      <w:r w:rsidR="00EE0B4E" w:rsidRPr="008D6CA5">
        <w:rPr>
          <w:szCs w:val="18"/>
        </w:rPr>
        <w:t>,</w:t>
      </w:r>
      <w:r w:rsidRPr="008D6CA5">
        <w:rPr>
          <w:szCs w:val="18"/>
        </w:rPr>
        <w:t xml:space="preserve"> niezależnie</w:t>
      </w:r>
      <w:r w:rsidR="00A92DA6" w:rsidRPr="008D6CA5">
        <w:rPr>
          <w:szCs w:val="18"/>
        </w:rPr>
        <w:t xml:space="preserve"> od </w:t>
      </w:r>
      <w:r w:rsidRPr="008D6CA5">
        <w:rPr>
          <w:szCs w:val="18"/>
        </w:rPr>
        <w:t>okresu obowiązywania Umowy oraz okresu obowiązywania gwarancji</w:t>
      </w:r>
      <w:r w:rsidR="00A92DA6" w:rsidRPr="008D6CA5">
        <w:rPr>
          <w:szCs w:val="18"/>
        </w:rPr>
        <w:t xml:space="preserve"> i </w:t>
      </w:r>
      <w:r w:rsidRPr="008D6CA5">
        <w:rPr>
          <w:szCs w:val="18"/>
        </w:rPr>
        <w:t>rękojmi.</w:t>
      </w:r>
    </w:p>
    <w:p w14:paraId="2855C3DE" w14:textId="64A3F42F" w:rsidR="00676538" w:rsidRPr="008D6CA5" w:rsidRDefault="00676538" w:rsidP="003E2EC1">
      <w:pPr>
        <w:pStyle w:val="Styl2"/>
        <w:widowControl/>
        <w:spacing w:after="0" w:line="240" w:lineRule="auto"/>
        <w:ind w:left="284" w:hanging="284"/>
        <w:contextualSpacing w:val="0"/>
        <w:rPr>
          <w:szCs w:val="18"/>
        </w:rPr>
      </w:pPr>
      <w:r w:rsidRPr="008D6CA5">
        <w:rPr>
          <w:szCs w:val="18"/>
        </w:rPr>
        <w:t>Wynagrodzenie Wykonawcy</w:t>
      </w:r>
      <w:r w:rsidR="00A92DA6" w:rsidRPr="008D6CA5">
        <w:rPr>
          <w:szCs w:val="18"/>
        </w:rPr>
        <w:t xml:space="preserve"> za </w:t>
      </w:r>
      <w:r w:rsidRPr="008D6CA5">
        <w:rPr>
          <w:szCs w:val="18"/>
        </w:rPr>
        <w:t>czynności związane</w:t>
      </w:r>
      <w:r w:rsidR="00A92DA6" w:rsidRPr="008D6CA5">
        <w:rPr>
          <w:szCs w:val="18"/>
        </w:rPr>
        <w:t xml:space="preserve"> z </w:t>
      </w:r>
      <w:r w:rsidRPr="008D6CA5">
        <w:rPr>
          <w:szCs w:val="18"/>
        </w:rPr>
        <w:t>realizacją obowiązków wskazanych</w:t>
      </w:r>
      <w:r w:rsidR="00A92DA6" w:rsidRPr="008D6CA5">
        <w:rPr>
          <w:szCs w:val="18"/>
        </w:rPr>
        <w:t xml:space="preserve"> w </w:t>
      </w:r>
      <w:r w:rsidRPr="008D6CA5">
        <w:rPr>
          <w:szCs w:val="18"/>
        </w:rPr>
        <w:t xml:space="preserve">niniejszym paragrafie oraz </w:t>
      </w:r>
      <w:r w:rsidR="00EE0B4E" w:rsidRPr="008D6CA5">
        <w:rPr>
          <w:szCs w:val="18"/>
        </w:rPr>
        <w:t xml:space="preserve">Załączniku </w:t>
      </w:r>
      <w:r w:rsidR="00B336C4" w:rsidRPr="008D6CA5">
        <w:rPr>
          <w:szCs w:val="18"/>
        </w:rPr>
        <w:t>wskazanym w ust. 2</w:t>
      </w:r>
      <w:r w:rsidRPr="008D6CA5">
        <w:rPr>
          <w:szCs w:val="18"/>
        </w:rPr>
        <w:t xml:space="preserve"> zostało uwzględnione</w:t>
      </w:r>
      <w:r w:rsidR="00A92DA6" w:rsidRPr="008D6CA5">
        <w:rPr>
          <w:szCs w:val="18"/>
        </w:rPr>
        <w:t xml:space="preserve"> w </w:t>
      </w:r>
      <w:r w:rsidR="00EE0B4E" w:rsidRPr="008D6CA5">
        <w:rPr>
          <w:szCs w:val="18"/>
        </w:rPr>
        <w:t>wynagrodzeniu</w:t>
      </w:r>
      <w:r w:rsidRPr="008D6CA5">
        <w:rPr>
          <w:szCs w:val="18"/>
        </w:rPr>
        <w:t>,</w:t>
      </w:r>
      <w:r w:rsidR="00A92DA6" w:rsidRPr="008D6CA5">
        <w:rPr>
          <w:szCs w:val="18"/>
        </w:rPr>
        <w:t xml:space="preserve"> o </w:t>
      </w:r>
      <w:r w:rsidRPr="008D6CA5">
        <w:rPr>
          <w:szCs w:val="18"/>
        </w:rPr>
        <w:t>którym mowa</w:t>
      </w:r>
      <w:r w:rsidR="00A92DA6" w:rsidRPr="008D6CA5">
        <w:rPr>
          <w:szCs w:val="18"/>
        </w:rPr>
        <w:t xml:space="preserve"> w </w:t>
      </w:r>
      <w:r w:rsidRPr="008D6CA5">
        <w:rPr>
          <w:szCs w:val="18"/>
        </w:rPr>
        <w:t>§</w:t>
      </w:r>
      <w:r w:rsidR="0067385F">
        <w:rPr>
          <w:szCs w:val="18"/>
        </w:rPr>
        <w:t xml:space="preserve"> </w:t>
      </w:r>
      <w:r w:rsidR="00B336C4" w:rsidRPr="008D6CA5">
        <w:rPr>
          <w:szCs w:val="18"/>
        </w:rPr>
        <w:t>3</w:t>
      </w:r>
      <w:r w:rsidR="00A44FE5" w:rsidRPr="008D6CA5">
        <w:rPr>
          <w:szCs w:val="18"/>
        </w:rPr>
        <w:t xml:space="preserve"> ust. </w:t>
      </w:r>
      <w:r w:rsidR="00B336C4" w:rsidRPr="008D6CA5">
        <w:rPr>
          <w:szCs w:val="18"/>
        </w:rPr>
        <w:t>1</w:t>
      </w:r>
      <w:r w:rsidRPr="008D6CA5">
        <w:rPr>
          <w:szCs w:val="18"/>
        </w:rPr>
        <w:t xml:space="preserve"> Umowy. Wykonawcy</w:t>
      </w:r>
      <w:r w:rsidR="00A92DA6" w:rsidRPr="008D6CA5">
        <w:rPr>
          <w:szCs w:val="18"/>
        </w:rPr>
        <w:t xml:space="preserve"> nie </w:t>
      </w:r>
      <w:r w:rsidRPr="008D6CA5">
        <w:rPr>
          <w:szCs w:val="18"/>
        </w:rPr>
        <w:t>przysługuje żadne dodatkowe wynagrodzenie ani zwrot poniesionych kosztów</w:t>
      </w:r>
      <w:r w:rsidR="00A92DA6" w:rsidRPr="008D6CA5">
        <w:rPr>
          <w:szCs w:val="18"/>
        </w:rPr>
        <w:t xml:space="preserve"> za </w:t>
      </w:r>
      <w:r w:rsidRPr="008D6CA5">
        <w:rPr>
          <w:szCs w:val="18"/>
        </w:rPr>
        <w:t>wykonanie obowiązku informacyjnego.</w:t>
      </w:r>
    </w:p>
    <w:p w14:paraId="6313E67C" w14:textId="474DC557"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AD7C7C">
        <w:rPr>
          <w:rFonts w:cs="Arial"/>
          <w:sz w:val="18"/>
          <w:szCs w:val="18"/>
        </w:rPr>
        <w:t xml:space="preserve"> </w:t>
      </w:r>
      <w:r w:rsidRPr="00560505">
        <w:rPr>
          <w:rFonts w:cs="Arial"/>
          <w:sz w:val="18"/>
          <w:szCs w:val="18"/>
        </w:rPr>
        <w:t>8</w:t>
      </w:r>
      <w:r w:rsidR="00612931" w:rsidRPr="00560505">
        <w:rPr>
          <w:rFonts w:cs="Arial"/>
          <w:sz w:val="18"/>
          <w:szCs w:val="18"/>
        </w:rPr>
        <w:t xml:space="preserve">. </w:t>
      </w:r>
      <w:r w:rsidRPr="00560505">
        <w:rPr>
          <w:rFonts w:cs="Arial"/>
          <w:sz w:val="18"/>
          <w:szCs w:val="18"/>
        </w:rPr>
        <w:t>Obowiązki Zamawiającego</w:t>
      </w:r>
    </w:p>
    <w:p w14:paraId="6C1CCFE3" w14:textId="6E91460F" w:rsidR="008D6CA5" w:rsidRPr="000061D1" w:rsidRDefault="008D6CA5" w:rsidP="002221B4">
      <w:pPr>
        <w:pStyle w:val="IIIXPodtytu"/>
        <w:numPr>
          <w:ilvl w:val="0"/>
          <w:numId w:val="44"/>
        </w:numPr>
        <w:spacing w:before="120" w:after="120" w:line="240" w:lineRule="exact"/>
        <w:ind w:left="714" w:hanging="357"/>
        <w:rPr>
          <w:rFonts w:cs="Arial"/>
          <w:sz w:val="18"/>
          <w:szCs w:val="18"/>
        </w:rPr>
      </w:pPr>
      <w:r w:rsidRPr="00560505">
        <w:rPr>
          <w:rFonts w:cs="Arial"/>
          <w:sz w:val="18"/>
          <w:szCs w:val="18"/>
        </w:rPr>
        <w:t xml:space="preserve">Obowiązki Zamawiającego dla etapu opracowania </w:t>
      </w:r>
      <w:r>
        <w:rPr>
          <w:rFonts w:cs="Arial"/>
          <w:sz w:val="18"/>
          <w:szCs w:val="18"/>
        </w:rPr>
        <w:t>dokumentacji projektowej:</w:t>
      </w:r>
    </w:p>
    <w:p w14:paraId="2288BB31" w14:textId="5740FD58" w:rsidR="008D6CA5" w:rsidRDefault="008D6CA5" w:rsidP="0080720D">
      <w:pPr>
        <w:pStyle w:val="Styl3"/>
        <w:widowControl/>
        <w:spacing w:before="240" w:after="120"/>
        <w:jc w:val="center"/>
        <w:rPr>
          <w:rFonts w:cs="Arial"/>
          <w:color w:val="FF0000"/>
          <w:sz w:val="18"/>
          <w:szCs w:val="18"/>
        </w:rPr>
      </w:pPr>
    </w:p>
    <w:p w14:paraId="54A1B2E9" w14:textId="4297C647" w:rsidR="008D6CA5" w:rsidRPr="008D6CA5" w:rsidRDefault="008D6CA5" w:rsidP="002221B4">
      <w:pPr>
        <w:pStyle w:val="Styl2"/>
        <w:widowControl/>
        <w:numPr>
          <w:ilvl w:val="0"/>
          <w:numId w:val="45"/>
        </w:numPr>
        <w:spacing w:after="0" w:line="240" w:lineRule="auto"/>
        <w:ind w:left="284" w:hanging="284"/>
        <w:contextualSpacing w:val="0"/>
        <w:rPr>
          <w:szCs w:val="18"/>
        </w:rPr>
      </w:pPr>
      <w:r w:rsidRPr="008D6CA5">
        <w:rPr>
          <w:szCs w:val="18"/>
        </w:rPr>
        <w:lastRenderedPageBreak/>
        <w:t>Przekazanie Wykonawcy danych wyjściowych i wytycznych do projektowania, uściślanie ich w razie potrzeby, konsultacja, zajęcie stanowiska lub uzgadnianie przekazanych koncepcji i projektowanych rozwiązań szczegółowych związanych z zakresem przedmiotu Umowy.</w:t>
      </w:r>
    </w:p>
    <w:p w14:paraId="5A5987CF" w14:textId="77777777" w:rsidR="008D6CA5" w:rsidRPr="008D6CA5" w:rsidRDefault="008D6CA5" w:rsidP="003E2EC1">
      <w:pPr>
        <w:pStyle w:val="Styl2"/>
        <w:widowControl/>
        <w:spacing w:after="0" w:line="240" w:lineRule="auto"/>
        <w:ind w:left="284" w:hanging="284"/>
        <w:contextualSpacing w:val="0"/>
        <w:rPr>
          <w:szCs w:val="18"/>
        </w:rPr>
      </w:pPr>
      <w:r w:rsidRPr="00A67DF9">
        <w:rPr>
          <w:szCs w:val="18"/>
        </w:rPr>
        <w:t xml:space="preserve">Udostępnienie lub dostarczenie na wniosek Wykonawcy danych niezbędnych do wykonania prac projektowych będących w posiadaniu Zamawiającego. </w:t>
      </w:r>
    </w:p>
    <w:p w14:paraId="37BBF102" w14:textId="77777777" w:rsidR="008D6CA5" w:rsidRPr="00403F64" w:rsidRDefault="008D6CA5" w:rsidP="003E2EC1">
      <w:pPr>
        <w:pStyle w:val="Styl2"/>
        <w:widowControl/>
        <w:spacing w:after="0" w:line="240" w:lineRule="auto"/>
        <w:ind w:left="284" w:hanging="284"/>
        <w:contextualSpacing w:val="0"/>
        <w:rPr>
          <w:szCs w:val="18"/>
        </w:rPr>
      </w:pPr>
      <w:r w:rsidRPr="00626CDF">
        <w:rPr>
          <w:szCs w:val="18"/>
        </w:rPr>
        <w:t xml:space="preserve">Przekazanie Wykonawcy informacji o okolicznościach skutkujących koniecznością dostosowania, zmian lub aktualizacji wykonywanej dokumentacji </w:t>
      </w:r>
      <w:r w:rsidRPr="00403F64">
        <w:rPr>
          <w:szCs w:val="18"/>
        </w:rPr>
        <w:t>projektowej – bezzwłocznie w odniesieniu do czasu pozyskania wspomnianej informacji.</w:t>
      </w:r>
    </w:p>
    <w:p w14:paraId="4019A747" w14:textId="4A07603D"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Przyjmowanie wspólnych ustaleń szczegółowych rozwiązań projektowych, konsultacja, zajęcie stanowiska lub uzgadnianie przekazanych przez Wykonawcę koncepcji związanych z zakresem przedmiotu </w:t>
      </w:r>
      <w:r w:rsidR="00B545CB">
        <w:rPr>
          <w:szCs w:val="18"/>
        </w:rPr>
        <w:t>U</w:t>
      </w:r>
      <w:r w:rsidR="00B545CB" w:rsidRPr="00403F64">
        <w:rPr>
          <w:szCs w:val="18"/>
        </w:rPr>
        <w:t xml:space="preserve">mowy </w:t>
      </w:r>
      <w:r w:rsidRPr="00403F64">
        <w:rPr>
          <w:szCs w:val="18"/>
        </w:rPr>
        <w:t>oraz innych ustaleń istotnych dla prowadzenia prac projektowych.</w:t>
      </w:r>
    </w:p>
    <w:p w14:paraId="3333288F" w14:textId="7DBDD17C"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Udzielanie upoważnień/pełnomocnictw dla Wykonawcy do występowania w imieniu Zamawiającego do organów administracji państwowej i samorządowej, osób fizycznych i prawnych w sprawach związanych z realizacją przedmiotu </w:t>
      </w:r>
      <w:r w:rsidR="00B545CB">
        <w:rPr>
          <w:szCs w:val="18"/>
        </w:rPr>
        <w:t>U</w:t>
      </w:r>
      <w:r w:rsidR="00B545CB" w:rsidRPr="00403F64">
        <w:rPr>
          <w:szCs w:val="18"/>
        </w:rPr>
        <w:t>mowy</w:t>
      </w:r>
      <w:r w:rsidRPr="00403F64">
        <w:rPr>
          <w:szCs w:val="18"/>
        </w:rPr>
        <w:t>.</w:t>
      </w:r>
    </w:p>
    <w:p w14:paraId="4CA7C0A7" w14:textId="480873E5" w:rsidR="008D6CA5" w:rsidRPr="00403F64" w:rsidRDefault="008D6CA5" w:rsidP="003E2EC1">
      <w:pPr>
        <w:pStyle w:val="Styl2"/>
        <w:widowControl/>
        <w:spacing w:after="0" w:line="240" w:lineRule="auto"/>
        <w:ind w:left="284" w:hanging="284"/>
        <w:contextualSpacing w:val="0"/>
        <w:rPr>
          <w:szCs w:val="18"/>
        </w:rPr>
      </w:pPr>
      <w:r w:rsidRPr="00403F64">
        <w:rPr>
          <w:szCs w:val="18"/>
        </w:rPr>
        <w:t>Podjęcie</w:t>
      </w:r>
      <w:r w:rsidR="00321896">
        <w:rPr>
          <w:szCs w:val="18"/>
        </w:rPr>
        <w:t>,</w:t>
      </w:r>
      <w:r w:rsidRPr="00403F64">
        <w:rPr>
          <w:szCs w:val="18"/>
        </w:rPr>
        <w:t xml:space="preserve"> przy współdziałaniu z Wykonawcą, w przypadkach określonych w OPZ</w:t>
      </w:r>
      <w:r w:rsidR="00321896">
        <w:rPr>
          <w:szCs w:val="18"/>
        </w:rPr>
        <w:t>,</w:t>
      </w:r>
      <w:r w:rsidRPr="00403F64">
        <w:rPr>
          <w:szCs w:val="18"/>
        </w:rPr>
        <w:t xml:space="preserve"> na swój koszt, czynności związanych z wykupem uprzednio uzgodnionych pomiędzy Stronami </w:t>
      </w:r>
      <w:r w:rsidR="00321896">
        <w:rPr>
          <w:szCs w:val="18"/>
        </w:rPr>
        <w:t>U</w:t>
      </w:r>
      <w:r w:rsidR="00321896" w:rsidRPr="00403F64">
        <w:rPr>
          <w:szCs w:val="18"/>
        </w:rPr>
        <w:t xml:space="preserve">mowy </w:t>
      </w:r>
      <w:r w:rsidRPr="00403F64">
        <w:rPr>
          <w:szCs w:val="18"/>
        </w:rPr>
        <w:t xml:space="preserve">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w:t>
      </w:r>
      <w:r w:rsidR="00321896">
        <w:rPr>
          <w:szCs w:val="18"/>
        </w:rPr>
        <w:t>U</w:t>
      </w:r>
      <w:r w:rsidR="00321896" w:rsidRPr="00403F64">
        <w:rPr>
          <w:szCs w:val="18"/>
        </w:rPr>
        <w:t xml:space="preserve">mowy </w:t>
      </w:r>
      <w:r w:rsidRPr="00403F64">
        <w:rPr>
          <w:szCs w:val="18"/>
        </w:rPr>
        <w:t>tytułów do nieruchomości, uprawniających do dysponowania nimi na cele budowlane.</w:t>
      </w:r>
    </w:p>
    <w:p w14:paraId="5A96A42D" w14:textId="404DFABF" w:rsidR="008D6CA5" w:rsidRPr="00403F64" w:rsidRDefault="008D6CA5" w:rsidP="003E2EC1">
      <w:pPr>
        <w:pStyle w:val="Styl2"/>
        <w:widowControl/>
        <w:spacing w:after="0" w:line="240" w:lineRule="auto"/>
        <w:ind w:left="284" w:hanging="284"/>
        <w:contextualSpacing w:val="0"/>
        <w:rPr>
          <w:szCs w:val="18"/>
        </w:rPr>
      </w:pPr>
      <w:r w:rsidRPr="00403F64">
        <w:rPr>
          <w:szCs w:val="18"/>
        </w:rPr>
        <w:t>Zajęcie stanowiska wobec przedstawionych przez Wykonawcę do uzgodnienia lub odbioru części skład</w:t>
      </w:r>
      <w:r w:rsidR="00E575F4">
        <w:rPr>
          <w:szCs w:val="18"/>
        </w:rPr>
        <w:t xml:space="preserve">owych przedmiotu Umowy, w tym </w:t>
      </w:r>
      <w:r w:rsidRPr="00403F64">
        <w:rPr>
          <w:szCs w:val="18"/>
        </w:rPr>
        <w:t xml:space="preserve">dokumentacji projektowej, uzgodnienie jej w przypadku stwierdzenia </w:t>
      </w:r>
      <w:r w:rsidR="00E575F4">
        <w:rPr>
          <w:szCs w:val="18"/>
        </w:rPr>
        <w:t>nie</w:t>
      </w:r>
      <w:r w:rsidRPr="00403F64">
        <w:rPr>
          <w:szCs w:val="18"/>
        </w:rPr>
        <w:t>zgodności z wymaganiami Umowy, a w szczególności Projektu Wykonawczego lub zgłoszenie uwag do przedłożonych opracowań.</w:t>
      </w:r>
    </w:p>
    <w:p w14:paraId="6025468F" w14:textId="3305F679" w:rsidR="008D6CA5" w:rsidRPr="00403F64" w:rsidRDefault="008D6CA5" w:rsidP="003E2EC1">
      <w:pPr>
        <w:pStyle w:val="Styl2"/>
        <w:widowControl/>
        <w:spacing w:after="0" w:line="240" w:lineRule="auto"/>
        <w:ind w:left="284" w:hanging="284"/>
        <w:contextualSpacing w:val="0"/>
        <w:rPr>
          <w:szCs w:val="18"/>
        </w:rPr>
      </w:pPr>
      <w:r w:rsidRPr="00403F64">
        <w:rPr>
          <w:szCs w:val="18"/>
        </w:rPr>
        <w:t>W przypadkach uzasadnionych specyfiką przedmiotu Umowy</w:t>
      </w:r>
      <w:r w:rsidR="00321896">
        <w:rPr>
          <w:szCs w:val="18"/>
        </w:rPr>
        <w:t>,</w:t>
      </w:r>
      <w:r w:rsidRPr="00403F64">
        <w:rPr>
          <w:szCs w:val="18"/>
        </w:rPr>
        <w:t xml:space="preserve"> dokonanie konsultacji przedłożonych przez Wykonawcę Raportów oddziaływania na środowisko oraz przyjętych rozwiązań, przed przekazaniem właściwym organom, udział</w:t>
      </w:r>
      <w:r w:rsidR="00E575F4">
        <w:rPr>
          <w:szCs w:val="18"/>
        </w:rPr>
        <w:t>,</w:t>
      </w:r>
      <w:r w:rsidRPr="00403F64">
        <w:rPr>
          <w:szCs w:val="18"/>
        </w:rPr>
        <w:t xml:space="preserve"> według własnego uznania</w:t>
      </w:r>
      <w:r w:rsidR="00E575F4">
        <w:rPr>
          <w:szCs w:val="18"/>
        </w:rPr>
        <w:t>,</w:t>
      </w:r>
      <w:r w:rsidRPr="00403F64">
        <w:rPr>
          <w:szCs w:val="18"/>
        </w:rPr>
        <w:t xml:space="preserve"> w przebiegu uzgodnień i ewentualnych konsultacji z upoważnionymi organami lub instytucjami w sprawach i uzgodnieniach dotyczących przedmiotu </w:t>
      </w:r>
      <w:r w:rsidR="00321896">
        <w:rPr>
          <w:szCs w:val="18"/>
        </w:rPr>
        <w:t>U</w:t>
      </w:r>
      <w:r w:rsidR="00321896" w:rsidRPr="00403F64">
        <w:rPr>
          <w:szCs w:val="18"/>
        </w:rPr>
        <w:t>mowy</w:t>
      </w:r>
      <w:r w:rsidR="00321896">
        <w:rPr>
          <w:szCs w:val="18"/>
        </w:rPr>
        <w:t>,</w:t>
      </w:r>
      <w:r w:rsidR="00321896" w:rsidRPr="00403F64">
        <w:rPr>
          <w:szCs w:val="18"/>
        </w:rPr>
        <w:t xml:space="preserve"> </w:t>
      </w:r>
      <w:r w:rsidRPr="00403F64">
        <w:rPr>
          <w:szCs w:val="18"/>
        </w:rPr>
        <w:t>i ewentualnych przyszłych zobowiązań w trakcie realizacji robót budowlanych.</w:t>
      </w:r>
    </w:p>
    <w:p w14:paraId="3E865391" w14:textId="518DF0BE" w:rsidR="006B5835" w:rsidRDefault="008D6CA5" w:rsidP="00427883">
      <w:pPr>
        <w:pStyle w:val="Styl2"/>
        <w:widowControl/>
        <w:spacing w:after="0" w:line="240" w:lineRule="auto"/>
        <w:ind w:left="284" w:hanging="284"/>
        <w:contextualSpacing w:val="0"/>
        <w:rPr>
          <w:szCs w:val="18"/>
        </w:rPr>
      </w:pPr>
      <w:r w:rsidRPr="006B5835">
        <w:rPr>
          <w:szCs w:val="18"/>
        </w:rPr>
        <w:t>Przystą</w:t>
      </w:r>
      <w:r w:rsidR="0032776D">
        <w:rPr>
          <w:szCs w:val="18"/>
        </w:rPr>
        <w:t>pienie</w:t>
      </w:r>
      <w:r w:rsidRPr="006B5835">
        <w:rPr>
          <w:szCs w:val="18"/>
        </w:rPr>
        <w:t xml:space="preserve"> do odbioru przedmiotu </w:t>
      </w:r>
      <w:r w:rsidR="004A1088" w:rsidRPr="006B5835">
        <w:rPr>
          <w:szCs w:val="18"/>
        </w:rPr>
        <w:t>U</w:t>
      </w:r>
      <w:r w:rsidRPr="006B5835">
        <w:rPr>
          <w:szCs w:val="18"/>
        </w:rPr>
        <w:t>mowy na zasadach określonych w §</w:t>
      </w:r>
      <w:r w:rsidR="004A1088" w:rsidRPr="006B5835">
        <w:rPr>
          <w:szCs w:val="18"/>
        </w:rPr>
        <w:t xml:space="preserve"> </w:t>
      </w:r>
      <w:r w:rsidRPr="006B5835">
        <w:rPr>
          <w:szCs w:val="18"/>
        </w:rPr>
        <w:t>5 OWU.</w:t>
      </w:r>
    </w:p>
    <w:p w14:paraId="62061894" w14:textId="3C55209B" w:rsidR="006B5835" w:rsidRPr="006B5835" w:rsidRDefault="0032776D" w:rsidP="006B5835">
      <w:pPr>
        <w:pStyle w:val="Styl2"/>
        <w:widowControl/>
        <w:spacing w:after="0" w:line="240" w:lineRule="auto"/>
        <w:ind w:left="284" w:hanging="284"/>
        <w:contextualSpacing w:val="0"/>
        <w:rPr>
          <w:szCs w:val="18"/>
        </w:rPr>
      </w:pPr>
      <w:r>
        <w:rPr>
          <w:szCs w:val="18"/>
        </w:rPr>
        <w:t>Zapłata</w:t>
      </w:r>
      <w:r w:rsidR="006B5835" w:rsidRPr="006B5835">
        <w:rPr>
          <w:szCs w:val="18"/>
        </w:rPr>
        <w:t xml:space="preserve"> wynagrodzenia należnego Wykonawcy w przypadku wykonania przedmiotu Umowy zgodnie z Umową i zasadami wiedzy technicznej oraz braku istotnych wad przedmiotu Umowy – na zasadach określonych w Umowie.</w:t>
      </w:r>
    </w:p>
    <w:p w14:paraId="75EADFE9" w14:textId="07B51DBA" w:rsidR="008D6CA5" w:rsidRPr="006B5835" w:rsidRDefault="0032776D" w:rsidP="00427883">
      <w:pPr>
        <w:pStyle w:val="Styl2"/>
        <w:widowControl/>
        <w:spacing w:after="0" w:line="240" w:lineRule="auto"/>
        <w:ind w:left="284" w:hanging="284"/>
        <w:contextualSpacing w:val="0"/>
        <w:rPr>
          <w:szCs w:val="18"/>
        </w:rPr>
      </w:pPr>
      <w:r>
        <w:rPr>
          <w:szCs w:val="18"/>
        </w:rPr>
        <w:t>Informowanie</w:t>
      </w:r>
      <w:r w:rsidR="008D6CA5" w:rsidRPr="006B5835">
        <w:rPr>
          <w:szCs w:val="18"/>
        </w:rPr>
        <w:t xml:space="preserve"> Wykonawcy o wadach przedmiotu </w:t>
      </w:r>
      <w:r w:rsidR="00321896" w:rsidRPr="006B5835">
        <w:rPr>
          <w:szCs w:val="18"/>
        </w:rPr>
        <w:t>Umowy</w:t>
      </w:r>
      <w:r w:rsidR="008D6CA5" w:rsidRPr="006B5835">
        <w:rPr>
          <w:szCs w:val="18"/>
        </w:rPr>
        <w:t>, w tym na warunkach i w terminie określonych w Umowie.</w:t>
      </w:r>
    </w:p>
    <w:p w14:paraId="7343F979" w14:textId="46794917" w:rsidR="008D6CA5" w:rsidRPr="00403F64" w:rsidRDefault="008D6CA5" w:rsidP="0080720D">
      <w:pPr>
        <w:pStyle w:val="Styl3"/>
        <w:widowControl/>
        <w:spacing w:before="240" w:after="120"/>
        <w:jc w:val="center"/>
        <w:rPr>
          <w:rFonts w:cs="Arial"/>
          <w:sz w:val="18"/>
          <w:szCs w:val="18"/>
        </w:rPr>
      </w:pPr>
    </w:p>
    <w:p w14:paraId="6382E683" w14:textId="1085EE2E" w:rsidR="008D6CA5" w:rsidRPr="00403F64" w:rsidRDefault="008D6CA5" w:rsidP="002221B4">
      <w:pPr>
        <w:pStyle w:val="IIIXPodtytu"/>
        <w:numPr>
          <w:ilvl w:val="0"/>
          <w:numId w:val="44"/>
        </w:numPr>
        <w:spacing w:before="120" w:after="120" w:line="240" w:lineRule="exact"/>
        <w:rPr>
          <w:rFonts w:cs="Arial"/>
          <w:sz w:val="18"/>
          <w:szCs w:val="18"/>
        </w:rPr>
      </w:pPr>
      <w:r w:rsidRPr="00403F64">
        <w:rPr>
          <w:rFonts w:cs="Arial"/>
          <w:sz w:val="18"/>
          <w:szCs w:val="18"/>
        </w:rPr>
        <w:t>Obowiązki Zamawiającego dla eta</w:t>
      </w:r>
      <w:r w:rsidR="004A1088">
        <w:rPr>
          <w:rFonts w:cs="Arial"/>
          <w:sz w:val="18"/>
          <w:szCs w:val="18"/>
        </w:rPr>
        <w:t>pu realizacji robót budowlanych:</w:t>
      </w:r>
    </w:p>
    <w:p w14:paraId="368EF44D" w14:textId="3F0D60D5"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ustanowienia kierownika budowy</w:t>
      </w:r>
      <w:r w:rsidR="00A92DA6" w:rsidRPr="00403F64">
        <w:rPr>
          <w:szCs w:val="18"/>
        </w:rPr>
        <w:t xml:space="preserve"> lub </w:t>
      </w:r>
      <w:r w:rsidRPr="00403F64">
        <w:rPr>
          <w:szCs w:val="18"/>
        </w:rPr>
        <w:t>dodatkowo kierownika</w:t>
      </w:r>
      <w:r w:rsidR="00A92DA6" w:rsidRPr="00403F64">
        <w:rPr>
          <w:szCs w:val="18"/>
        </w:rPr>
        <w:t xml:space="preserve"> lub </w:t>
      </w:r>
      <w:r w:rsidRPr="00403F64">
        <w:rPr>
          <w:szCs w:val="18"/>
        </w:rPr>
        <w:t>kierowników robót we właściwym organie nadzoru budowlanego</w:t>
      </w:r>
      <w:r w:rsidR="00A92DA6" w:rsidRPr="00403F64">
        <w:rPr>
          <w:szCs w:val="18"/>
        </w:rPr>
        <w:t xml:space="preserve"> na </w:t>
      </w:r>
      <w:r w:rsidR="004A1088">
        <w:rPr>
          <w:szCs w:val="18"/>
        </w:rPr>
        <w:t>podstawie odpowiednich</w:t>
      </w:r>
      <w:r w:rsidRPr="00403F64">
        <w:rPr>
          <w:szCs w:val="18"/>
        </w:rPr>
        <w:t xml:space="preserve"> oświadczeń przekazanych przez Wykonawcę.</w:t>
      </w:r>
    </w:p>
    <w:p w14:paraId="253EF468" w14:textId="6F3D7750" w:rsidR="00676538" w:rsidRPr="00403F64" w:rsidRDefault="00692E29" w:rsidP="0080720D">
      <w:pPr>
        <w:pStyle w:val="Styl2"/>
        <w:widowControl/>
        <w:numPr>
          <w:ilvl w:val="0"/>
          <w:numId w:val="0"/>
        </w:numPr>
        <w:spacing w:after="0" w:line="240" w:lineRule="auto"/>
        <w:ind w:left="284" w:hanging="410"/>
        <w:contextualSpacing w:val="0"/>
        <w:rPr>
          <w:szCs w:val="18"/>
        </w:rPr>
      </w:pPr>
      <w:r w:rsidRPr="00403F64">
        <w:rPr>
          <w:szCs w:val="18"/>
        </w:rPr>
        <w:t>1</w:t>
      </w:r>
      <w:r w:rsidR="00A41407">
        <w:rPr>
          <w:szCs w:val="18"/>
        </w:rPr>
        <w:t>2</w:t>
      </w:r>
      <w:r w:rsidR="00676538" w:rsidRPr="00403F64">
        <w:rPr>
          <w:szCs w:val="18"/>
        </w:rPr>
        <w:t>a</w:t>
      </w:r>
      <w:r w:rsidR="00A44FE5" w:rsidRPr="00403F64">
        <w:rPr>
          <w:szCs w:val="18"/>
        </w:rPr>
        <w:t>.</w:t>
      </w:r>
      <w:r w:rsidR="00676538" w:rsidRPr="00403F64">
        <w:rPr>
          <w:szCs w:val="18"/>
        </w:rPr>
        <w:t xml:space="preserve"> Zgłoszenie właściwym organom nadzoru budowlanego zamiaru rozpoczęcia robót</w:t>
      </w:r>
      <w:r w:rsidR="00EE0B4E" w:rsidRPr="00403F64">
        <w:rPr>
          <w:szCs w:val="18"/>
        </w:rPr>
        <w:t>,</w:t>
      </w:r>
      <w:r w:rsidR="00A92DA6" w:rsidRPr="00403F64">
        <w:rPr>
          <w:szCs w:val="18"/>
        </w:rPr>
        <w:t xml:space="preserve"> w </w:t>
      </w:r>
      <w:r w:rsidR="00676538" w:rsidRPr="00403F64">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403F64">
        <w:rPr>
          <w:szCs w:val="18"/>
        </w:rPr>
        <w:t xml:space="preserve"> w </w:t>
      </w:r>
      <w:r w:rsidR="00676538" w:rsidRPr="00403F64">
        <w:rPr>
          <w:szCs w:val="18"/>
        </w:rPr>
        <w:t xml:space="preserve">ramach realizacji </w:t>
      </w:r>
      <w:r w:rsidR="00F11CB3" w:rsidRPr="00403F64">
        <w:rPr>
          <w:szCs w:val="18"/>
        </w:rPr>
        <w:t>przedmiotu Umow</w:t>
      </w:r>
      <w:r w:rsidR="00676538" w:rsidRPr="00403F64">
        <w:rPr>
          <w:szCs w:val="18"/>
        </w:rPr>
        <w:t>y.</w:t>
      </w:r>
    </w:p>
    <w:p w14:paraId="70091D81" w14:textId="4FF0D64E" w:rsidR="00676538" w:rsidRPr="00403F64" w:rsidRDefault="00676538" w:rsidP="003E2EC1">
      <w:pPr>
        <w:pStyle w:val="Styl2"/>
        <w:widowControl/>
        <w:spacing w:after="0" w:line="240" w:lineRule="auto"/>
        <w:ind w:left="284" w:hanging="284"/>
        <w:contextualSpacing w:val="0"/>
        <w:rPr>
          <w:szCs w:val="18"/>
        </w:rPr>
      </w:pPr>
      <w:r w:rsidRPr="00403F64">
        <w:rPr>
          <w:szCs w:val="18"/>
        </w:rPr>
        <w:t>Przekazanie placu budowy</w:t>
      </w:r>
      <w:r w:rsidR="00A92DA6" w:rsidRPr="00403F64">
        <w:rPr>
          <w:szCs w:val="18"/>
        </w:rPr>
        <w:t xml:space="preserve"> i </w:t>
      </w:r>
      <w:r w:rsidRPr="00403F64">
        <w:rPr>
          <w:szCs w:val="18"/>
        </w:rPr>
        <w:t>dziennika budowy (jeżeli jest wymagany)</w:t>
      </w:r>
      <w:r w:rsidR="00A92DA6" w:rsidRPr="00403F64">
        <w:rPr>
          <w:szCs w:val="18"/>
        </w:rPr>
        <w:t xml:space="preserve"> </w:t>
      </w:r>
      <w:r w:rsidR="00A92DA6" w:rsidRPr="00721525">
        <w:rPr>
          <w:szCs w:val="18"/>
        </w:rPr>
        <w:t>w </w:t>
      </w:r>
      <w:r w:rsidRPr="00721525">
        <w:rPr>
          <w:szCs w:val="18"/>
        </w:rPr>
        <w:t>terminie określonym</w:t>
      </w:r>
      <w:r w:rsidR="00A92DA6" w:rsidRPr="00721525">
        <w:rPr>
          <w:szCs w:val="18"/>
        </w:rPr>
        <w:t xml:space="preserve"> w </w:t>
      </w:r>
      <w:r w:rsidRPr="00721525">
        <w:rPr>
          <w:szCs w:val="18"/>
        </w:rPr>
        <w:t>§</w:t>
      </w:r>
      <w:r w:rsidR="004A1088">
        <w:rPr>
          <w:szCs w:val="18"/>
        </w:rPr>
        <w:t xml:space="preserve"> </w:t>
      </w:r>
      <w:r w:rsidRPr="00721525">
        <w:rPr>
          <w:szCs w:val="18"/>
        </w:rPr>
        <w:t xml:space="preserve">2 ust. </w:t>
      </w:r>
      <w:r w:rsidR="00A44FE5" w:rsidRPr="00721525">
        <w:rPr>
          <w:szCs w:val="18"/>
        </w:rPr>
        <w:t>1</w:t>
      </w:r>
      <w:r w:rsidRPr="00721525">
        <w:rPr>
          <w:szCs w:val="18"/>
        </w:rPr>
        <w:t xml:space="preserve"> pkt </w:t>
      </w:r>
      <w:r w:rsidR="00721525" w:rsidRPr="00721525">
        <w:rPr>
          <w:szCs w:val="18"/>
        </w:rPr>
        <w:t>3</w:t>
      </w:r>
      <w:r w:rsidRPr="00721525">
        <w:rPr>
          <w:szCs w:val="18"/>
        </w:rPr>
        <w:t>)</w:t>
      </w:r>
      <w:r w:rsidR="00A44FE5" w:rsidRPr="00721525">
        <w:rPr>
          <w:szCs w:val="18"/>
        </w:rPr>
        <w:t xml:space="preserve"> OWU</w:t>
      </w:r>
      <w:r w:rsidR="00EE0B4E" w:rsidRPr="00721525">
        <w:rPr>
          <w:szCs w:val="18"/>
        </w:rPr>
        <w:t>,</w:t>
      </w:r>
      <w:r w:rsidR="00A92DA6" w:rsidRPr="00721525">
        <w:rPr>
          <w:szCs w:val="18"/>
        </w:rPr>
        <w:t xml:space="preserve"> pod </w:t>
      </w:r>
      <w:r w:rsidRPr="00721525">
        <w:rPr>
          <w:szCs w:val="18"/>
        </w:rPr>
        <w:t>warunkiem odpowiednio wcześniejszego dostarczenia przez Wykonawcę</w:t>
      </w:r>
      <w:r w:rsidRPr="00403F64">
        <w:rPr>
          <w:szCs w:val="18"/>
        </w:rPr>
        <w:t xml:space="preserve"> oświadczenia </w:t>
      </w:r>
      <w:r w:rsidR="00E575F4">
        <w:rPr>
          <w:szCs w:val="18"/>
        </w:rPr>
        <w:t>k</w:t>
      </w:r>
      <w:r w:rsidRPr="00403F64">
        <w:rPr>
          <w:szCs w:val="18"/>
        </w:rPr>
        <w:t>ierownika budowy</w:t>
      </w:r>
      <w:r w:rsidR="00A92DA6" w:rsidRPr="00403F64">
        <w:rPr>
          <w:szCs w:val="18"/>
        </w:rPr>
        <w:t xml:space="preserve"> o </w:t>
      </w:r>
      <w:r w:rsidRPr="00403F64">
        <w:rPr>
          <w:szCs w:val="18"/>
        </w:rPr>
        <w:t>objęciu obowiązków</w:t>
      </w:r>
      <w:r w:rsidR="00A92DA6" w:rsidRPr="00403F64">
        <w:rPr>
          <w:szCs w:val="18"/>
        </w:rPr>
        <w:t xml:space="preserve"> z </w:t>
      </w:r>
      <w:r w:rsidRPr="00403F64">
        <w:rPr>
          <w:szCs w:val="18"/>
        </w:rPr>
        <w:t>wymaganymi zaświadczeniami.</w:t>
      </w:r>
    </w:p>
    <w:p w14:paraId="28BDBE4C" w14:textId="78D39CD4" w:rsidR="00676538" w:rsidRPr="00403F64" w:rsidRDefault="00676538" w:rsidP="003E2EC1">
      <w:pPr>
        <w:pStyle w:val="Styl2"/>
        <w:widowControl/>
        <w:spacing w:after="0" w:line="240" w:lineRule="auto"/>
        <w:ind w:left="284" w:hanging="284"/>
        <w:contextualSpacing w:val="0"/>
        <w:rPr>
          <w:szCs w:val="18"/>
        </w:rPr>
      </w:pPr>
      <w:r w:rsidRPr="00403F64">
        <w:rPr>
          <w:szCs w:val="18"/>
        </w:rPr>
        <w:t>Udostępnienie</w:t>
      </w:r>
      <w:r w:rsidR="00A92DA6" w:rsidRPr="00403F64">
        <w:rPr>
          <w:szCs w:val="18"/>
        </w:rPr>
        <w:t xml:space="preserve"> w </w:t>
      </w:r>
      <w:r w:rsidRPr="00403F64">
        <w:rPr>
          <w:szCs w:val="18"/>
        </w:rPr>
        <w:t>uzgodnionych terminach materiałów wskazanych</w:t>
      </w:r>
      <w:r w:rsidR="00A92DA6" w:rsidRPr="00403F64">
        <w:rPr>
          <w:szCs w:val="18"/>
        </w:rPr>
        <w:t xml:space="preserve"> w </w:t>
      </w:r>
      <w:r w:rsidRPr="00403F64">
        <w:rPr>
          <w:szCs w:val="18"/>
        </w:rPr>
        <w:t>OPZ jako dostawa inwestorska oraz przyjęcie</w:t>
      </w:r>
      <w:r w:rsidR="00A92DA6" w:rsidRPr="00403F64">
        <w:rPr>
          <w:szCs w:val="18"/>
        </w:rPr>
        <w:t xml:space="preserve"> i </w:t>
      </w:r>
      <w:r w:rsidRPr="00403F64">
        <w:rPr>
          <w:szCs w:val="18"/>
        </w:rPr>
        <w:t>rozliczenie określonych materiałów</w:t>
      </w:r>
      <w:r w:rsidR="00A92DA6" w:rsidRPr="00403F64">
        <w:rPr>
          <w:szCs w:val="18"/>
        </w:rPr>
        <w:t xml:space="preserve"> z </w:t>
      </w:r>
      <w:r w:rsidRPr="00403F64">
        <w:rPr>
          <w:szCs w:val="18"/>
        </w:rPr>
        <w:t>demontażu.</w:t>
      </w:r>
    </w:p>
    <w:p w14:paraId="123A3AC3" w14:textId="3A0F010A" w:rsidR="00676538" w:rsidRPr="00403F64" w:rsidRDefault="00676538" w:rsidP="003E2EC1">
      <w:pPr>
        <w:pStyle w:val="Styl2"/>
        <w:widowControl/>
        <w:spacing w:after="0" w:line="240" w:lineRule="auto"/>
        <w:ind w:left="284" w:hanging="284"/>
        <w:contextualSpacing w:val="0"/>
        <w:rPr>
          <w:szCs w:val="18"/>
        </w:rPr>
      </w:pPr>
      <w:r w:rsidRPr="00403F64">
        <w:rPr>
          <w:szCs w:val="18"/>
        </w:rPr>
        <w:t>Zapewnienie bieżącego nadzoru inwestorskiego.</w:t>
      </w:r>
    </w:p>
    <w:p w14:paraId="5EECF373" w14:textId="73ADEB9D" w:rsidR="00676538" w:rsidRPr="00403F64" w:rsidRDefault="00676538" w:rsidP="003E2EC1">
      <w:pPr>
        <w:pStyle w:val="Styl2"/>
        <w:widowControl/>
        <w:spacing w:after="0" w:line="240" w:lineRule="auto"/>
        <w:ind w:left="284" w:hanging="284"/>
        <w:contextualSpacing w:val="0"/>
        <w:rPr>
          <w:szCs w:val="18"/>
        </w:rPr>
      </w:pPr>
      <w:r w:rsidRPr="00403F64">
        <w:rPr>
          <w:szCs w:val="18"/>
        </w:rPr>
        <w:t>Zapłata</w:t>
      </w:r>
      <w:r w:rsidR="00A92DA6" w:rsidRPr="00403F64">
        <w:rPr>
          <w:szCs w:val="18"/>
        </w:rPr>
        <w:t xml:space="preserve"> za </w:t>
      </w:r>
      <w:r w:rsidRPr="00403F64">
        <w:rPr>
          <w:szCs w:val="18"/>
        </w:rPr>
        <w:t>umieszczenie urządzeń</w:t>
      </w:r>
      <w:r w:rsidR="00A92DA6" w:rsidRPr="00403F64">
        <w:rPr>
          <w:szCs w:val="18"/>
        </w:rPr>
        <w:t xml:space="preserve"> w </w:t>
      </w:r>
      <w:r w:rsidRPr="00403F64">
        <w:rPr>
          <w:szCs w:val="18"/>
        </w:rPr>
        <w:t>pasach drogowych, terenach kolejowych, zamkniętych, gminnych</w:t>
      </w:r>
      <w:r w:rsidR="008A2807" w:rsidRPr="00403F64">
        <w:rPr>
          <w:szCs w:val="18"/>
        </w:rPr>
        <w:t>,</w:t>
      </w:r>
      <w:r w:rsidR="004C3440">
        <w:rPr>
          <w:szCs w:val="18"/>
        </w:rPr>
        <w:t xml:space="preserve"> jeżeli takie</w:t>
      </w:r>
      <w:r w:rsidRPr="00403F64">
        <w:rPr>
          <w:szCs w:val="18"/>
        </w:rPr>
        <w:t xml:space="preserve"> obowiązki wynikają</w:t>
      </w:r>
      <w:r w:rsidR="00A92DA6" w:rsidRPr="00403F64">
        <w:rPr>
          <w:szCs w:val="18"/>
        </w:rPr>
        <w:t xml:space="preserve"> z </w:t>
      </w:r>
      <w:r w:rsidRPr="00403F64">
        <w:rPr>
          <w:szCs w:val="18"/>
        </w:rPr>
        <w:t>OPZ.</w:t>
      </w:r>
    </w:p>
    <w:p w14:paraId="43446DDA" w14:textId="5B82E123"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odbiorów wykonanych prac</w:t>
      </w:r>
      <w:r w:rsidR="00A92DA6" w:rsidRPr="00403F64">
        <w:rPr>
          <w:szCs w:val="18"/>
        </w:rPr>
        <w:t xml:space="preserve"> na </w:t>
      </w:r>
      <w:r w:rsidRPr="00403F64">
        <w:rPr>
          <w:szCs w:val="18"/>
        </w:rPr>
        <w:t>zasadach określonych</w:t>
      </w:r>
      <w:r w:rsidR="00A92DA6" w:rsidRPr="00403F64">
        <w:rPr>
          <w:szCs w:val="18"/>
        </w:rPr>
        <w:t xml:space="preserve"> w </w:t>
      </w:r>
      <w:r w:rsidR="002D0732" w:rsidRPr="00403F64">
        <w:rPr>
          <w:szCs w:val="18"/>
        </w:rPr>
        <w:t>§</w:t>
      </w:r>
      <w:r w:rsidR="004C3440">
        <w:rPr>
          <w:szCs w:val="18"/>
        </w:rPr>
        <w:t xml:space="preserve"> </w:t>
      </w:r>
      <w:r w:rsidRPr="00403F64">
        <w:rPr>
          <w:szCs w:val="18"/>
        </w:rPr>
        <w:t xml:space="preserve">5 </w:t>
      </w:r>
      <w:r w:rsidR="00602C19" w:rsidRPr="00403F64">
        <w:rPr>
          <w:szCs w:val="18"/>
        </w:rPr>
        <w:t>OWU</w:t>
      </w:r>
      <w:r w:rsidRPr="00403F64">
        <w:rPr>
          <w:szCs w:val="18"/>
        </w:rPr>
        <w:t>.</w:t>
      </w:r>
    </w:p>
    <w:p w14:paraId="33370D54" w14:textId="32B19723" w:rsidR="00676538" w:rsidRPr="00403F64" w:rsidRDefault="00676538" w:rsidP="003E2EC1">
      <w:pPr>
        <w:pStyle w:val="Styl2"/>
        <w:widowControl/>
        <w:spacing w:after="0" w:line="240" w:lineRule="auto"/>
        <w:ind w:left="284" w:hanging="284"/>
        <w:contextualSpacing w:val="0"/>
        <w:rPr>
          <w:szCs w:val="18"/>
        </w:rPr>
      </w:pPr>
      <w:r w:rsidRPr="00403F64">
        <w:rPr>
          <w:szCs w:val="18"/>
        </w:rPr>
        <w:t xml:space="preserve">Sprawdzanie jakości wykonywanych </w:t>
      </w:r>
      <w:r w:rsidR="004C3440">
        <w:rPr>
          <w:szCs w:val="18"/>
        </w:rPr>
        <w:t>prac</w:t>
      </w:r>
      <w:r w:rsidRPr="00403F64">
        <w:rPr>
          <w:szCs w:val="18"/>
        </w:rPr>
        <w:t>, potwierdzani</w:t>
      </w:r>
      <w:r w:rsidR="002D0732" w:rsidRPr="00403F64">
        <w:rPr>
          <w:szCs w:val="18"/>
        </w:rPr>
        <w:t>e</w:t>
      </w:r>
      <w:r w:rsidRPr="00403F64">
        <w:rPr>
          <w:szCs w:val="18"/>
        </w:rPr>
        <w:t xml:space="preserve"> faktycznie wykonanych prac, sprawdzenie usunięcia wad</w:t>
      </w:r>
      <w:r w:rsidR="00A92DA6" w:rsidRPr="00403F64">
        <w:rPr>
          <w:szCs w:val="18"/>
        </w:rPr>
        <w:t xml:space="preserve"> i </w:t>
      </w:r>
      <w:r w:rsidRPr="00403F64">
        <w:rPr>
          <w:szCs w:val="18"/>
        </w:rPr>
        <w:t>usterek,</w:t>
      </w:r>
      <w:r w:rsidR="00A92DA6" w:rsidRPr="00403F64">
        <w:rPr>
          <w:szCs w:val="18"/>
        </w:rPr>
        <w:t xml:space="preserve"> w </w:t>
      </w:r>
      <w:r w:rsidRPr="00403F64">
        <w:rPr>
          <w:szCs w:val="18"/>
        </w:rPr>
        <w:t>tym dokonywanie</w:t>
      </w:r>
      <w:r w:rsidR="00A92DA6" w:rsidRPr="00403F64">
        <w:rPr>
          <w:szCs w:val="18"/>
        </w:rPr>
        <w:t xml:space="preserve"> i </w:t>
      </w:r>
      <w:r w:rsidRPr="00403F64">
        <w:rPr>
          <w:szCs w:val="18"/>
        </w:rPr>
        <w:t>potwierdzanie odpowiadających wymienionym obowiązkom zapisów</w:t>
      </w:r>
      <w:r w:rsidR="00A92DA6" w:rsidRPr="00403F64">
        <w:rPr>
          <w:szCs w:val="18"/>
        </w:rPr>
        <w:t xml:space="preserve"> w </w:t>
      </w:r>
      <w:r w:rsidRPr="00403F64">
        <w:rPr>
          <w:szCs w:val="18"/>
        </w:rPr>
        <w:t>dzienniku budowy.</w:t>
      </w:r>
    </w:p>
    <w:p w14:paraId="62070DC7" w14:textId="0A6F5AC1"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odbioru</w:t>
      </w:r>
      <w:r w:rsidR="00A92DA6" w:rsidRPr="00403F64">
        <w:rPr>
          <w:szCs w:val="18"/>
        </w:rPr>
        <w:t xml:space="preserve"> i </w:t>
      </w:r>
      <w:r w:rsidRPr="00403F64">
        <w:rPr>
          <w:szCs w:val="18"/>
        </w:rPr>
        <w:t>płatności</w:t>
      </w:r>
      <w:r w:rsidR="00A92DA6" w:rsidRPr="00403F64">
        <w:rPr>
          <w:szCs w:val="18"/>
        </w:rPr>
        <w:t xml:space="preserve"> za </w:t>
      </w:r>
      <w:r w:rsidRPr="00403F64">
        <w:rPr>
          <w:szCs w:val="18"/>
        </w:rPr>
        <w:t xml:space="preserve">kompletne wykonanie </w:t>
      </w:r>
      <w:r w:rsidR="00F11CB3" w:rsidRPr="00403F64">
        <w:rPr>
          <w:szCs w:val="18"/>
        </w:rPr>
        <w:t>przedmiotu Umow</w:t>
      </w:r>
      <w:r w:rsidRPr="00403F64">
        <w:rPr>
          <w:szCs w:val="18"/>
        </w:rPr>
        <w:t>y</w:t>
      </w:r>
      <w:r w:rsidR="004C3440">
        <w:rPr>
          <w:szCs w:val="18"/>
        </w:rPr>
        <w:t>,</w:t>
      </w:r>
      <w:r w:rsidR="00A972CF" w:rsidRPr="00403F64">
        <w:rPr>
          <w:szCs w:val="18"/>
        </w:rPr>
        <w:t xml:space="preserve"> zgodnie z postanowieniami Umowy</w:t>
      </w:r>
      <w:r w:rsidR="00787C6F" w:rsidRPr="00403F64">
        <w:rPr>
          <w:szCs w:val="18"/>
        </w:rPr>
        <w:t xml:space="preserve"> </w:t>
      </w:r>
      <w:r w:rsidR="004C3440">
        <w:rPr>
          <w:szCs w:val="18"/>
        </w:rPr>
        <w:t>–</w:t>
      </w:r>
      <w:r w:rsidRPr="00403F64">
        <w:rPr>
          <w:szCs w:val="18"/>
        </w:rPr>
        <w:t xml:space="preserve"> a</w:t>
      </w:r>
      <w:r w:rsidR="00A92DA6" w:rsidRPr="00403F64">
        <w:rPr>
          <w:szCs w:val="18"/>
        </w:rPr>
        <w:t xml:space="preserve"> </w:t>
      </w:r>
      <w:r w:rsidR="00C518EC" w:rsidRPr="00403F64">
        <w:rPr>
          <w:szCs w:val="18"/>
        </w:rPr>
        <w:t xml:space="preserve">jeśli Umowa przewiduje płatności częściowe – także </w:t>
      </w:r>
      <w:r w:rsidRPr="00403F64">
        <w:rPr>
          <w:szCs w:val="18"/>
        </w:rPr>
        <w:t>dokonywanie płatności częściowych</w:t>
      </w:r>
      <w:r w:rsidR="00A92DA6" w:rsidRPr="00403F64">
        <w:rPr>
          <w:szCs w:val="18"/>
        </w:rPr>
        <w:t xml:space="preserve"> za </w:t>
      </w:r>
      <w:r w:rsidRPr="00403F64">
        <w:rPr>
          <w:szCs w:val="18"/>
        </w:rPr>
        <w:t>odebrane, określone</w:t>
      </w:r>
      <w:r w:rsidR="00A92DA6" w:rsidRPr="00403F64">
        <w:rPr>
          <w:szCs w:val="18"/>
        </w:rPr>
        <w:t xml:space="preserve"> w </w:t>
      </w:r>
      <w:r w:rsidR="002D0732" w:rsidRPr="00403F64">
        <w:rPr>
          <w:szCs w:val="18"/>
        </w:rPr>
        <w:t xml:space="preserve">Harmonogramie </w:t>
      </w:r>
      <w:r w:rsidRPr="00403F64">
        <w:rPr>
          <w:szCs w:val="18"/>
        </w:rPr>
        <w:t xml:space="preserve">rzeczowo-finansowym, wyodrębnione części </w:t>
      </w:r>
      <w:r w:rsidR="00F11CB3" w:rsidRPr="00403F64">
        <w:rPr>
          <w:szCs w:val="18"/>
        </w:rPr>
        <w:t>przedmiotu Umow</w:t>
      </w:r>
      <w:r w:rsidRPr="00403F64">
        <w:rPr>
          <w:szCs w:val="18"/>
        </w:rPr>
        <w:t>y</w:t>
      </w:r>
      <w:r w:rsidR="002D0732" w:rsidRPr="00403F64">
        <w:rPr>
          <w:szCs w:val="18"/>
        </w:rPr>
        <w:t>,</w:t>
      </w:r>
      <w:r w:rsidR="00A92DA6" w:rsidRPr="00403F64">
        <w:rPr>
          <w:szCs w:val="18"/>
        </w:rPr>
        <w:t xml:space="preserve"> z </w:t>
      </w:r>
      <w:r w:rsidRPr="00403F64">
        <w:rPr>
          <w:szCs w:val="18"/>
        </w:rPr>
        <w:t xml:space="preserve">zastrzeżeniem postanowień dotyczących </w:t>
      </w:r>
      <w:r w:rsidR="00E575F4">
        <w:rPr>
          <w:szCs w:val="18"/>
        </w:rPr>
        <w:t>p</w:t>
      </w:r>
      <w:r w:rsidRPr="00403F64">
        <w:rPr>
          <w:szCs w:val="18"/>
        </w:rPr>
        <w:t>odwykonawstwa zapisany</w:t>
      </w:r>
      <w:r w:rsidR="002D0732" w:rsidRPr="00403F64">
        <w:rPr>
          <w:szCs w:val="18"/>
        </w:rPr>
        <w:t>ch</w:t>
      </w:r>
      <w:r w:rsidR="00A92DA6" w:rsidRPr="00403F64">
        <w:rPr>
          <w:szCs w:val="18"/>
        </w:rPr>
        <w:t xml:space="preserve"> w </w:t>
      </w:r>
      <w:r w:rsidRPr="00403F64">
        <w:rPr>
          <w:szCs w:val="18"/>
        </w:rPr>
        <w:t>§</w:t>
      </w:r>
      <w:r w:rsidR="004C3440">
        <w:rPr>
          <w:szCs w:val="18"/>
        </w:rPr>
        <w:t xml:space="preserve"> </w:t>
      </w:r>
      <w:r w:rsidRPr="00403F64">
        <w:rPr>
          <w:szCs w:val="18"/>
        </w:rPr>
        <w:t xml:space="preserve">9 </w:t>
      </w:r>
      <w:r w:rsidR="00847A0B" w:rsidRPr="00403F64">
        <w:rPr>
          <w:szCs w:val="18"/>
        </w:rPr>
        <w:t>OWU.</w:t>
      </w:r>
    </w:p>
    <w:p w14:paraId="33A8FC8F" w14:textId="6DB168C5" w:rsidR="00676538" w:rsidRPr="00403F64" w:rsidRDefault="00676538" w:rsidP="0080720D">
      <w:pPr>
        <w:pStyle w:val="Styl3"/>
        <w:widowControl/>
        <w:spacing w:before="240" w:after="120"/>
        <w:jc w:val="center"/>
        <w:rPr>
          <w:rFonts w:cs="Arial"/>
          <w:sz w:val="18"/>
          <w:szCs w:val="18"/>
        </w:rPr>
      </w:pPr>
      <w:bookmarkStart w:id="17" w:name="_Ref333694775"/>
      <w:r w:rsidRPr="00403F64">
        <w:rPr>
          <w:rFonts w:cs="Arial"/>
          <w:sz w:val="18"/>
          <w:szCs w:val="18"/>
        </w:rPr>
        <w:t>§</w:t>
      </w:r>
      <w:r w:rsidR="00A34686">
        <w:rPr>
          <w:rFonts w:cs="Arial"/>
          <w:sz w:val="18"/>
          <w:szCs w:val="18"/>
        </w:rPr>
        <w:t xml:space="preserve"> </w:t>
      </w:r>
      <w:r w:rsidRPr="00403F64">
        <w:rPr>
          <w:rFonts w:cs="Arial"/>
          <w:sz w:val="18"/>
          <w:szCs w:val="18"/>
        </w:rPr>
        <w:t>9</w:t>
      </w:r>
      <w:r w:rsidR="00612931" w:rsidRPr="00403F64">
        <w:rPr>
          <w:rFonts w:cs="Arial"/>
          <w:sz w:val="18"/>
          <w:szCs w:val="18"/>
        </w:rPr>
        <w:t xml:space="preserve">. </w:t>
      </w:r>
      <w:bookmarkEnd w:id="17"/>
      <w:r w:rsidRPr="00D47CD0">
        <w:rPr>
          <w:rFonts w:cs="Arial"/>
          <w:sz w:val="18"/>
          <w:szCs w:val="18"/>
        </w:rPr>
        <w:t>Podwykonawcy</w:t>
      </w:r>
    </w:p>
    <w:p w14:paraId="74EDD7C2" w14:textId="61F05EBA" w:rsidR="00676538" w:rsidRPr="00403F64" w:rsidRDefault="00676538" w:rsidP="002221B4">
      <w:pPr>
        <w:pStyle w:val="Styl2"/>
        <w:widowControl/>
        <w:numPr>
          <w:ilvl w:val="0"/>
          <w:numId w:val="20"/>
        </w:numPr>
        <w:spacing w:after="0" w:line="240" w:lineRule="auto"/>
        <w:ind w:left="322" w:hanging="336"/>
        <w:contextualSpacing w:val="0"/>
        <w:rPr>
          <w:szCs w:val="18"/>
        </w:rPr>
      </w:pPr>
      <w:r w:rsidRPr="00403F64">
        <w:rPr>
          <w:szCs w:val="18"/>
        </w:rPr>
        <w:t>Zamawiający dopuszcza</w:t>
      </w:r>
      <w:r w:rsidR="00A92DA6" w:rsidRPr="00403F64">
        <w:rPr>
          <w:szCs w:val="18"/>
        </w:rPr>
        <w:t xml:space="preserve"> do </w:t>
      </w:r>
      <w:r w:rsidRPr="00403F64">
        <w:rPr>
          <w:szCs w:val="18"/>
        </w:rPr>
        <w:t>wykonania określonego</w:t>
      </w:r>
      <w:r w:rsidR="00A92DA6" w:rsidRPr="00403F64">
        <w:rPr>
          <w:szCs w:val="18"/>
        </w:rPr>
        <w:t xml:space="preserve"> w </w:t>
      </w:r>
      <w:r w:rsidRPr="00403F64">
        <w:rPr>
          <w:szCs w:val="18"/>
        </w:rPr>
        <w:t xml:space="preserve">OPZ zakresu </w:t>
      </w:r>
      <w:r w:rsidR="00F11CB3" w:rsidRPr="00403F64">
        <w:rPr>
          <w:szCs w:val="18"/>
        </w:rPr>
        <w:t>przedmiotu Umow</w:t>
      </w:r>
      <w:r w:rsidRPr="00403F64">
        <w:rPr>
          <w:szCs w:val="18"/>
        </w:rPr>
        <w:t>y przez Podwykonawców</w:t>
      </w:r>
      <w:r w:rsidR="007A1229">
        <w:rPr>
          <w:szCs w:val="18"/>
        </w:rPr>
        <w:t xml:space="preserve"> („Podwykonawcy”)</w:t>
      </w:r>
      <w:r w:rsidRPr="00403F64">
        <w:rPr>
          <w:szCs w:val="18"/>
        </w:rPr>
        <w:t xml:space="preserve">, a także </w:t>
      </w:r>
      <w:r w:rsidR="007A1229">
        <w:rPr>
          <w:szCs w:val="18"/>
        </w:rPr>
        <w:t>D</w:t>
      </w:r>
      <w:r w:rsidRPr="00403F64">
        <w:rPr>
          <w:szCs w:val="18"/>
        </w:rPr>
        <w:t xml:space="preserve">alszych </w:t>
      </w:r>
      <w:r w:rsidR="00A34686">
        <w:rPr>
          <w:szCs w:val="18"/>
        </w:rPr>
        <w:t>P</w:t>
      </w:r>
      <w:r w:rsidR="00E575F4">
        <w:rPr>
          <w:szCs w:val="18"/>
        </w:rPr>
        <w:t>odwykonawców („</w:t>
      </w:r>
      <w:r w:rsidR="007A1229">
        <w:rPr>
          <w:szCs w:val="18"/>
        </w:rPr>
        <w:t xml:space="preserve">Dalsi </w:t>
      </w:r>
      <w:r w:rsidR="00E575F4">
        <w:rPr>
          <w:szCs w:val="18"/>
        </w:rPr>
        <w:t>Podwykonawcy</w:t>
      </w:r>
      <w:r w:rsidRPr="00403F64">
        <w:rPr>
          <w:szCs w:val="18"/>
        </w:rPr>
        <w:t>”) wyłącznie</w:t>
      </w:r>
      <w:r w:rsidR="00A92DA6" w:rsidRPr="00403F64">
        <w:rPr>
          <w:szCs w:val="18"/>
        </w:rPr>
        <w:t xml:space="preserve"> w </w:t>
      </w:r>
      <w:r w:rsidRPr="00403F64">
        <w:rPr>
          <w:szCs w:val="18"/>
        </w:rPr>
        <w:t>przypadku określenia takiej możliwości</w:t>
      </w:r>
      <w:r w:rsidR="00A92DA6" w:rsidRPr="00403F64">
        <w:rPr>
          <w:szCs w:val="18"/>
        </w:rPr>
        <w:t xml:space="preserve"> w </w:t>
      </w:r>
      <w:r w:rsidRPr="00403F64">
        <w:rPr>
          <w:szCs w:val="18"/>
        </w:rPr>
        <w:t>OPZ oraz zachowania obowiązujących</w:t>
      </w:r>
      <w:r w:rsidR="00A92DA6" w:rsidRPr="00403F64">
        <w:rPr>
          <w:szCs w:val="18"/>
        </w:rPr>
        <w:t xml:space="preserve"> w </w:t>
      </w:r>
      <w:r w:rsidRPr="00403F64">
        <w:rPr>
          <w:szCs w:val="18"/>
        </w:rPr>
        <w:t>tym zakresie postanowień Umowy. Strony</w:t>
      </w:r>
      <w:r w:rsidR="00A92DA6" w:rsidRPr="00403F64">
        <w:rPr>
          <w:szCs w:val="18"/>
        </w:rPr>
        <w:t xml:space="preserve"> nie </w:t>
      </w:r>
      <w:r w:rsidRPr="00403F64">
        <w:rPr>
          <w:szCs w:val="18"/>
        </w:rPr>
        <w:t xml:space="preserve">przewidują możliwości realizacji Umowy przez Wykonawcę przy pomocy </w:t>
      </w:r>
      <w:r w:rsidR="00A34686">
        <w:rPr>
          <w:szCs w:val="18"/>
        </w:rPr>
        <w:t>P</w:t>
      </w:r>
      <w:r w:rsidRPr="00403F64">
        <w:rPr>
          <w:szCs w:val="18"/>
        </w:rPr>
        <w:t>odwykonawców bez uzyskania uprzedniej zgody Zamawiającego</w:t>
      </w:r>
      <w:r w:rsidR="00A92DA6" w:rsidRPr="00403F64">
        <w:rPr>
          <w:szCs w:val="18"/>
        </w:rPr>
        <w:t xml:space="preserve"> w </w:t>
      </w:r>
      <w:r w:rsidRPr="00403F64">
        <w:rPr>
          <w:szCs w:val="18"/>
        </w:rPr>
        <w:t>tym zakresie.</w:t>
      </w:r>
    </w:p>
    <w:p w14:paraId="637B1733" w14:textId="4F9646BE"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zamiaru wykonania robót budowlanych wchodzących</w:t>
      </w:r>
      <w:r w:rsidR="00A92DA6" w:rsidRPr="00403F64">
        <w:rPr>
          <w:szCs w:val="18"/>
        </w:rPr>
        <w:t xml:space="preserve"> w </w:t>
      </w:r>
      <w:r w:rsidRPr="00403F64">
        <w:rPr>
          <w:szCs w:val="18"/>
        </w:rPr>
        <w:t>zakres Umowy przez Podwykonawcę, Wykonawca</w:t>
      </w:r>
      <w:r w:rsidR="00A92DA6" w:rsidRPr="00403F64">
        <w:rPr>
          <w:szCs w:val="18"/>
        </w:rPr>
        <w:t xml:space="preserve"> lub </w:t>
      </w:r>
      <w:r w:rsidRPr="00403F64">
        <w:rPr>
          <w:szCs w:val="18"/>
        </w:rPr>
        <w:t>Podwykonawca zobowiązani są zgłosić taki zamiar Zamawiającemu przed przystąpieniem</w:t>
      </w:r>
      <w:r w:rsidR="00A92DA6" w:rsidRPr="00403F64">
        <w:rPr>
          <w:szCs w:val="18"/>
        </w:rPr>
        <w:t xml:space="preserve"> do </w:t>
      </w:r>
      <w:r w:rsidRPr="00403F64">
        <w:rPr>
          <w:szCs w:val="18"/>
        </w:rPr>
        <w:t>tych robót. Zgłoszenie musi obejmować co najmniej następujące elementy: oznaczenie nazwy zadania, szczegółowego przedmiotu robót budowlanych wykonywanych przez Podwykonawcę, oznaczenie Podwykonawcy,</w:t>
      </w:r>
      <w:r w:rsidR="00A92DA6" w:rsidRPr="00403F64">
        <w:rPr>
          <w:szCs w:val="18"/>
        </w:rPr>
        <w:t xml:space="preserve"> w </w:t>
      </w:r>
      <w:r w:rsidRPr="00403F64">
        <w:rPr>
          <w:szCs w:val="18"/>
        </w:rPr>
        <w:t>tym wskazanie jego firmy</w:t>
      </w:r>
      <w:r w:rsidR="00A92DA6" w:rsidRPr="00403F64">
        <w:rPr>
          <w:szCs w:val="18"/>
        </w:rPr>
        <w:t xml:space="preserve"> i </w:t>
      </w:r>
      <w:r w:rsidRPr="00403F64">
        <w:rPr>
          <w:szCs w:val="18"/>
        </w:rPr>
        <w:t>siedziby oraz adresu, NIP, właściwego</w:t>
      </w:r>
      <w:r w:rsidR="00A92DA6" w:rsidRPr="00403F64">
        <w:rPr>
          <w:szCs w:val="18"/>
        </w:rPr>
        <w:t xml:space="preserve"> dla </w:t>
      </w:r>
      <w:r w:rsidRPr="00403F64">
        <w:rPr>
          <w:szCs w:val="18"/>
        </w:rPr>
        <w:t>Podwykonawcy</w:t>
      </w:r>
      <w:r w:rsidRPr="00403F64" w:rsidDel="00B43EAD">
        <w:rPr>
          <w:szCs w:val="18"/>
        </w:rPr>
        <w:t xml:space="preserve"> </w:t>
      </w:r>
      <w:r w:rsidRPr="00403F64">
        <w:rPr>
          <w:szCs w:val="18"/>
        </w:rPr>
        <w:t>rejestru/</w:t>
      </w:r>
      <w:r w:rsidR="00A92DA6" w:rsidRPr="00403F64">
        <w:rPr>
          <w:szCs w:val="18"/>
        </w:rPr>
        <w:t xml:space="preserve"> </w:t>
      </w:r>
      <w:r w:rsidRPr="00403F64">
        <w:rPr>
          <w:szCs w:val="18"/>
        </w:rPr>
        <w:t>ewidencji</w:t>
      </w:r>
      <w:r w:rsidR="00A92DA6" w:rsidRPr="00403F64">
        <w:rPr>
          <w:szCs w:val="18"/>
        </w:rPr>
        <w:t xml:space="preserve"> </w:t>
      </w:r>
      <w:r w:rsidRPr="00403F64">
        <w:rPr>
          <w:szCs w:val="18"/>
        </w:rPr>
        <w:t>oraz przyporządkowanego mu numeru, terminy wykonania powierzonych robót budowlanych, terminy płatności, wysokość wynagrodzenia należnego Podwykonawcy</w:t>
      </w:r>
      <w:r w:rsidR="00A92DA6" w:rsidRPr="00403F64">
        <w:rPr>
          <w:szCs w:val="18"/>
        </w:rPr>
        <w:t xml:space="preserve"> za </w:t>
      </w:r>
      <w:r w:rsidRPr="00403F64">
        <w:rPr>
          <w:szCs w:val="18"/>
        </w:rPr>
        <w:t>roboty budowlane oraz wykazanie, że podmiot spełnia oczekiwania</w:t>
      </w:r>
      <w:r w:rsidR="00A92DA6" w:rsidRPr="00403F64">
        <w:rPr>
          <w:szCs w:val="18"/>
        </w:rPr>
        <w:t xml:space="preserve"> w </w:t>
      </w:r>
      <w:r w:rsidRPr="00403F64">
        <w:rPr>
          <w:szCs w:val="18"/>
        </w:rPr>
        <w:t>zakresie wiarygodności technicznej</w:t>
      </w:r>
      <w:r w:rsidR="00A92DA6" w:rsidRPr="00403F64">
        <w:rPr>
          <w:szCs w:val="18"/>
        </w:rPr>
        <w:t xml:space="preserve"> i </w:t>
      </w:r>
      <w:r w:rsidRPr="00403F64">
        <w:rPr>
          <w:szCs w:val="18"/>
        </w:rPr>
        <w:t>ekonomicznej</w:t>
      </w:r>
      <w:r w:rsidR="00A92DA6" w:rsidRPr="00403F64">
        <w:rPr>
          <w:szCs w:val="18"/>
        </w:rPr>
        <w:t xml:space="preserve"> w </w:t>
      </w:r>
      <w:r w:rsidRPr="00403F64">
        <w:rPr>
          <w:szCs w:val="18"/>
        </w:rPr>
        <w:t>sposób dający gwarancję właściwego poziomu organizacji</w:t>
      </w:r>
      <w:r w:rsidR="00A92DA6" w:rsidRPr="00403F64">
        <w:rPr>
          <w:szCs w:val="18"/>
        </w:rPr>
        <w:t xml:space="preserve"> i </w:t>
      </w:r>
      <w:r w:rsidRPr="00403F64">
        <w:rPr>
          <w:szCs w:val="18"/>
        </w:rPr>
        <w:t>jakości powierzonych robót.</w:t>
      </w:r>
    </w:p>
    <w:p w14:paraId="0435E4C2" w14:textId="2321B367" w:rsidR="00676538" w:rsidRPr="00403F64" w:rsidRDefault="00676538" w:rsidP="003E2EC1">
      <w:pPr>
        <w:pStyle w:val="Styl2"/>
        <w:widowControl/>
        <w:spacing w:after="0" w:line="240" w:lineRule="auto"/>
        <w:ind w:left="284" w:hanging="284"/>
        <w:contextualSpacing w:val="0"/>
        <w:rPr>
          <w:szCs w:val="18"/>
        </w:rPr>
      </w:pPr>
      <w:r w:rsidRPr="00403F64">
        <w:rPr>
          <w:szCs w:val="18"/>
        </w:rPr>
        <w:t>Zamawiający</w:t>
      </w:r>
      <w:r w:rsidR="002D0732" w:rsidRPr="00403F64">
        <w:rPr>
          <w:szCs w:val="18"/>
        </w:rPr>
        <w:t>,</w:t>
      </w:r>
      <w:r w:rsidR="00A92DA6" w:rsidRPr="00403F64">
        <w:rPr>
          <w:szCs w:val="18"/>
        </w:rPr>
        <w:t xml:space="preserve"> w </w:t>
      </w:r>
      <w:r w:rsidRPr="00403F64">
        <w:rPr>
          <w:szCs w:val="18"/>
        </w:rPr>
        <w:t>terminie 30 dni</w:t>
      </w:r>
      <w:r w:rsidR="00A92DA6" w:rsidRPr="00403F64">
        <w:rPr>
          <w:szCs w:val="18"/>
        </w:rPr>
        <w:t xml:space="preserve"> od </w:t>
      </w:r>
      <w:r w:rsidRPr="00403F64">
        <w:rPr>
          <w:szCs w:val="18"/>
        </w:rPr>
        <w:t>daty doręczenia kompletnego zgłoszenia,</w:t>
      </w:r>
      <w:r w:rsidR="00A92DA6" w:rsidRPr="00403F64">
        <w:rPr>
          <w:szCs w:val="18"/>
        </w:rPr>
        <w:t xml:space="preserve"> o </w:t>
      </w:r>
      <w:r w:rsidRPr="00403F64">
        <w:rPr>
          <w:szCs w:val="18"/>
        </w:rPr>
        <w:t>którym mowa</w:t>
      </w:r>
      <w:r w:rsidR="00A92DA6" w:rsidRPr="00403F64">
        <w:rPr>
          <w:szCs w:val="18"/>
        </w:rPr>
        <w:t xml:space="preserve"> w </w:t>
      </w:r>
      <w:r w:rsidRPr="00403F64">
        <w:rPr>
          <w:szCs w:val="18"/>
        </w:rPr>
        <w:t>ust. 2</w:t>
      </w:r>
      <w:r w:rsidR="002D0732" w:rsidRPr="00403F64">
        <w:rPr>
          <w:szCs w:val="18"/>
        </w:rPr>
        <w:t>,</w:t>
      </w:r>
      <w:r w:rsidRPr="00403F64">
        <w:rPr>
          <w:szCs w:val="18"/>
        </w:rPr>
        <w:t xml:space="preserve"> ma prawo zgłosić Wykonawcy sprzeciw wobec wykonywania robót przez wskazanego Podwykonawcę.</w:t>
      </w:r>
    </w:p>
    <w:p w14:paraId="2295A92A" w14:textId="40B443CE"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oraz sprzeciw wymagają formy pisemnej</w:t>
      </w:r>
      <w:r w:rsidR="00A92DA6" w:rsidRPr="00403F64">
        <w:rPr>
          <w:szCs w:val="18"/>
        </w:rPr>
        <w:t xml:space="preserve"> pod </w:t>
      </w:r>
      <w:r w:rsidRPr="00403F64">
        <w:rPr>
          <w:szCs w:val="18"/>
        </w:rPr>
        <w:t>rygorem nieważności.</w:t>
      </w:r>
    </w:p>
    <w:p w14:paraId="62877D0F" w14:textId="72CF15ED" w:rsidR="00676538" w:rsidRDefault="00676538" w:rsidP="003E2EC1">
      <w:pPr>
        <w:pStyle w:val="Styl2"/>
        <w:widowControl/>
        <w:spacing w:after="0" w:line="240" w:lineRule="auto"/>
        <w:ind w:left="284" w:hanging="284"/>
        <w:contextualSpacing w:val="0"/>
        <w:rPr>
          <w:szCs w:val="18"/>
        </w:rPr>
      </w:pPr>
      <w:r w:rsidRPr="00403F64">
        <w:rPr>
          <w:szCs w:val="18"/>
        </w:rPr>
        <w:lastRenderedPageBreak/>
        <w:t xml:space="preserve">W przypadku wystąpienia przez Podwykonawcę </w:t>
      </w:r>
      <w:r w:rsidR="000015CD">
        <w:rPr>
          <w:szCs w:val="18"/>
        </w:rPr>
        <w:t xml:space="preserve">robót budowlanych </w:t>
      </w:r>
      <w:r w:rsidRPr="00403F64">
        <w:rPr>
          <w:szCs w:val="18"/>
        </w:rPr>
        <w:t>bezpośrednio</w:t>
      </w:r>
      <w:r w:rsidR="00A92DA6" w:rsidRPr="00403F64">
        <w:rPr>
          <w:szCs w:val="18"/>
        </w:rPr>
        <w:t xml:space="preserve"> do </w:t>
      </w:r>
      <w:r w:rsidRPr="00403F64">
        <w:rPr>
          <w:szCs w:val="18"/>
        </w:rPr>
        <w:t>Zamawiającego</w:t>
      </w:r>
      <w:r w:rsidR="00A92DA6" w:rsidRPr="00403F64">
        <w:rPr>
          <w:szCs w:val="18"/>
        </w:rPr>
        <w:t xml:space="preserve"> z </w:t>
      </w:r>
      <w:r w:rsidRPr="00403F64">
        <w:rPr>
          <w:szCs w:val="18"/>
        </w:rPr>
        <w:t>żądaniem zapłaty, Zamawiający niezwłocznie zwróci się</w:t>
      </w:r>
      <w:r w:rsidR="00A92DA6" w:rsidRPr="00403F64">
        <w:rPr>
          <w:szCs w:val="18"/>
        </w:rPr>
        <w:t xml:space="preserve"> do </w:t>
      </w:r>
      <w:r w:rsidRPr="00403F64">
        <w:rPr>
          <w:szCs w:val="18"/>
        </w:rPr>
        <w:t>Wykonawcy</w:t>
      </w:r>
      <w:r w:rsidR="00A92DA6" w:rsidRPr="00403F64">
        <w:rPr>
          <w:szCs w:val="18"/>
        </w:rPr>
        <w:t xml:space="preserve"> z </w:t>
      </w:r>
      <w:r w:rsidRPr="00403F64">
        <w:rPr>
          <w:szCs w:val="18"/>
        </w:rPr>
        <w:t>wnioskiem</w:t>
      </w:r>
      <w:r w:rsidR="00A92DA6" w:rsidRPr="00403F64">
        <w:rPr>
          <w:szCs w:val="18"/>
        </w:rPr>
        <w:t xml:space="preserve"> o </w:t>
      </w:r>
      <w:r w:rsidRPr="00403F64">
        <w:rPr>
          <w:szCs w:val="18"/>
        </w:rPr>
        <w:t>dostarczenie</w:t>
      </w:r>
      <w:r w:rsidR="00A92DA6" w:rsidRPr="00403F64">
        <w:rPr>
          <w:szCs w:val="18"/>
        </w:rPr>
        <w:t xml:space="preserve"> w </w:t>
      </w:r>
      <w:r w:rsidRPr="00403F64">
        <w:rPr>
          <w:szCs w:val="18"/>
        </w:rPr>
        <w:t>ciągu 7 dni dowodów zapłaty należności żądanej przez Podwykonawcę</w:t>
      </w:r>
      <w:r w:rsidR="00A92DA6" w:rsidRPr="00403F64">
        <w:rPr>
          <w:szCs w:val="18"/>
        </w:rPr>
        <w:t xml:space="preserve"> lub </w:t>
      </w:r>
      <w:r w:rsidRPr="00403F64">
        <w:rPr>
          <w:szCs w:val="18"/>
        </w:rPr>
        <w:t>przedstawienia zastrzeżeń dotyczących zasadności żądania.</w:t>
      </w:r>
    </w:p>
    <w:p w14:paraId="02D58943" w14:textId="6007EF6A" w:rsidR="00676538" w:rsidRPr="009374B0" w:rsidRDefault="00676538" w:rsidP="009374B0">
      <w:pPr>
        <w:pStyle w:val="Styl2"/>
        <w:widowControl/>
        <w:spacing w:after="0" w:line="240" w:lineRule="auto"/>
        <w:ind w:left="284" w:hanging="284"/>
        <w:contextualSpacing w:val="0"/>
        <w:rPr>
          <w:szCs w:val="18"/>
        </w:rPr>
      </w:pPr>
      <w:r w:rsidRPr="009374B0">
        <w:rPr>
          <w:szCs w:val="18"/>
        </w:rPr>
        <w:t>Jeżeli którykolwiek</w:t>
      </w:r>
      <w:r w:rsidR="00A92DA6" w:rsidRPr="009374B0">
        <w:rPr>
          <w:szCs w:val="18"/>
        </w:rPr>
        <w:t xml:space="preserve"> z </w:t>
      </w:r>
      <w:r w:rsidRPr="009374B0">
        <w:rPr>
          <w:szCs w:val="18"/>
        </w:rPr>
        <w:t>Podwykonawców, wobec których Zamawiający będzie związany odpowiedzialnością solidarną</w:t>
      </w:r>
      <w:r w:rsidR="00A92DA6" w:rsidRPr="009374B0">
        <w:rPr>
          <w:szCs w:val="18"/>
        </w:rPr>
        <w:t xml:space="preserve"> z </w:t>
      </w:r>
      <w:r w:rsidRPr="009374B0">
        <w:rPr>
          <w:szCs w:val="18"/>
        </w:rPr>
        <w:t>Wykonawcą</w:t>
      </w:r>
      <w:r w:rsidR="00A92DA6" w:rsidRPr="009374B0">
        <w:rPr>
          <w:szCs w:val="18"/>
        </w:rPr>
        <w:t xml:space="preserve"> na </w:t>
      </w:r>
      <w:r w:rsidRPr="009374B0">
        <w:rPr>
          <w:szCs w:val="18"/>
        </w:rPr>
        <w:t>mocy art. 647¹ Kodeksu Cywilnego</w:t>
      </w:r>
      <w:r w:rsidR="002D0732" w:rsidRPr="009374B0">
        <w:rPr>
          <w:szCs w:val="18"/>
        </w:rPr>
        <w:t>,</w:t>
      </w:r>
      <w:r w:rsidRPr="009374B0">
        <w:rPr>
          <w:szCs w:val="18"/>
        </w:rPr>
        <w:t xml:space="preserve"> udokumentuje fakt opóźnionych</w:t>
      </w:r>
      <w:r w:rsidR="00A92DA6" w:rsidRPr="009374B0">
        <w:rPr>
          <w:szCs w:val="18"/>
        </w:rPr>
        <w:t xml:space="preserve"> i </w:t>
      </w:r>
      <w:r w:rsidRPr="009374B0">
        <w:rPr>
          <w:szCs w:val="18"/>
        </w:rPr>
        <w:t>należnych mu</w:t>
      </w:r>
      <w:r w:rsidR="00A92DA6" w:rsidRPr="009374B0">
        <w:rPr>
          <w:szCs w:val="18"/>
        </w:rPr>
        <w:t xml:space="preserve"> od </w:t>
      </w:r>
      <w:r w:rsidRPr="009374B0">
        <w:rPr>
          <w:szCs w:val="18"/>
        </w:rPr>
        <w:t>Wykonawcy płatności, a Wykonawca</w:t>
      </w:r>
      <w:r w:rsidR="00A92DA6" w:rsidRPr="009374B0">
        <w:rPr>
          <w:szCs w:val="18"/>
        </w:rPr>
        <w:t xml:space="preserve"> nie </w:t>
      </w:r>
      <w:r w:rsidRPr="009374B0">
        <w:rPr>
          <w:szCs w:val="18"/>
        </w:rPr>
        <w:t>przedstawi,</w:t>
      </w:r>
      <w:r w:rsidR="00A92DA6" w:rsidRPr="009374B0">
        <w:rPr>
          <w:szCs w:val="18"/>
        </w:rPr>
        <w:t xml:space="preserve"> w </w:t>
      </w:r>
      <w:r w:rsidRPr="009374B0">
        <w:rPr>
          <w:szCs w:val="18"/>
        </w:rPr>
        <w:t>terminie wskazanym</w:t>
      </w:r>
      <w:r w:rsidR="00A92DA6" w:rsidRPr="009374B0">
        <w:rPr>
          <w:szCs w:val="18"/>
        </w:rPr>
        <w:t xml:space="preserve"> w </w:t>
      </w:r>
      <w:r w:rsidRPr="009374B0">
        <w:rPr>
          <w:szCs w:val="18"/>
        </w:rPr>
        <w:t>ust. 5 powyżej, dowodów/zastrzeżeń wskazujących</w:t>
      </w:r>
      <w:r w:rsidR="00A92DA6" w:rsidRPr="009374B0">
        <w:rPr>
          <w:szCs w:val="18"/>
        </w:rPr>
        <w:t xml:space="preserve"> na </w:t>
      </w:r>
      <w:r w:rsidRPr="009374B0">
        <w:rPr>
          <w:szCs w:val="18"/>
        </w:rPr>
        <w:t>niezasadność bezpośredniej zapłaty, Zamawiający zobowiązany będzie dokonać płatności bezpośredniej części wynagrodzenia</w:t>
      </w:r>
      <w:r w:rsidR="00A92DA6" w:rsidRPr="009374B0">
        <w:rPr>
          <w:szCs w:val="18"/>
        </w:rPr>
        <w:t xml:space="preserve"> na </w:t>
      </w:r>
      <w:r w:rsidRPr="009374B0">
        <w:rPr>
          <w:szCs w:val="18"/>
        </w:rPr>
        <w:t>wskazany rachunek Podwykonawcy.</w:t>
      </w:r>
      <w:r w:rsidR="00C21070" w:rsidRPr="009374B0">
        <w:rPr>
          <w:szCs w:val="18"/>
        </w:rPr>
        <w:t xml:space="preserve"> W przypadku dokonania bezpośredniej zapłaty Podwykonawcy lub Dalszemu Podwykonawcy, Zamawiający potrąca kwotę wypłaconego wynagrodzenia z wynagrodzenia należnego Wykonawcy.</w:t>
      </w:r>
    </w:p>
    <w:p w14:paraId="54FF7687" w14:textId="3001E3FA" w:rsidR="00676538" w:rsidRPr="00403F64" w:rsidRDefault="00676538" w:rsidP="003E2EC1">
      <w:pPr>
        <w:pStyle w:val="Styl2"/>
        <w:widowControl/>
        <w:spacing w:after="0" w:line="240" w:lineRule="auto"/>
        <w:ind w:left="284" w:hanging="284"/>
        <w:contextualSpacing w:val="0"/>
        <w:rPr>
          <w:szCs w:val="18"/>
        </w:rPr>
      </w:pPr>
      <w:r w:rsidRPr="00403F64">
        <w:rPr>
          <w:szCs w:val="18"/>
        </w:rPr>
        <w:t>Po dokonaniu zapłaty</w:t>
      </w:r>
      <w:r w:rsidR="00A92DA6" w:rsidRPr="00403F64">
        <w:rPr>
          <w:szCs w:val="18"/>
        </w:rPr>
        <w:t xml:space="preserve"> na </w:t>
      </w:r>
      <w:r w:rsidRPr="00403F64">
        <w:rPr>
          <w:szCs w:val="18"/>
        </w:rPr>
        <w:t>rzecz Podwykonawcy</w:t>
      </w:r>
      <w:r w:rsidR="008C7509">
        <w:rPr>
          <w:szCs w:val="18"/>
        </w:rPr>
        <w:t>,</w:t>
      </w:r>
      <w:r w:rsidRPr="00403F64">
        <w:rPr>
          <w:szCs w:val="18"/>
        </w:rPr>
        <w:t xml:space="preserve"> Zamawiający poinformuje Wykonawcę</w:t>
      </w:r>
      <w:r w:rsidR="00A92DA6" w:rsidRPr="00403F64">
        <w:rPr>
          <w:szCs w:val="18"/>
        </w:rPr>
        <w:t xml:space="preserve"> i </w:t>
      </w:r>
      <w:r w:rsidRPr="00403F64">
        <w:rPr>
          <w:szCs w:val="18"/>
        </w:rPr>
        <w:t>Podwykonawcę</w:t>
      </w:r>
      <w:r w:rsidR="00A92DA6" w:rsidRPr="00403F64">
        <w:rPr>
          <w:szCs w:val="18"/>
        </w:rPr>
        <w:t xml:space="preserve"> o </w:t>
      </w:r>
      <w:r w:rsidRPr="00403F64">
        <w:rPr>
          <w:szCs w:val="18"/>
        </w:rPr>
        <w:t>dokonanej płatności, przesyłając potwierdzenie zrealizowanego przelewu oraz odrębne oświadczenie</w:t>
      </w:r>
      <w:r w:rsidR="00A92DA6" w:rsidRPr="00403F64">
        <w:rPr>
          <w:szCs w:val="18"/>
        </w:rPr>
        <w:t xml:space="preserve"> o </w:t>
      </w:r>
      <w:r w:rsidRPr="00403F64">
        <w:rPr>
          <w:szCs w:val="18"/>
        </w:rPr>
        <w:t>dokonanej płatności</w:t>
      </w:r>
      <w:r w:rsidR="00A92DA6" w:rsidRPr="00403F64">
        <w:rPr>
          <w:szCs w:val="18"/>
        </w:rPr>
        <w:t xml:space="preserve"> i </w:t>
      </w:r>
      <w:r w:rsidRPr="00403F64">
        <w:rPr>
          <w:szCs w:val="18"/>
        </w:rPr>
        <w:t>jej podstawie.</w:t>
      </w:r>
    </w:p>
    <w:p w14:paraId="6772F2CF" w14:textId="46B381F6"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przez Zamawiającego płatności</w:t>
      </w:r>
      <w:r w:rsidR="00A92DA6" w:rsidRPr="00403F64">
        <w:rPr>
          <w:szCs w:val="18"/>
        </w:rPr>
        <w:t xml:space="preserve"> na </w:t>
      </w:r>
      <w:r w:rsidRPr="00403F64">
        <w:rPr>
          <w:szCs w:val="18"/>
        </w:rPr>
        <w:t>rzecz Podwykonawcy</w:t>
      </w:r>
      <w:r w:rsidR="008C7509">
        <w:rPr>
          <w:szCs w:val="18"/>
        </w:rPr>
        <w:t>,</w:t>
      </w:r>
      <w:r w:rsidRPr="00403F64">
        <w:rPr>
          <w:szCs w:val="18"/>
        </w:rPr>
        <w:t xml:space="preserve"> stosownie</w:t>
      </w:r>
      <w:r w:rsidR="00A92DA6" w:rsidRPr="00403F64">
        <w:rPr>
          <w:szCs w:val="18"/>
        </w:rPr>
        <w:t xml:space="preserve"> do </w:t>
      </w:r>
      <w:r w:rsidRPr="00403F64">
        <w:rPr>
          <w:szCs w:val="18"/>
        </w:rPr>
        <w:t>powyższych postanowień</w:t>
      </w:r>
      <w:r w:rsidR="008C7509">
        <w:rPr>
          <w:szCs w:val="18"/>
        </w:rPr>
        <w:t>,</w:t>
      </w:r>
      <w:r w:rsidRPr="00403F64">
        <w:rPr>
          <w:szCs w:val="18"/>
        </w:rPr>
        <w:t xml:space="preserve"> skutkować będzie wygaśnięciem wierzytelności przysługującej Podwykonawcy względem Zamawiającego</w:t>
      </w:r>
      <w:r w:rsidR="00A92DA6" w:rsidRPr="00403F64">
        <w:rPr>
          <w:szCs w:val="18"/>
        </w:rPr>
        <w:t xml:space="preserve"> z </w:t>
      </w:r>
      <w:r w:rsidRPr="00403F64">
        <w:rPr>
          <w:szCs w:val="18"/>
        </w:rPr>
        <w:t>tytułu wykonanych robót budowlanych oraz wygaśnięciem wierzytelności przysługującej Wykonawcy względem Zamawiającego</w:t>
      </w:r>
      <w:r w:rsidR="00A92DA6" w:rsidRPr="00403F64">
        <w:rPr>
          <w:szCs w:val="18"/>
        </w:rPr>
        <w:t xml:space="preserve"> z </w:t>
      </w:r>
      <w:r w:rsidRPr="00403F64">
        <w:rPr>
          <w:szCs w:val="18"/>
        </w:rPr>
        <w:t>tytułu wynagrodzenia umownego</w:t>
      </w:r>
      <w:r w:rsidR="00A92DA6" w:rsidRPr="00403F64">
        <w:rPr>
          <w:szCs w:val="18"/>
        </w:rPr>
        <w:t xml:space="preserve"> do </w:t>
      </w:r>
      <w:r w:rsidRPr="00403F64">
        <w:rPr>
          <w:szCs w:val="18"/>
        </w:rPr>
        <w:t>wysokości płatności dokonanej</w:t>
      </w:r>
      <w:r w:rsidR="00A92DA6" w:rsidRPr="00403F64">
        <w:rPr>
          <w:szCs w:val="18"/>
        </w:rPr>
        <w:t xml:space="preserve"> na </w:t>
      </w:r>
      <w:r w:rsidRPr="00403F64">
        <w:rPr>
          <w:szCs w:val="18"/>
        </w:rPr>
        <w:t>rzecz Podwykonawcy.</w:t>
      </w:r>
    </w:p>
    <w:p w14:paraId="3FD9D0E8" w14:textId="01DEA214" w:rsidR="00676538" w:rsidRPr="00403F64" w:rsidRDefault="00676538" w:rsidP="003E2EC1">
      <w:pPr>
        <w:pStyle w:val="Styl2"/>
        <w:widowControl/>
        <w:spacing w:after="0" w:line="240" w:lineRule="auto"/>
        <w:ind w:left="284" w:hanging="284"/>
        <w:contextualSpacing w:val="0"/>
        <w:rPr>
          <w:szCs w:val="18"/>
        </w:rPr>
      </w:pPr>
      <w:r w:rsidRPr="00403F64">
        <w:rPr>
          <w:szCs w:val="18"/>
        </w:rPr>
        <w:t>Odpowiedzialność Zamawiającego</w:t>
      </w:r>
      <w:r w:rsidR="00A92DA6" w:rsidRPr="00403F64">
        <w:rPr>
          <w:szCs w:val="18"/>
        </w:rPr>
        <w:t xml:space="preserve"> za </w:t>
      </w:r>
      <w:r w:rsidRPr="00403F64">
        <w:rPr>
          <w:szCs w:val="18"/>
        </w:rPr>
        <w:t>zapłatę wynagrodzenia należnego Podwykonawcy jest ograniczona</w:t>
      </w:r>
      <w:r w:rsidR="00A92DA6" w:rsidRPr="00403F64">
        <w:rPr>
          <w:szCs w:val="18"/>
        </w:rPr>
        <w:t xml:space="preserve"> do </w:t>
      </w:r>
      <w:r w:rsidRPr="00403F64">
        <w:rPr>
          <w:szCs w:val="18"/>
        </w:rPr>
        <w:t>wysokości wynagrodzenia</w:t>
      </w:r>
      <w:r w:rsidR="00A92DA6" w:rsidRPr="00403F64">
        <w:rPr>
          <w:szCs w:val="18"/>
        </w:rPr>
        <w:t xml:space="preserve"> za </w:t>
      </w:r>
      <w:r w:rsidRPr="00403F64">
        <w:rPr>
          <w:szCs w:val="18"/>
        </w:rPr>
        <w:t>powierzone mu bez sprzeciwu Zamawiającego</w:t>
      </w:r>
      <w:r w:rsidR="00A92DA6" w:rsidRPr="00403F64">
        <w:rPr>
          <w:szCs w:val="18"/>
        </w:rPr>
        <w:t xml:space="preserve"> do </w:t>
      </w:r>
      <w:r w:rsidRPr="00403F64">
        <w:rPr>
          <w:szCs w:val="18"/>
        </w:rPr>
        <w:t>wykonania roboty budowlane, których szczegółowy przedmiot wynika ze zgłoszenia, lecz</w:t>
      </w:r>
      <w:r w:rsidR="00A92DA6" w:rsidRPr="00403F64">
        <w:rPr>
          <w:szCs w:val="18"/>
        </w:rPr>
        <w:t xml:space="preserve"> nie </w:t>
      </w:r>
      <w:r w:rsidRPr="00403F64">
        <w:rPr>
          <w:szCs w:val="18"/>
        </w:rPr>
        <w:t>wyższej</w:t>
      </w:r>
      <w:r w:rsidR="00A92DA6" w:rsidRPr="00403F64">
        <w:rPr>
          <w:szCs w:val="18"/>
        </w:rPr>
        <w:t xml:space="preserve"> niż </w:t>
      </w:r>
      <w:r w:rsidRPr="00403F64">
        <w:rPr>
          <w:szCs w:val="18"/>
        </w:rPr>
        <w:t>wynagrodzenie przysługujące Wykonawcy</w:t>
      </w:r>
      <w:r w:rsidR="00A92DA6" w:rsidRPr="00403F64">
        <w:rPr>
          <w:szCs w:val="18"/>
        </w:rPr>
        <w:t xml:space="preserve"> za </w:t>
      </w:r>
      <w:r w:rsidRPr="00403F64">
        <w:rPr>
          <w:szCs w:val="18"/>
        </w:rPr>
        <w:t>odpowiadający zgłoszeniu zakres robót wynikający</w:t>
      </w:r>
      <w:r w:rsidR="00A92DA6" w:rsidRPr="00403F64">
        <w:rPr>
          <w:szCs w:val="18"/>
        </w:rPr>
        <w:t xml:space="preserve"> z </w:t>
      </w:r>
      <w:r w:rsidRPr="00403F64">
        <w:rPr>
          <w:szCs w:val="18"/>
        </w:rPr>
        <w:t>Umowy</w:t>
      </w:r>
      <w:r w:rsidR="00A92DA6" w:rsidRPr="00403F64">
        <w:rPr>
          <w:szCs w:val="18"/>
        </w:rPr>
        <w:t xml:space="preserve"> z </w:t>
      </w:r>
      <w:r w:rsidRPr="00403F64">
        <w:rPr>
          <w:szCs w:val="18"/>
        </w:rPr>
        <w:t>Zamawiającym.</w:t>
      </w:r>
    </w:p>
    <w:p w14:paraId="223028BA" w14:textId="3FB3B908"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określenia</w:t>
      </w:r>
      <w:r w:rsidR="00A92DA6" w:rsidRPr="00403F64">
        <w:rPr>
          <w:szCs w:val="18"/>
        </w:rPr>
        <w:t xml:space="preserve"> w </w:t>
      </w:r>
      <w:r w:rsidRPr="00403F64">
        <w:rPr>
          <w:szCs w:val="18"/>
        </w:rPr>
        <w:t>Umowie płatności częściowych</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r w:rsidR="008C7509">
        <w:rPr>
          <w:szCs w:val="18"/>
        </w:rPr>
        <w:t xml:space="preserve"> w zakresie robót budowlanych</w:t>
      </w:r>
      <w:r w:rsidR="002D0732" w:rsidRPr="00403F64">
        <w:rPr>
          <w:szCs w:val="18"/>
        </w:rPr>
        <w:t>,</w:t>
      </w:r>
      <w:r w:rsidRPr="00403F64">
        <w:rPr>
          <w:szCs w:val="18"/>
        </w:rPr>
        <w:t xml:space="preserve"> warunkiem zapłaty kolejnych części należnego wynagrodzenia</w:t>
      </w:r>
      <w:r w:rsidR="00A92DA6" w:rsidRPr="00403F64">
        <w:rPr>
          <w:szCs w:val="18"/>
        </w:rPr>
        <w:t xml:space="preserve"> na </w:t>
      </w:r>
      <w:r w:rsidRPr="00403F64">
        <w:rPr>
          <w:szCs w:val="18"/>
        </w:rPr>
        <w:t>rzecz Wykonawcy jest przedstawienie przez Wykonawcę oryginału oświadczenia Podwykonawcy, któremu powierzone zostały bez sprzeciwu Zamawiającego</w:t>
      </w:r>
      <w:r w:rsidR="00A92DA6" w:rsidRPr="00403F64">
        <w:rPr>
          <w:szCs w:val="18"/>
        </w:rPr>
        <w:t xml:space="preserve"> do </w:t>
      </w:r>
      <w:r w:rsidRPr="00403F64">
        <w:rPr>
          <w:szCs w:val="18"/>
        </w:rPr>
        <w:t>wykonania roboty budowlane objęte przedkładaną fakturą VAT/rachunkiem Wykonawcy, podpisanego przez osoby upoważnione</w:t>
      </w:r>
      <w:r w:rsidR="00A92DA6" w:rsidRPr="00403F64">
        <w:rPr>
          <w:szCs w:val="18"/>
        </w:rPr>
        <w:t xml:space="preserve"> do </w:t>
      </w:r>
      <w:r w:rsidRPr="00403F64">
        <w:rPr>
          <w:szCs w:val="18"/>
        </w:rPr>
        <w:t>reprezentowania Podwykonawcy,</w:t>
      </w:r>
      <w:r w:rsidR="00A92DA6" w:rsidRPr="00403F64">
        <w:rPr>
          <w:szCs w:val="18"/>
        </w:rPr>
        <w:t xml:space="preserve"> o </w:t>
      </w:r>
      <w:r w:rsidRPr="00403F64">
        <w:rPr>
          <w:szCs w:val="18"/>
        </w:rPr>
        <w:t>uregulowaniu względem niego wszystkich należności</w:t>
      </w:r>
      <w:r w:rsidR="00A92DA6" w:rsidRPr="00403F64">
        <w:rPr>
          <w:szCs w:val="18"/>
        </w:rPr>
        <w:t xml:space="preserve"> lub </w:t>
      </w:r>
      <w:r w:rsidRPr="00403F64">
        <w:rPr>
          <w:szCs w:val="18"/>
        </w:rPr>
        <w:t>dowodów dotyczących zapłaty wynagrodzenia względem tego Podwykonawcy,</w:t>
      </w:r>
      <w:r w:rsidR="00A92DA6" w:rsidRPr="00403F64">
        <w:rPr>
          <w:szCs w:val="18"/>
        </w:rPr>
        <w:t xml:space="preserve"> z </w:t>
      </w:r>
      <w:r w:rsidRPr="00403F64">
        <w:rPr>
          <w:szCs w:val="18"/>
        </w:rPr>
        <w:t>których treści będzie jednoznacznie wynikać, że jego należności</w:t>
      </w:r>
      <w:r w:rsidR="00A92DA6" w:rsidRPr="00403F64">
        <w:rPr>
          <w:szCs w:val="18"/>
        </w:rPr>
        <w:t xml:space="preserve"> z </w:t>
      </w:r>
      <w:r w:rsidRPr="00403F64">
        <w:rPr>
          <w:szCs w:val="18"/>
        </w:rPr>
        <w:t>tytułu realizacji ww. robót, według stanu</w:t>
      </w:r>
      <w:r w:rsidR="00A92DA6" w:rsidRPr="00403F64">
        <w:rPr>
          <w:szCs w:val="18"/>
        </w:rPr>
        <w:t xml:space="preserve"> na </w:t>
      </w:r>
      <w:r w:rsidRPr="00403F64">
        <w:rPr>
          <w:szCs w:val="18"/>
        </w:rPr>
        <w:t>dzień wystawienia przez Wykonawcę faktury VAT</w:t>
      </w:r>
      <w:r w:rsidR="00A92DA6" w:rsidRPr="00403F64">
        <w:rPr>
          <w:szCs w:val="18"/>
        </w:rPr>
        <w:t xml:space="preserve"> lub </w:t>
      </w:r>
      <w:r w:rsidRPr="00403F64">
        <w:rPr>
          <w:szCs w:val="18"/>
        </w:rPr>
        <w:t>rachunku, zostały uregulowane.</w:t>
      </w:r>
    </w:p>
    <w:p w14:paraId="2C97363F" w14:textId="5CF32936"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nieprzedstawienia oświadczeń/dowodów zapłaty,</w:t>
      </w:r>
      <w:r w:rsidR="00A92DA6" w:rsidRPr="00403F64">
        <w:rPr>
          <w:szCs w:val="18"/>
        </w:rPr>
        <w:t xml:space="preserve"> o </w:t>
      </w:r>
      <w:r w:rsidRPr="00403F64">
        <w:rPr>
          <w:szCs w:val="18"/>
        </w:rPr>
        <w:t>których mowa</w:t>
      </w:r>
      <w:r w:rsidR="00A92DA6" w:rsidRPr="00403F64">
        <w:rPr>
          <w:szCs w:val="18"/>
        </w:rPr>
        <w:t xml:space="preserve"> w </w:t>
      </w:r>
      <w:r w:rsidRPr="00403F64">
        <w:rPr>
          <w:szCs w:val="18"/>
        </w:rPr>
        <w:t>ust. 10</w:t>
      </w:r>
      <w:r w:rsidR="00602C19" w:rsidRPr="00403F64">
        <w:rPr>
          <w:szCs w:val="18"/>
        </w:rPr>
        <w:t xml:space="preserve"> powyżej</w:t>
      </w:r>
      <w:r w:rsidRPr="00403F64">
        <w:rPr>
          <w:szCs w:val="18"/>
        </w:rPr>
        <w:t>, potwierdzających brak zaległości Wykonawcy</w:t>
      </w:r>
      <w:r w:rsidR="00A92DA6" w:rsidRPr="00403F64">
        <w:rPr>
          <w:szCs w:val="18"/>
        </w:rPr>
        <w:t xml:space="preserve"> w </w:t>
      </w:r>
      <w:r w:rsidRPr="00403F64">
        <w:rPr>
          <w:szCs w:val="18"/>
        </w:rPr>
        <w:t>stosunku</w:t>
      </w:r>
      <w:r w:rsidR="00A92DA6" w:rsidRPr="00403F64">
        <w:rPr>
          <w:szCs w:val="18"/>
        </w:rPr>
        <w:t xml:space="preserve"> do </w:t>
      </w:r>
      <w:r w:rsidRPr="00403F64">
        <w:rPr>
          <w:szCs w:val="18"/>
        </w:rPr>
        <w:t>Podwykonawcy, Zamawiający uprawniony jest</w:t>
      </w:r>
      <w:r w:rsidR="00A92DA6" w:rsidRPr="00403F64">
        <w:rPr>
          <w:szCs w:val="18"/>
        </w:rPr>
        <w:t xml:space="preserve"> do </w:t>
      </w:r>
      <w:r w:rsidRPr="00403F64">
        <w:rPr>
          <w:szCs w:val="18"/>
        </w:rPr>
        <w:t>wstrzymania wypłaty wynagrodzenia należnego Wykonawcy</w:t>
      </w:r>
      <w:r w:rsidR="00A92DA6" w:rsidRPr="00403F64">
        <w:rPr>
          <w:szCs w:val="18"/>
        </w:rPr>
        <w:t xml:space="preserve"> za </w:t>
      </w:r>
      <w:r w:rsidRPr="00403F64">
        <w:rPr>
          <w:szCs w:val="18"/>
        </w:rPr>
        <w:t>odebrane roboty budowlane, których dotyczy brak oświadczenia/dowodu zapłaty wynagrodzenia</w:t>
      </w:r>
      <w:r w:rsidR="00A92DA6" w:rsidRPr="00403F64">
        <w:rPr>
          <w:szCs w:val="18"/>
        </w:rPr>
        <w:t xml:space="preserve"> na </w:t>
      </w:r>
      <w:r w:rsidRPr="00403F64">
        <w:rPr>
          <w:szCs w:val="18"/>
        </w:rPr>
        <w:t>rzecz Podwykonawcy,</w:t>
      </w:r>
      <w:r w:rsidR="00A92DA6" w:rsidRPr="00403F64">
        <w:rPr>
          <w:szCs w:val="18"/>
        </w:rPr>
        <w:t xml:space="preserve"> w </w:t>
      </w:r>
      <w:r w:rsidRPr="00403F64">
        <w:rPr>
          <w:szCs w:val="18"/>
        </w:rPr>
        <w:t>części równej sumie kwot wynikających</w:t>
      </w:r>
      <w:r w:rsidR="00A92DA6" w:rsidRPr="00403F64">
        <w:rPr>
          <w:szCs w:val="18"/>
        </w:rPr>
        <w:t xml:space="preserve"> z </w:t>
      </w:r>
      <w:r w:rsidRPr="00403F64">
        <w:rPr>
          <w:szCs w:val="18"/>
        </w:rPr>
        <w:t>nieprzedstawionych oświadczeń/dowodów zapłaty.</w:t>
      </w:r>
      <w:r w:rsidR="00A92DA6" w:rsidRPr="00403F64">
        <w:rPr>
          <w:szCs w:val="18"/>
        </w:rPr>
        <w:t xml:space="preserve"> W </w:t>
      </w:r>
      <w:r w:rsidRPr="00403F64">
        <w:rPr>
          <w:szCs w:val="18"/>
        </w:rPr>
        <w:t>przypadku nieprzedstawienia ww. dokumentów</w:t>
      </w:r>
      <w:r w:rsidR="002D0732" w:rsidRPr="00403F64">
        <w:rPr>
          <w:szCs w:val="18"/>
        </w:rPr>
        <w:t>,</w:t>
      </w:r>
      <w:r w:rsidRPr="00403F64">
        <w:rPr>
          <w:szCs w:val="18"/>
        </w:rPr>
        <w:t xml:space="preserve"> bieg terminu </w:t>
      </w:r>
      <w:r w:rsidRPr="00D6530B">
        <w:rPr>
          <w:szCs w:val="18"/>
        </w:rPr>
        <w:t>określonego</w:t>
      </w:r>
      <w:r w:rsidR="00A92DA6" w:rsidRPr="00D6530B">
        <w:rPr>
          <w:szCs w:val="18"/>
        </w:rPr>
        <w:t xml:space="preserve"> w </w:t>
      </w:r>
      <w:r w:rsidRPr="00D6530B">
        <w:rPr>
          <w:szCs w:val="18"/>
        </w:rPr>
        <w:t>§</w:t>
      </w:r>
      <w:r w:rsidR="00085D5A">
        <w:rPr>
          <w:szCs w:val="18"/>
        </w:rPr>
        <w:t xml:space="preserve"> </w:t>
      </w:r>
      <w:r w:rsidRPr="00D6530B">
        <w:rPr>
          <w:szCs w:val="18"/>
        </w:rPr>
        <w:t xml:space="preserve">3 ust. </w:t>
      </w:r>
      <w:r w:rsidR="00602C19" w:rsidRPr="00D6530B">
        <w:rPr>
          <w:szCs w:val="18"/>
        </w:rPr>
        <w:t>3</w:t>
      </w:r>
      <w:r w:rsidRPr="00D6530B">
        <w:rPr>
          <w:szCs w:val="18"/>
        </w:rPr>
        <w:t xml:space="preserve"> pkt </w:t>
      </w:r>
      <w:r w:rsidR="00D6530B" w:rsidRPr="00D6530B">
        <w:rPr>
          <w:szCs w:val="18"/>
        </w:rPr>
        <w:t>3</w:t>
      </w:r>
      <w:r w:rsidRPr="00D6530B">
        <w:rPr>
          <w:szCs w:val="18"/>
        </w:rPr>
        <w:t>)</w:t>
      </w:r>
      <w:r w:rsidR="00A92DA6" w:rsidRPr="00D6530B">
        <w:rPr>
          <w:szCs w:val="18"/>
        </w:rPr>
        <w:t xml:space="preserve"> i </w:t>
      </w:r>
      <w:r w:rsidR="00D6530B" w:rsidRPr="00D6530B">
        <w:rPr>
          <w:szCs w:val="18"/>
        </w:rPr>
        <w:t>4</w:t>
      </w:r>
      <w:r w:rsidRPr="00D6530B">
        <w:rPr>
          <w:szCs w:val="18"/>
        </w:rPr>
        <w:t xml:space="preserve">) </w:t>
      </w:r>
      <w:r w:rsidR="00602C19" w:rsidRPr="00D6530B">
        <w:rPr>
          <w:szCs w:val="18"/>
        </w:rPr>
        <w:t>OWU</w:t>
      </w:r>
      <w:r w:rsidR="00A92DA6" w:rsidRPr="00D6530B">
        <w:rPr>
          <w:szCs w:val="18"/>
        </w:rPr>
        <w:t xml:space="preserve"> nie</w:t>
      </w:r>
      <w:r w:rsidR="00A92DA6" w:rsidRPr="00403F64">
        <w:rPr>
          <w:szCs w:val="18"/>
        </w:rPr>
        <w:t> </w:t>
      </w:r>
      <w:r w:rsidRPr="00403F64">
        <w:rPr>
          <w:szCs w:val="18"/>
        </w:rPr>
        <w:t>rozpoczyna się.</w:t>
      </w:r>
    </w:p>
    <w:p w14:paraId="4008DE16" w14:textId="55505663" w:rsidR="00676538" w:rsidRPr="00403F64" w:rsidRDefault="00676538" w:rsidP="003E2EC1">
      <w:pPr>
        <w:pStyle w:val="Styl2"/>
        <w:widowControl/>
        <w:spacing w:after="0" w:line="240" w:lineRule="auto"/>
        <w:ind w:left="284" w:hanging="284"/>
        <w:contextualSpacing w:val="0"/>
        <w:rPr>
          <w:szCs w:val="18"/>
        </w:rPr>
      </w:pPr>
      <w:r w:rsidRPr="00403F64">
        <w:rPr>
          <w:szCs w:val="18"/>
        </w:rPr>
        <w:t>Wykonawca zobowiązany jest</w:t>
      </w:r>
      <w:r w:rsidR="00A92DA6" w:rsidRPr="00403F64">
        <w:rPr>
          <w:szCs w:val="18"/>
        </w:rPr>
        <w:t xml:space="preserve"> do </w:t>
      </w:r>
      <w:r w:rsidRPr="00403F64">
        <w:rPr>
          <w:szCs w:val="18"/>
        </w:rPr>
        <w:t>przedstawienia dowodów zapłaty Podwykonawcom</w:t>
      </w:r>
      <w:r w:rsidR="00A92DA6" w:rsidRPr="00403F64">
        <w:rPr>
          <w:szCs w:val="18"/>
        </w:rPr>
        <w:t xml:space="preserve"> za </w:t>
      </w:r>
      <w:r w:rsidRPr="00403F64">
        <w:rPr>
          <w:szCs w:val="18"/>
        </w:rPr>
        <w:t>roboty budowlane wykonane przez Podwykonawców</w:t>
      </w:r>
      <w:r w:rsidR="00A92DA6" w:rsidRPr="00403F64">
        <w:rPr>
          <w:szCs w:val="18"/>
        </w:rPr>
        <w:t xml:space="preserve"> na </w:t>
      </w:r>
      <w:r w:rsidRPr="00403F64">
        <w:rPr>
          <w:szCs w:val="18"/>
        </w:rPr>
        <w:t>każde żądanie Zamawiającego oraz przed końcowym rozliczeniem</w:t>
      </w:r>
      <w:r w:rsidR="00A92DA6" w:rsidRPr="00403F64">
        <w:rPr>
          <w:szCs w:val="18"/>
        </w:rPr>
        <w:t xml:space="preserve"> z </w:t>
      </w:r>
      <w:r w:rsidRPr="00403F64">
        <w:rPr>
          <w:szCs w:val="18"/>
        </w:rPr>
        <w:t>Zamawiającym</w:t>
      </w:r>
      <w:r w:rsidR="00A92DA6" w:rsidRPr="00403F64">
        <w:rPr>
          <w:szCs w:val="18"/>
        </w:rPr>
        <w:t xml:space="preserve"> i </w:t>
      </w:r>
      <w:r w:rsidRPr="00403F64">
        <w:rPr>
          <w:szCs w:val="18"/>
        </w:rPr>
        <w:t>zapłatą faktury końcowej</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p>
    <w:p w14:paraId="2F3CCB9C" w14:textId="77777777" w:rsidR="00676538" w:rsidRPr="00EA3A39" w:rsidRDefault="00676538" w:rsidP="003E2EC1">
      <w:pPr>
        <w:pStyle w:val="Styl2"/>
        <w:widowControl/>
        <w:spacing w:after="0" w:line="240" w:lineRule="auto"/>
        <w:ind w:left="284" w:hanging="284"/>
        <w:contextualSpacing w:val="0"/>
        <w:rPr>
          <w:szCs w:val="18"/>
        </w:rPr>
      </w:pPr>
      <w:r w:rsidRPr="00EA3A39">
        <w:rPr>
          <w:szCs w:val="18"/>
        </w:rPr>
        <w:t>Udzielona przez Wykonawcę gwarancja jakości obejmuje także roboty wykonane przez Podwykonawców.</w:t>
      </w:r>
    </w:p>
    <w:p w14:paraId="4A5BDC70" w14:textId="457B5C47" w:rsidR="00676538" w:rsidRPr="00EA3A39" w:rsidRDefault="00676538" w:rsidP="003E2EC1">
      <w:pPr>
        <w:pStyle w:val="Styl2"/>
        <w:widowControl/>
        <w:spacing w:after="0" w:line="240" w:lineRule="auto"/>
        <w:ind w:left="284" w:hanging="284"/>
        <w:contextualSpacing w:val="0"/>
        <w:rPr>
          <w:szCs w:val="18"/>
        </w:rPr>
      </w:pPr>
      <w:r w:rsidRPr="00EA3A39">
        <w:rPr>
          <w:szCs w:val="18"/>
        </w:rPr>
        <w:t>Jeżeli Podwykonawca wykonuje roboty budowlane</w:t>
      </w:r>
      <w:r w:rsidR="00A92DA6" w:rsidRPr="00EA3A39">
        <w:rPr>
          <w:szCs w:val="18"/>
        </w:rPr>
        <w:t xml:space="preserve"> lub </w:t>
      </w:r>
      <w:r w:rsidRPr="00EA3A39">
        <w:rPr>
          <w:szCs w:val="18"/>
        </w:rPr>
        <w:t>inne związane</w:t>
      </w:r>
      <w:r w:rsidR="00A92DA6" w:rsidRPr="00EA3A39">
        <w:rPr>
          <w:szCs w:val="18"/>
        </w:rPr>
        <w:t xml:space="preserve"> z </w:t>
      </w:r>
      <w:r w:rsidRPr="00EA3A39">
        <w:rPr>
          <w:szCs w:val="18"/>
        </w:rPr>
        <w:t>nimi obowiązki</w:t>
      </w:r>
      <w:r w:rsidR="00A92DA6" w:rsidRPr="00EA3A39">
        <w:rPr>
          <w:szCs w:val="18"/>
        </w:rPr>
        <w:t xml:space="preserve"> w </w:t>
      </w:r>
      <w:r w:rsidRPr="00EA3A39">
        <w:rPr>
          <w:szCs w:val="18"/>
        </w:rPr>
        <w:t>taki sposób,</w:t>
      </w:r>
      <w:r w:rsidR="00AC1325" w:rsidRPr="00EA3A39">
        <w:rPr>
          <w:szCs w:val="18"/>
        </w:rPr>
        <w:t xml:space="preserve"> </w:t>
      </w:r>
      <w:r w:rsidRPr="00EA3A39">
        <w:rPr>
          <w:szCs w:val="18"/>
        </w:rPr>
        <w:t>że skutkuje to naruszeniem postanowień Umowy, Zamawiający ma prawo żądać</w:t>
      </w:r>
      <w:r w:rsidR="00A92DA6" w:rsidRPr="00EA3A39">
        <w:rPr>
          <w:szCs w:val="18"/>
        </w:rPr>
        <w:t xml:space="preserve"> od </w:t>
      </w:r>
      <w:r w:rsidRPr="00EA3A39">
        <w:rPr>
          <w:szCs w:val="18"/>
        </w:rPr>
        <w:t>Wykonawcy, aby Podwykonawca zaprzestał</w:t>
      </w:r>
      <w:r w:rsidR="00A92DA6" w:rsidRPr="00EA3A39">
        <w:rPr>
          <w:szCs w:val="18"/>
        </w:rPr>
        <w:t xml:space="preserve"> na </w:t>
      </w:r>
      <w:r w:rsidRPr="00EA3A39">
        <w:rPr>
          <w:szCs w:val="18"/>
        </w:rPr>
        <w:t>określony czas</w:t>
      </w:r>
      <w:r w:rsidR="00A92DA6" w:rsidRPr="00EA3A39">
        <w:rPr>
          <w:szCs w:val="18"/>
        </w:rPr>
        <w:t xml:space="preserve"> lub na </w:t>
      </w:r>
      <w:r w:rsidRPr="00EA3A39">
        <w:rPr>
          <w:szCs w:val="18"/>
        </w:rPr>
        <w:t>stałe powierzonych mu robót budowlanych</w:t>
      </w:r>
      <w:r w:rsidR="00A92DA6" w:rsidRPr="00EA3A39">
        <w:rPr>
          <w:szCs w:val="18"/>
        </w:rPr>
        <w:t xml:space="preserve"> lub </w:t>
      </w:r>
      <w:r w:rsidRPr="00EA3A39">
        <w:rPr>
          <w:szCs w:val="18"/>
        </w:rPr>
        <w:t>innych obowiązków.</w:t>
      </w:r>
    </w:p>
    <w:p w14:paraId="41249A71" w14:textId="09D690C0" w:rsidR="00676538" w:rsidRPr="00EA3A39" w:rsidRDefault="00676538" w:rsidP="003E2EC1">
      <w:pPr>
        <w:pStyle w:val="Styl2"/>
        <w:widowControl/>
        <w:spacing w:after="0" w:line="240" w:lineRule="auto"/>
        <w:ind w:left="284" w:hanging="284"/>
        <w:contextualSpacing w:val="0"/>
        <w:rPr>
          <w:szCs w:val="18"/>
        </w:rPr>
      </w:pPr>
      <w:r w:rsidRPr="00EA3A39">
        <w:rPr>
          <w:szCs w:val="18"/>
        </w:rPr>
        <w:t>Wykonanie robót przez Podwykonawcę</w:t>
      </w:r>
      <w:r w:rsidR="00A92DA6" w:rsidRPr="00EA3A39">
        <w:rPr>
          <w:szCs w:val="18"/>
        </w:rPr>
        <w:t xml:space="preserve"> nie </w:t>
      </w:r>
      <w:r w:rsidRPr="00EA3A39">
        <w:rPr>
          <w:szCs w:val="18"/>
        </w:rPr>
        <w:t>zwalnia Wykonawcy</w:t>
      </w:r>
      <w:r w:rsidR="00A92DA6" w:rsidRPr="00EA3A39">
        <w:rPr>
          <w:szCs w:val="18"/>
        </w:rPr>
        <w:t xml:space="preserve"> od </w:t>
      </w:r>
      <w:r w:rsidR="00085D5A" w:rsidRPr="00EA3A39">
        <w:rPr>
          <w:szCs w:val="18"/>
        </w:rPr>
        <w:t>odpowiedzialności</w:t>
      </w:r>
      <w:r w:rsidR="00A92DA6" w:rsidRPr="00EA3A39">
        <w:rPr>
          <w:szCs w:val="18"/>
        </w:rPr>
        <w:t xml:space="preserve"> i </w:t>
      </w:r>
      <w:r w:rsidRPr="00EA3A39">
        <w:rPr>
          <w:szCs w:val="18"/>
        </w:rPr>
        <w:t>zobowiązań wynikających</w:t>
      </w:r>
      <w:r w:rsidR="00A92DA6" w:rsidRPr="00EA3A39">
        <w:rPr>
          <w:szCs w:val="18"/>
        </w:rPr>
        <w:t xml:space="preserve"> z </w:t>
      </w:r>
      <w:r w:rsidRPr="00EA3A39">
        <w:rPr>
          <w:szCs w:val="18"/>
        </w:rPr>
        <w:t>postanowień Umowy.</w:t>
      </w:r>
    </w:p>
    <w:p w14:paraId="78F63107" w14:textId="67C66F4A" w:rsidR="00692E29" w:rsidRPr="00EA3A39" w:rsidRDefault="00676538" w:rsidP="00085D5A">
      <w:pPr>
        <w:pStyle w:val="Styl2"/>
        <w:widowControl/>
        <w:spacing w:after="0" w:line="240" w:lineRule="auto"/>
        <w:ind w:left="284" w:hanging="284"/>
        <w:contextualSpacing w:val="0"/>
        <w:rPr>
          <w:szCs w:val="18"/>
        </w:rPr>
      </w:pPr>
      <w:r w:rsidRPr="00EA3A39">
        <w:rPr>
          <w:szCs w:val="18"/>
        </w:rPr>
        <w:t>Wykonawca odpowiada</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Podwykonawcy, jego przedstawicieli</w:t>
      </w:r>
      <w:r w:rsidR="00A92DA6" w:rsidRPr="00EA3A39">
        <w:rPr>
          <w:szCs w:val="18"/>
        </w:rPr>
        <w:t xml:space="preserve"> lub </w:t>
      </w:r>
      <w:r w:rsidRPr="00EA3A39">
        <w:rPr>
          <w:szCs w:val="18"/>
        </w:rPr>
        <w:t>pracowników</w:t>
      </w:r>
      <w:r w:rsidR="00A92DA6" w:rsidRPr="00EA3A39">
        <w:rPr>
          <w:szCs w:val="18"/>
        </w:rPr>
        <w:t xml:space="preserve"> w </w:t>
      </w:r>
      <w:r w:rsidRPr="00EA3A39">
        <w:rPr>
          <w:szCs w:val="18"/>
        </w:rPr>
        <w:t>takim samym zakresie</w:t>
      </w:r>
      <w:r w:rsidR="002D0732" w:rsidRPr="00EA3A39">
        <w:rPr>
          <w:szCs w:val="18"/>
        </w:rPr>
        <w:t>,</w:t>
      </w:r>
      <w:r w:rsidRPr="00EA3A39">
        <w:rPr>
          <w:szCs w:val="18"/>
        </w:rPr>
        <w:t xml:space="preserve"> jak</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własne</w:t>
      </w:r>
      <w:r w:rsidR="00A92DA6" w:rsidRPr="00EA3A39">
        <w:rPr>
          <w:szCs w:val="18"/>
        </w:rPr>
        <w:t xml:space="preserve"> i </w:t>
      </w:r>
      <w:r w:rsidRPr="00EA3A39">
        <w:rPr>
          <w:szCs w:val="18"/>
        </w:rPr>
        <w:t>swoich przedstawicieli</w:t>
      </w:r>
      <w:r w:rsidR="00A92DA6" w:rsidRPr="00EA3A39">
        <w:rPr>
          <w:szCs w:val="18"/>
        </w:rPr>
        <w:t xml:space="preserve"> lub </w:t>
      </w:r>
      <w:r w:rsidRPr="00EA3A39">
        <w:rPr>
          <w:szCs w:val="18"/>
        </w:rPr>
        <w:t>pracowników.</w:t>
      </w:r>
      <w:r w:rsidR="00085D5A" w:rsidRPr="00EA3A39">
        <w:rPr>
          <w:rFonts w:ascii="Times New Roman" w:hAnsi="Times New Roman" w:cs="Times New Roman"/>
          <w:sz w:val="20"/>
          <w:szCs w:val="18"/>
        </w:rPr>
        <w:t xml:space="preserve"> </w:t>
      </w:r>
      <w:r w:rsidR="007A1229">
        <w:rPr>
          <w:szCs w:val="18"/>
        </w:rPr>
        <w:t>Dotyczy to także D</w:t>
      </w:r>
      <w:r w:rsidR="00085D5A" w:rsidRPr="00EA3A39">
        <w:rPr>
          <w:szCs w:val="18"/>
        </w:rPr>
        <w:t>alszych Podwykonawców.</w:t>
      </w:r>
    </w:p>
    <w:p w14:paraId="4411022D" w14:textId="77777777" w:rsidR="00085D5A" w:rsidRPr="00085D5A" w:rsidRDefault="00085D5A" w:rsidP="00085D5A">
      <w:pPr>
        <w:pStyle w:val="Styl2"/>
        <w:widowControl/>
        <w:numPr>
          <w:ilvl w:val="0"/>
          <w:numId w:val="0"/>
        </w:numPr>
        <w:spacing w:after="0" w:line="240" w:lineRule="auto"/>
        <w:ind w:left="284"/>
        <w:contextualSpacing w:val="0"/>
        <w:rPr>
          <w:szCs w:val="18"/>
        </w:rPr>
      </w:pPr>
    </w:p>
    <w:p w14:paraId="083C260A" w14:textId="2BF9108E" w:rsidR="00692E29" w:rsidRPr="00692E29" w:rsidRDefault="00692E29" w:rsidP="00692E29">
      <w:pPr>
        <w:pStyle w:val="Styl3"/>
        <w:jc w:val="center"/>
        <w:rPr>
          <w:rFonts w:cs="Arial"/>
          <w:sz w:val="18"/>
          <w:szCs w:val="18"/>
        </w:rPr>
      </w:pPr>
      <w:bookmarkStart w:id="18" w:name="_Ref333677206"/>
      <w:r w:rsidRPr="00692E29">
        <w:rPr>
          <w:rFonts w:cs="Arial"/>
          <w:sz w:val="18"/>
          <w:szCs w:val="18"/>
        </w:rPr>
        <w:t>§</w:t>
      </w:r>
      <w:r w:rsidR="008D3C35">
        <w:rPr>
          <w:rFonts w:cs="Arial"/>
          <w:sz w:val="18"/>
          <w:szCs w:val="18"/>
        </w:rPr>
        <w:t xml:space="preserve"> </w:t>
      </w:r>
      <w:r w:rsidRPr="00692E29">
        <w:rPr>
          <w:rFonts w:cs="Arial"/>
          <w:sz w:val="18"/>
          <w:szCs w:val="18"/>
        </w:rPr>
        <w:t>10</w:t>
      </w:r>
      <w:bookmarkEnd w:id="18"/>
      <w:r w:rsidR="00357BAF">
        <w:rPr>
          <w:rFonts w:cs="Arial"/>
          <w:sz w:val="18"/>
          <w:szCs w:val="18"/>
        </w:rPr>
        <w:t>.</w:t>
      </w:r>
      <w:r w:rsidRPr="00692E29">
        <w:rPr>
          <w:rFonts w:cs="Arial"/>
          <w:sz w:val="18"/>
          <w:szCs w:val="18"/>
        </w:rPr>
        <w:t xml:space="preserve"> Prawa autorskie</w:t>
      </w:r>
    </w:p>
    <w:p w14:paraId="068C089B" w14:textId="7777777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Wykonawca oświadcza, iż:</w:t>
      </w:r>
    </w:p>
    <w:p w14:paraId="4532D3E9" w14:textId="0E01B4DE" w:rsidR="00692E29" w:rsidRPr="00692E29" w:rsidRDefault="00692E29" w:rsidP="002221B4">
      <w:pPr>
        <w:pStyle w:val="IIInumerowanie"/>
        <w:numPr>
          <w:ilvl w:val="0"/>
          <w:numId w:val="46"/>
        </w:numPr>
        <w:spacing w:after="0"/>
        <w:ind w:left="714" w:hanging="357"/>
        <w:contextualSpacing w:val="0"/>
        <w:rPr>
          <w:color w:val="auto"/>
          <w:sz w:val="18"/>
          <w:szCs w:val="18"/>
        </w:rPr>
      </w:pPr>
      <w:r w:rsidRPr="00692E29">
        <w:rPr>
          <w:color w:val="auto"/>
          <w:sz w:val="18"/>
          <w:szCs w:val="18"/>
        </w:rPr>
        <w:t xml:space="preserve">przysługują mu w całości i na wyłączność </w:t>
      </w:r>
      <w:r w:rsidR="00D47B25">
        <w:rPr>
          <w:color w:val="auto"/>
          <w:sz w:val="18"/>
          <w:szCs w:val="18"/>
        </w:rPr>
        <w:t xml:space="preserve">autorskie prawa </w:t>
      </w:r>
      <w:r w:rsidRPr="00692E29">
        <w:rPr>
          <w:color w:val="auto"/>
          <w:sz w:val="18"/>
          <w:szCs w:val="18"/>
        </w:rPr>
        <w:t xml:space="preserve">majątkowe do dokumentacji stanowiącej przedmiot </w:t>
      </w:r>
      <w:r w:rsidR="008D3C35">
        <w:rPr>
          <w:color w:val="auto"/>
          <w:sz w:val="18"/>
          <w:szCs w:val="18"/>
        </w:rPr>
        <w:t>U</w:t>
      </w:r>
      <w:r w:rsidRPr="00692E29">
        <w:rPr>
          <w:color w:val="auto"/>
          <w:sz w:val="18"/>
          <w:szCs w:val="18"/>
        </w:rPr>
        <w:t>mowy, a w przypadku, gdyby takie prawa mu nie przysługiwały</w:t>
      </w:r>
      <w:r w:rsidR="00D47B25">
        <w:rPr>
          <w:color w:val="auto"/>
          <w:sz w:val="18"/>
          <w:szCs w:val="18"/>
        </w:rPr>
        <w:t>,</w:t>
      </w:r>
      <w:r w:rsidRPr="00692E29">
        <w:rPr>
          <w:color w:val="auto"/>
          <w:sz w:val="18"/>
          <w:szCs w:val="18"/>
        </w:rPr>
        <w:t xml:space="preserve"> ich przejście na Wykonawcę przed przekazaniem przez niego Zamawiającemu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jest zapewnione,</w:t>
      </w:r>
    </w:p>
    <w:p w14:paraId="49F874ED" w14:textId="6CAE3E5D"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nie istnieją żadne ograniczenia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Pr="00692E29">
        <w:rPr>
          <w:color w:val="auto"/>
          <w:sz w:val="18"/>
          <w:szCs w:val="18"/>
        </w:rPr>
        <w:t>, które uniemożliwiałyby Wykonawcy przenieść autorskie prawa majątkowe na Zamawiającego, w zakresie opisanym w</w:t>
      </w:r>
      <w:r w:rsidR="00785E39" w:rsidRPr="00785E39">
        <w:rPr>
          <w:rFonts w:cs="Arial"/>
          <w:sz w:val="18"/>
          <w:szCs w:val="18"/>
        </w:rPr>
        <w:t xml:space="preserve"> </w:t>
      </w:r>
      <w:r w:rsidR="00785E39" w:rsidRPr="00E81DEC">
        <w:rPr>
          <w:rFonts w:cs="Arial"/>
          <w:sz w:val="18"/>
          <w:szCs w:val="18"/>
        </w:rPr>
        <w:t>pkt 1) niniejszego ustępu</w:t>
      </w:r>
      <w:r w:rsidRPr="00692E29">
        <w:rPr>
          <w:color w:val="auto"/>
          <w:sz w:val="18"/>
          <w:szCs w:val="18"/>
        </w:rPr>
        <w:t>,</w:t>
      </w:r>
    </w:p>
    <w:p w14:paraId="5BAA756C" w14:textId="65F1E9F1"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autorskie prawa majątkowe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nie są i nie będą przedmiotem zastawu lub innych praw na rzecz osób trzecich i zostaną przeniesione na Zamawiającego bez żadnych ograniczeń lub obciążeń,</w:t>
      </w:r>
    </w:p>
    <w:p w14:paraId="35679B75" w14:textId="45EAF74B"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zapewnił sobie, a w przypadku jeśli tego nie uczynił</w:t>
      </w:r>
      <w:r w:rsidR="00D47B25">
        <w:rPr>
          <w:color w:val="auto"/>
          <w:sz w:val="18"/>
          <w:szCs w:val="18"/>
        </w:rPr>
        <w:t>,</w:t>
      </w:r>
      <w:r w:rsidRPr="00692E29">
        <w:rPr>
          <w:color w:val="auto"/>
          <w:sz w:val="18"/>
          <w:szCs w:val="18"/>
        </w:rPr>
        <w:t xml:space="preserve"> to będzie dysponował zapewnieniem twórcy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w chwili przekazania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Zamawiającemu, iż w przypadku powstania nowych pól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00D47B25">
        <w:rPr>
          <w:color w:val="auto"/>
          <w:sz w:val="18"/>
          <w:szCs w:val="18"/>
        </w:rPr>
        <w:t>,</w:t>
      </w:r>
      <w:r w:rsidR="00D47B25" w:rsidRPr="00692E29">
        <w:rPr>
          <w:color w:val="auto"/>
          <w:sz w:val="18"/>
          <w:szCs w:val="18"/>
        </w:rPr>
        <w:t xml:space="preserve"> </w:t>
      </w:r>
      <w:r w:rsidRPr="00692E29">
        <w:rPr>
          <w:color w:val="auto"/>
          <w:sz w:val="18"/>
          <w:szCs w:val="18"/>
        </w:rPr>
        <w:t xml:space="preserve">nie znanych w chwili zawarcia Umowy, prawo do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na tych polach zostanie na niego przeniesione, a on przeniesie je w ramach wynegocjowanego z Wykonawcą wynagrodzenia na rzecz Zamawiającego na pierwsze żądanie Zamawiającego.</w:t>
      </w:r>
    </w:p>
    <w:p w14:paraId="62C3AE92" w14:textId="609BF8E5"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Wykonawca oświadcza, iż w chwili przekazywania Zamawiającemu </w:t>
      </w:r>
      <w:r w:rsidR="00D47B25" w:rsidRPr="00EA3A39">
        <w:rPr>
          <w:szCs w:val="18"/>
        </w:rPr>
        <w:t xml:space="preserve">dokumentacji stanowiącej </w:t>
      </w:r>
      <w:r w:rsidRPr="00EA3A39">
        <w:rPr>
          <w:szCs w:val="18"/>
        </w:rPr>
        <w:t xml:space="preserve">przedmiot </w:t>
      </w:r>
      <w:r w:rsidR="00D47B25" w:rsidRPr="00EA3A39">
        <w:rPr>
          <w:szCs w:val="18"/>
        </w:rPr>
        <w:t xml:space="preserve">Umowy </w:t>
      </w:r>
      <w:r w:rsidRPr="00EA3A39">
        <w:rPr>
          <w:szCs w:val="18"/>
        </w:rPr>
        <w:t xml:space="preserve">lub którejkolwiek jego części (utworu w rozumieniu ustawy z dnia 4 lutego 1994 r. o prawie autorskim i prawach pokrewnych – </w:t>
      </w:r>
      <w:proofErr w:type="spellStart"/>
      <w:r w:rsidR="00C74FFE" w:rsidRPr="00EA3A39">
        <w:rPr>
          <w:szCs w:val="18"/>
        </w:rPr>
        <w:t>t.j</w:t>
      </w:r>
      <w:proofErr w:type="spellEnd"/>
      <w:r w:rsidR="00C74FFE" w:rsidRPr="00EA3A39">
        <w:rPr>
          <w:szCs w:val="18"/>
        </w:rPr>
        <w:t>.</w:t>
      </w:r>
      <w:r w:rsidRPr="00EA3A39">
        <w:rPr>
          <w:szCs w:val="18"/>
        </w:rPr>
        <w:t xml:space="preserve"> Dz.U. </w:t>
      </w:r>
      <w:r w:rsidR="00C74FFE" w:rsidRPr="00EA3A39">
        <w:rPr>
          <w:szCs w:val="18"/>
        </w:rPr>
        <w:t>2022, poz. 2509</w:t>
      </w:r>
      <w:r w:rsidR="000F79AA" w:rsidRPr="00EA3A39">
        <w:rPr>
          <w:szCs w:val="18"/>
        </w:rPr>
        <w:t xml:space="preserve">, z </w:t>
      </w:r>
      <w:proofErr w:type="spellStart"/>
      <w:r w:rsidR="000F79AA" w:rsidRPr="00EA3A39">
        <w:rPr>
          <w:szCs w:val="18"/>
        </w:rPr>
        <w:t>późn</w:t>
      </w:r>
      <w:proofErr w:type="spellEnd"/>
      <w:r w:rsidR="000F79AA" w:rsidRPr="00EA3A39">
        <w:rPr>
          <w:szCs w:val="18"/>
        </w:rPr>
        <w:t>. zm.</w:t>
      </w:r>
      <w:r w:rsidRPr="00EA3A39">
        <w:rPr>
          <w:szCs w:val="18"/>
        </w:rPr>
        <w:t xml:space="preserve">) będzie dysponował na zasadzie wyłączności </w:t>
      </w:r>
      <w:r w:rsidR="00C74FFE" w:rsidRPr="00EA3A39">
        <w:rPr>
          <w:szCs w:val="18"/>
        </w:rPr>
        <w:t xml:space="preserve">autorskimi </w:t>
      </w:r>
      <w:r w:rsidRPr="00EA3A39">
        <w:rPr>
          <w:szCs w:val="18"/>
        </w:rPr>
        <w:t xml:space="preserve">prawami majątkowymi do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przekazywanej w danej chwili części) na wszelkich istniejących w tej chwili polach eksploatacji i prawa te w opisanym zakresie będą mu przysługiwać do chwili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przyjmowanej w danej chwili części). Z chwilą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(lub przyjmowanej przez niego części) Wykonawca przenosi na rzecz Zamawiającego</w:t>
      </w:r>
      <w:r w:rsidR="00C74FFE" w:rsidRPr="00EA3A39">
        <w:rPr>
          <w:szCs w:val="18"/>
        </w:rPr>
        <w:t>,</w:t>
      </w:r>
      <w:r w:rsidRPr="00EA3A39">
        <w:rPr>
          <w:szCs w:val="18"/>
        </w:rPr>
        <w:t xml:space="preserve"> bez konieczności składania w tym zakresie dodatkowego oświadczenia woli</w:t>
      </w:r>
      <w:r w:rsidR="00C74FFE" w:rsidRPr="00EA3A39">
        <w:rPr>
          <w:szCs w:val="18"/>
        </w:rPr>
        <w:t>,</w:t>
      </w:r>
      <w:r w:rsidRPr="00EA3A39">
        <w:rPr>
          <w:szCs w:val="18"/>
        </w:rPr>
        <w:t xml:space="preserve"> </w:t>
      </w:r>
      <w:r w:rsidR="00C74FFE" w:rsidRPr="00EA3A39">
        <w:rPr>
          <w:szCs w:val="18"/>
        </w:rPr>
        <w:t xml:space="preserve">autorskie </w:t>
      </w:r>
      <w:r w:rsidRPr="00EA3A39">
        <w:rPr>
          <w:szCs w:val="18"/>
        </w:rPr>
        <w:t>prawa majątkowe do przekazane</w:t>
      </w:r>
      <w:r w:rsidR="00C74FFE" w:rsidRPr="00EA3A39">
        <w:rPr>
          <w:szCs w:val="18"/>
        </w:rPr>
        <w:t>j dokumentacji stanowiącej</w:t>
      </w:r>
      <w:r w:rsidRPr="00EA3A39">
        <w:rPr>
          <w:szCs w:val="18"/>
        </w:rPr>
        <w:t xml:space="preserve"> przedmiot </w:t>
      </w:r>
      <w:r w:rsidR="00C74FFE" w:rsidRPr="00EA3A39">
        <w:rPr>
          <w:szCs w:val="18"/>
        </w:rPr>
        <w:t xml:space="preserve">Umowy </w:t>
      </w:r>
      <w:r w:rsidRPr="00EA3A39">
        <w:rPr>
          <w:szCs w:val="18"/>
        </w:rPr>
        <w:t>(lub przyjmowanej w danej chwili części) na polach e</w:t>
      </w:r>
      <w:r w:rsidR="00BA29F3" w:rsidRPr="00EA3A39">
        <w:rPr>
          <w:szCs w:val="18"/>
        </w:rPr>
        <w:t>ksploatacji wskazanych w ust.</w:t>
      </w:r>
      <w:r w:rsidRPr="00EA3A39">
        <w:rPr>
          <w:szCs w:val="18"/>
        </w:rPr>
        <w:t xml:space="preserve"> 3 niniejszego paragrafu. Z chwilą nabycia </w:t>
      </w:r>
      <w:r w:rsidR="00C74FFE" w:rsidRPr="00EA3A39">
        <w:rPr>
          <w:szCs w:val="18"/>
        </w:rPr>
        <w:t xml:space="preserve">autorskich </w:t>
      </w:r>
      <w:r w:rsidRPr="00EA3A39">
        <w:rPr>
          <w:szCs w:val="18"/>
        </w:rPr>
        <w:t>praw majątkowych</w:t>
      </w:r>
      <w:r w:rsidR="00C74FFE" w:rsidRPr="00EA3A39">
        <w:rPr>
          <w:szCs w:val="18"/>
        </w:rPr>
        <w:t>,</w:t>
      </w:r>
      <w:r w:rsidRPr="00EA3A39">
        <w:rPr>
          <w:szCs w:val="18"/>
        </w:rPr>
        <w:t xml:space="preserve"> Zamawiający nabywa własność egzemplarzy, na których utrwalono utwór, co do którego następuje nabycie tych praw.</w:t>
      </w:r>
    </w:p>
    <w:p w14:paraId="080CF36E" w14:textId="51D094CF"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Nabycie </w:t>
      </w:r>
      <w:r w:rsidR="00C74FFE" w:rsidRPr="00EA3A39">
        <w:rPr>
          <w:szCs w:val="18"/>
        </w:rPr>
        <w:t xml:space="preserve">autorskich </w:t>
      </w:r>
      <w:r w:rsidRPr="00EA3A39">
        <w:rPr>
          <w:szCs w:val="18"/>
        </w:rPr>
        <w:t>praw majątkowych, o których mowa w ustępie poprzedzającym</w:t>
      </w:r>
      <w:r w:rsidR="00C74FFE" w:rsidRPr="00EA3A39">
        <w:rPr>
          <w:szCs w:val="18"/>
        </w:rPr>
        <w:t>,</w:t>
      </w:r>
      <w:r w:rsidRPr="00EA3A39">
        <w:rPr>
          <w:szCs w:val="18"/>
        </w:rPr>
        <w:t xml:space="preserve"> następuje na wszystkich polach eksploatacji, w tym m.in.:</w:t>
      </w:r>
    </w:p>
    <w:p w14:paraId="73E37503" w14:textId="2C4FBB32"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utrwalania i zwielokrotniania </w:t>
      </w:r>
      <w:r w:rsidR="00C74FFE">
        <w:rPr>
          <w:color w:val="auto"/>
          <w:sz w:val="18"/>
          <w:szCs w:val="18"/>
        </w:rPr>
        <w:t>u</w:t>
      </w:r>
      <w:r w:rsidR="00C74FFE" w:rsidRPr="00692E29">
        <w:rPr>
          <w:color w:val="auto"/>
          <w:sz w:val="18"/>
          <w:szCs w:val="18"/>
        </w:rPr>
        <w:t xml:space="preserve">tworu </w:t>
      </w:r>
      <w:r w:rsidRPr="00692E29">
        <w:rPr>
          <w:color w:val="auto"/>
          <w:sz w:val="18"/>
          <w:szCs w:val="18"/>
        </w:rPr>
        <w:t xml:space="preserve">– wytwarzanie dowolną techniką egzemplarzy utworu, w tym techniką </w:t>
      </w:r>
      <w:r w:rsidRPr="00692E29">
        <w:rPr>
          <w:color w:val="auto"/>
          <w:sz w:val="18"/>
          <w:szCs w:val="18"/>
        </w:rPr>
        <w:lastRenderedPageBreak/>
        <w:t>drukarską, reprograficzną, zapisu magnetycznego oraz techniką cyfrową,</w:t>
      </w:r>
    </w:p>
    <w:p w14:paraId="780CDAD0" w14:textId="4F86D117"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obrotu oryginałem albo egzemplarzami, na których </w:t>
      </w:r>
      <w:r w:rsidR="00C74FFE">
        <w:rPr>
          <w:color w:val="auto"/>
          <w:sz w:val="18"/>
          <w:szCs w:val="18"/>
        </w:rPr>
        <w:t>u</w:t>
      </w:r>
      <w:r w:rsidR="00C74FFE" w:rsidRPr="00692E29">
        <w:rPr>
          <w:color w:val="auto"/>
          <w:sz w:val="18"/>
          <w:szCs w:val="18"/>
        </w:rPr>
        <w:t xml:space="preserve">twór </w:t>
      </w:r>
      <w:r w:rsidRPr="00692E29">
        <w:rPr>
          <w:color w:val="auto"/>
          <w:sz w:val="18"/>
          <w:szCs w:val="18"/>
        </w:rPr>
        <w:t>utrwalono – wprowadzanie do obrotu, użyczenie lub najem oryginału albo egzemplarzy,</w:t>
      </w:r>
    </w:p>
    <w:p w14:paraId="20335EF7" w14:textId="51A349F0"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rozpowszechniania </w:t>
      </w:r>
      <w:r w:rsidR="00C74FFE">
        <w:rPr>
          <w:color w:val="auto"/>
          <w:sz w:val="18"/>
          <w:szCs w:val="18"/>
        </w:rPr>
        <w:t>u</w:t>
      </w:r>
      <w:r w:rsidR="00C74FFE" w:rsidRPr="00692E29">
        <w:rPr>
          <w:color w:val="auto"/>
          <w:sz w:val="18"/>
          <w:szCs w:val="18"/>
        </w:rPr>
        <w:t xml:space="preserve">tworu </w:t>
      </w:r>
      <w:r w:rsidRPr="00692E29">
        <w:rPr>
          <w:color w:val="auto"/>
          <w:sz w:val="18"/>
          <w:szCs w:val="18"/>
        </w:rPr>
        <w:t>w sposób inny niż określony w punkcie poprzedzającym – publiczne wykonanie, wystawienie, wyświetlenie, odtworzenie oraz nadawanie i reemitowanie, a także publiczne udostępnianie utworu w taki sposób, aby każdy mógł mieć do niego dostęp w miejscu i w czasie przez siebie wybranym, w szczególności w sieci Internet, intranet i extranet,</w:t>
      </w:r>
    </w:p>
    <w:p w14:paraId="6DCEF7E1" w14:textId="3DE8E9EA"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zwielokrotnianie dowolną techniką</w:t>
      </w:r>
      <w:r w:rsidR="00C74FFE">
        <w:rPr>
          <w:color w:val="auto"/>
          <w:sz w:val="18"/>
          <w:szCs w:val="18"/>
        </w:rPr>
        <w:t>,</w:t>
      </w:r>
      <w:r w:rsidRPr="00692E29">
        <w:rPr>
          <w:color w:val="auto"/>
          <w:sz w:val="18"/>
          <w:szCs w:val="18"/>
        </w:rPr>
        <w:t xml:space="preserve"> w dowolnym miejscu i czasie</w:t>
      </w:r>
      <w:r w:rsidR="00C74FFE">
        <w:rPr>
          <w:color w:val="auto"/>
          <w:sz w:val="18"/>
          <w:szCs w:val="18"/>
        </w:rPr>
        <w:t>,</w:t>
      </w:r>
      <w:r w:rsidRPr="00692E29">
        <w:rPr>
          <w:color w:val="auto"/>
          <w:sz w:val="18"/>
          <w:szCs w:val="18"/>
        </w:rPr>
        <w:t xml:space="preserve"> w dowolnej liczbie</w:t>
      </w:r>
      <w:r w:rsidR="00C74FFE">
        <w:rPr>
          <w:color w:val="auto"/>
          <w:sz w:val="18"/>
          <w:szCs w:val="18"/>
        </w:rPr>
        <w:t>,</w:t>
      </w:r>
      <w:r w:rsidRPr="00692E29">
        <w:rPr>
          <w:color w:val="auto"/>
          <w:sz w:val="18"/>
          <w:szCs w:val="18"/>
        </w:rPr>
        <w:t xml:space="preserve"> w szczególności poprzez wykonanie fotokopii, slajdów, reprodukcji komputerowych,</w:t>
      </w:r>
    </w:p>
    <w:p w14:paraId="38085DE3"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do pamięci komputera,</w:t>
      </w:r>
    </w:p>
    <w:p w14:paraId="34069DB7"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ekspozycja,</w:t>
      </w:r>
    </w:p>
    <w:p w14:paraId="7CDD3D8F"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udostępnianie wykonawcom, w tym także wykonanych kopii,</w:t>
      </w:r>
    </w:p>
    <w:p w14:paraId="4E8F8D1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realizacji inwestycji,</w:t>
      </w:r>
    </w:p>
    <w:p w14:paraId="7425563E"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opracowania i realizacji projektu technicznego z przedmiarami i kosztorysami inwestorskimi,</w:t>
      </w:r>
    </w:p>
    <w:p w14:paraId="576A7804"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przetwarzanie i modyfikowanie w jakikolwiek sposób,</w:t>
      </w:r>
    </w:p>
    <w:p w14:paraId="2A8B1615"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jakichkolwiek zmian,</w:t>
      </w:r>
    </w:p>
    <w:p w14:paraId="34DAFB4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publikowanie części lub całości.</w:t>
      </w:r>
    </w:p>
    <w:p w14:paraId="4FE75A04" w14:textId="0DA3500E"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Postanowienia powyższych ustępów stosuje się odpowiednio do zmian w dokumentacji stanowiącej przedmiot </w:t>
      </w:r>
      <w:r w:rsidR="00283CF1" w:rsidRPr="00EA3A39">
        <w:rPr>
          <w:szCs w:val="18"/>
        </w:rPr>
        <w:t xml:space="preserve">Umowy </w:t>
      </w:r>
      <w:r w:rsidRPr="00EA3A39">
        <w:rPr>
          <w:szCs w:val="18"/>
        </w:rPr>
        <w:t xml:space="preserve">w ramach nadzoru autorskiego dokonanych podczas wykonywania prac objętych dokumentacją </w:t>
      </w:r>
      <w:r w:rsidR="00283CF1" w:rsidRPr="00EA3A39">
        <w:rPr>
          <w:szCs w:val="18"/>
        </w:rPr>
        <w:t xml:space="preserve">stanowiącą </w:t>
      </w:r>
      <w:r w:rsidRPr="00EA3A39">
        <w:rPr>
          <w:szCs w:val="18"/>
        </w:rPr>
        <w:t xml:space="preserve">przedmiot </w:t>
      </w:r>
      <w:r w:rsidR="00283CF1" w:rsidRPr="00EA3A39">
        <w:rPr>
          <w:szCs w:val="18"/>
        </w:rPr>
        <w:t>Umowy</w:t>
      </w:r>
      <w:r w:rsidRPr="00EA3A39">
        <w:rPr>
          <w:szCs w:val="18"/>
        </w:rPr>
        <w:t>, z tym</w:t>
      </w:r>
      <w:r w:rsidR="00BA5128" w:rsidRPr="00EA3A39">
        <w:rPr>
          <w:szCs w:val="18"/>
        </w:rPr>
        <w:t>,</w:t>
      </w:r>
      <w:r w:rsidRPr="00EA3A39">
        <w:rPr>
          <w:szCs w:val="18"/>
        </w:rPr>
        <w:t xml:space="preserve"> że </w:t>
      </w:r>
      <w:r w:rsidR="00283CF1" w:rsidRPr="00EA3A39">
        <w:rPr>
          <w:szCs w:val="18"/>
        </w:rPr>
        <w:t xml:space="preserve">autorskie </w:t>
      </w:r>
      <w:r w:rsidRPr="00EA3A39">
        <w:rPr>
          <w:szCs w:val="18"/>
        </w:rPr>
        <w:t>prawa majątkowe do zmienionej dokumentacji Zamawiający nabywa z chwilą wprowadzenia tych zmian w trakcie wykonywania obowiązków nadzoru autorskiego.</w:t>
      </w:r>
    </w:p>
    <w:p w14:paraId="79752943" w14:textId="5A0A6D3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przypadku wystąpienia przez jakąkolwiek osobę trzecią w stosunku do Zamawiającego</w:t>
      </w:r>
      <w:r w:rsidR="00A34686" w:rsidRPr="00EA3A39">
        <w:rPr>
          <w:szCs w:val="18"/>
        </w:rPr>
        <w:t>,</w:t>
      </w:r>
      <w:r w:rsidRPr="00EA3A39">
        <w:rPr>
          <w:szCs w:val="18"/>
        </w:rPr>
        <w:t xml:space="preserve"> zgłaszającą roszczenia z tytułu naruszenia jej praw autorskich osobistych lub majątkowych, Wykonawca:</w:t>
      </w:r>
    </w:p>
    <w:p w14:paraId="1EBCD911" w14:textId="7BAA41D5"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podejmie wszelkie działania zmierzające do przejęcia pełnej odpowiedzialności z tytułu ewentualnych roszczeń oraz do zminimalizowania szkody Zamawiającego</w:t>
      </w:r>
      <w:r w:rsidR="00357BAF">
        <w:rPr>
          <w:color w:val="auto"/>
          <w:sz w:val="18"/>
          <w:szCs w:val="18"/>
        </w:rPr>
        <w:t>,</w:t>
      </w:r>
      <w:r w:rsidRPr="00692E29">
        <w:rPr>
          <w:color w:val="auto"/>
          <w:sz w:val="18"/>
          <w:szCs w:val="18"/>
        </w:rPr>
        <w:t xml:space="preserve"> jak i osób trzecich, </w:t>
      </w:r>
    </w:p>
    <w:p w14:paraId="4DE0200A" w14:textId="574F10EE"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w przypadku skierowania sprawy na drogę postępowania sądowego</w:t>
      </w:r>
      <w:r w:rsidR="00257FA9">
        <w:rPr>
          <w:color w:val="auto"/>
          <w:sz w:val="18"/>
          <w:szCs w:val="18"/>
        </w:rPr>
        <w:t>,</w:t>
      </w:r>
      <w:r w:rsidRPr="00692E29">
        <w:rPr>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A3A08AF" w14:textId="77777777" w:rsidR="00692E29" w:rsidRPr="002B33D6"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poniesie wszelkie koszty związane z ewentualnym pokryciem roszczeń majątkowych i niemajątkowych związanych z naruszeniem praw</w:t>
      </w:r>
      <w:r w:rsidRPr="002B33D6">
        <w:rPr>
          <w:color w:val="auto"/>
          <w:sz w:val="18"/>
          <w:szCs w:val="18"/>
        </w:rPr>
        <w:t xml:space="preserve"> osób trzecich, w tym praw autorskich majątkowych lub osobistych osoby lub osób zgłaszających roszczenia.</w:t>
      </w:r>
    </w:p>
    <w:p w14:paraId="0F6BEE61" w14:textId="21A4851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Wynagrodzenie z tytułu przeniesienia autorskich praw majątkowych jest ujęte w wynagrodzeniu Wykonawcy, o którym mowa w §</w:t>
      </w:r>
      <w:r w:rsidR="00A34686" w:rsidRPr="00EA3A39">
        <w:rPr>
          <w:szCs w:val="18"/>
        </w:rPr>
        <w:t xml:space="preserve"> </w:t>
      </w:r>
      <w:r w:rsidRPr="00EA3A39">
        <w:rPr>
          <w:szCs w:val="18"/>
        </w:rPr>
        <w:t>3 ust. 1 Umowy.</w:t>
      </w:r>
    </w:p>
    <w:p w14:paraId="3AA4B9AF" w14:textId="03AE7A4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ramach wynagrodzenia wskazanego w §</w:t>
      </w:r>
      <w:r w:rsidR="00A34686" w:rsidRPr="00EA3A39">
        <w:rPr>
          <w:szCs w:val="18"/>
        </w:rPr>
        <w:t xml:space="preserve"> </w:t>
      </w:r>
      <w:r w:rsidRPr="00EA3A39">
        <w:rPr>
          <w:szCs w:val="18"/>
        </w:rPr>
        <w:t xml:space="preserve">3 ust. 1 </w:t>
      </w:r>
      <w:r w:rsidR="00721525" w:rsidRPr="00EA3A39">
        <w:rPr>
          <w:szCs w:val="18"/>
        </w:rPr>
        <w:t xml:space="preserve">Umowy </w:t>
      </w:r>
      <w:r w:rsidRPr="00EA3A39">
        <w:rPr>
          <w:szCs w:val="18"/>
        </w:rPr>
        <w:t xml:space="preserve">Wykonawca przenosi – z chwilą przekazania danego </w:t>
      </w:r>
      <w:r w:rsidR="00257FA9" w:rsidRPr="00EA3A39">
        <w:rPr>
          <w:szCs w:val="18"/>
        </w:rPr>
        <w:t xml:space="preserve">utworu </w:t>
      </w:r>
      <w:r w:rsidRPr="00EA3A39">
        <w:rPr>
          <w:szCs w:val="18"/>
        </w:rPr>
        <w:t>– prawo do wykonywania zależnych praw autorskich na polach eksploatacji wskazanych w ust. 3 powyżej.</w:t>
      </w:r>
    </w:p>
    <w:p w14:paraId="5C743C20" w14:textId="537F504A"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celu uniknięcia wątpliwości</w:t>
      </w:r>
      <w:r w:rsidR="00A34686" w:rsidRPr="00EA3A39">
        <w:rPr>
          <w:szCs w:val="18"/>
        </w:rPr>
        <w:t>,</w:t>
      </w:r>
      <w:r w:rsidRPr="00EA3A39">
        <w:rPr>
          <w:szCs w:val="18"/>
        </w:rPr>
        <w:t xml:space="preserve"> Strony potwierdzają, iż Zamawiający (a także inne wskazane przez niego osoby) jest uprawniony do wykonywania i korzystania z modyfikacji </w:t>
      </w:r>
      <w:r w:rsidR="00257FA9" w:rsidRPr="00EA3A39">
        <w:rPr>
          <w:szCs w:val="18"/>
        </w:rPr>
        <w:t>utworów</w:t>
      </w:r>
      <w:r w:rsidRPr="00EA3A39">
        <w:rPr>
          <w:szCs w:val="18"/>
        </w:rPr>
        <w:t>.</w:t>
      </w:r>
    </w:p>
    <w:p w14:paraId="5ECABFA8" w14:textId="7717FAF6" w:rsidR="00676538" w:rsidRPr="002B33D6" w:rsidRDefault="00676538" w:rsidP="0080720D">
      <w:pPr>
        <w:pStyle w:val="Styl3"/>
        <w:widowControl/>
        <w:spacing w:before="240" w:after="120"/>
        <w:jc w:val="center"/>
        <w:rPr>
          <w:rFonts w:cs="Arial"/>
          <w:sz w:val="18"/>
          <w:szCs w:val="18"/>
        </w:rPr>
      </w:pPr>
      <w:r w:rsidRPr="002B33D6">
        <w:rPr>
          <w:rFonts w:cs="Arial"/>
          <w:sz w:val="18"/>
          <w:szCs w:val="18"/>
        </w:rPr>
        <w:t>§</w:t>
      </w:r>
      <w:r w:rsidR="00226AD6">
        <w:rPr>
          <w:rFonts w:cs="Arial"/>
          <w:sz w:val="18"/>
          <w:szCs w:val="18"/>
        </w:rPr>
        <w:t xml:space="preserve"> </w:t>
      </w:r>
      <w:r w:rsidRPr="002B33D6">
        <w:rPr>
          <w:rFonts w:cs="Arial"/>
          <w:sz w:val="18"/>
          <w:szCs w:val="18"/>
        </w:rPr>
        <w:t>1</w:t>
      </w:r>
      <w:r w:rsidR="00692E29" w:rsidRPr="002B33D6">
        <w:rPr>
          <w:rFonts w:cs="Arial"/>
          <w:sz w:val="18"/>
          <w:szCs w:val="18"/>
        </w:rPr>
        <w:t>1</w:t>
      </w:r>
      <w:r w:rsidR="00992BFA" w:rsidRPr="002B33D6">
        <w:rPr>
          <w:rFonts w:cs="Arial"/>
          <w:sz w:val="18"/>
          <w:szCs w:val="18"/>
        </w:rPr>
        <w:t xml:space="preserve">. </w:t>
      </w:r>
      <w:r w:rsidRPr="002B33D6">
        <w:rPr>
          <w:rFonts w:cs="Arial"/>
          <w:sz w:val="18"/>
          <w:szCs w:val="18"/>
        </w:rPr>
        <w:t>Kary umowne</w:t>
      </w:r>
    </w:p>
    <w:p w14:paraId="2E9643E9" w14:textId="555FB306" w:rsidR="00676538" w:rsidRDefault="00676538" w:rsidP="002221B4">
      <w:pPr>
        <w:pStyle w:val="Styl2"/>
        <w:widowControl/>
        <w:numPr>
          <w:ilvl w:val="0"/>
          <w:numId w:val="51"/>
        </w:numPr>
        <w:spacing w:after="0" w:line="240" w:lineRule="auto"/>
        <w:contextualSpacing w:val="0"/>
        <w:rPr>
          <w:szCs w:val="18"/>
        </w:rPr>
      </w:pPr>
      <w:r w:rsidRPr="002B33D6">
        <w:rPr>
          <w:szCs w:val="18"/>
        </w:rPr>
        <w:t>Kary umowne określone</w:t>
      </w:r>
      <w:r w:rsidR="00A92DA6" w:rsidRPr="002B33D6">
        <w:rPr>
          <w:szCs w:val="18"/>
        </w:rPr>
        <w:t xml:space="preserve"> w </w:t>
      </w:r>
      <w:r w:rsidRPr="002B33D6">
        <w:rPr>
          <w:szCs w:val="18"/>
        </w:rPr>
        <w:t xml:space="preserve"> Umowie mogą być naliczane</w:t>
      </w:r>
      <w:r w:rsidR="00A92DA6" w:rsidRPr="002B33D6">
        <w:rPr>
          <w:szCs w:val="18"/>
        </w:rPr>
        <w:t xml:space="preserve"> i </w:t>
      </w:r>
      <w:r w:rsidRPr="002B33D6">
        <w:rPr>
          <w:szCs w:val="18"/>
        </w:rPr>
        <w:t>dochodzone niezależnie</w:t>
      </w:r>
      <w:r w:rsidR="00A92DA6" w:rsidRPr="002B33D6">
        <w:rPr>
          <w:szCs w:val="18"/>
        </w:rPr>
        <w:t xml:space="preserve"> z </w:t>
      </w:r>
      <w:r w:rsidRPr="002B33D6">
        <w:rPr>
          <w:szCs w:val="18"/>
        </w:rPr>
        <w:t>różnych tytułów</w:t>
      </w:r>
      <w:r w:rsidR="00DE6C6A" w:rsidRPr="002B33D6">
        <w:rPr>
          <w:szCs w:val="18"/>
        </w:rPr>
        <w:t>,</w:t>
      </w:r>
      <w:r w:rsidR="00A92DA6" w:rsidRPr="002B33D6">
        <w:rPr>
          <w:szCs w:val="18"/>
        </w:rPr>
        <w:t xml:space="preserve"> z </w:t>
      </w:r>
      <w:r w:rsidRPr="002B33D6">
        <w:rPr>
          <w:szCs w:val="18"/>
        </w:rPr>
        <w:t xml:space="preserve"> tym zastrzeżeniem,  że  ten sam stan faktyczny, ujęty</w:t>
      </w:r>
      <w:r w:rsidR="00A92DA6" w:rsidRPr="002B33D6">
        <w:rPr>
          <w:szCs w:val="18"/>
        </w:rPr>
        <w:t xml:space="preserve"> w </w:t>
      </w:r>
      <w:r w:rsidRPr="002B33D6">
        <w:rPr>
          <w:szCs w:val="18"/>
        </w:rPr>
        <w:t>konkretne działanie</w:t>
      </w:r>
      <w:r w:rsidR="00A92DA6" w:rsidRPr="002B33D6">
        <w:rPr>
          <w:szCs w:val="18"/>
        </w:rPr>
        <w:t xml:space="preserve"> lub </w:t>
      </w:r>
      <w:r w:rsidRPr="002B33D6">
        <w:rPr>
          <w:szCs w:val="18"/>
        </w:rPr>
        <w:t>zaniechanie Wykonawcy,</w:t>
      </w:r>
      <w:r w:rsidR="00A92DA6" w:rsidRPr="002B33D6">
        <w:rPr>
          <w:szCs w:val="18"/>
        </w:rPr>
        <w:t xml:space="preserve"> nie </w:t>
      </w:r>
      <w:r w:rsidRPr="002B33D6">
        <w:rPr>
          <w:szCs w:val="18"/>
        </w:rPr>
        <w:t>może być podstawą</w:t>
      </w:r>
      <w:r w:rsidR="00A92DA6" w:rsidRPr="002B33D6">
        <w:rPr>
          <w:szCs w:val="18"/>
        </w:rPr>
        <w:t xml:space="preserve"> do </w:t>
      </w:r>
      <w:r w:rsidRPr="002B33D6">
        <w:rPr>
          <w:szCs w:val="18"/>
        </w:rPr>
        <w:t>naliczenia kilku kar umownych.</w:t>
      </w:r>
    </w:p>
    <w:p w14:paraId="55B80F32" w14:textId="2B8472FE" w:rsidR="00676538" w:rsidRDefault="00676538" w:rsidP="002221B4">
      <w:pPr>
        <w:pStyle w:val="Styl2"/>
        <w:widowControl/>
        <w:numPr>
          <w:ilvl w:val="0"/>
          <w:numId w:val="51"/>
        </w:numPr>
        <w:spacing w:after="0" w:line="240" w:lineRule="auto"/>
        <w:contextualSpacing w:val="0"/>
        <w:rPr>
          <w:szCs w:val="18"/>
        </w:rPr>
      </w:pPr>
      <w:r w:rsidRPr="008D3C35">
        <w:rPr>
          <w:szCs w:val="18"/>
        </w:rPr>
        <w:t>W przypadku odstąpienia</w:t>
      </w:r>
      <w:r w:rsidR="00A92DA6" w:rsidRPr="008D3C35">
        <w:rPr>
          <w:szCs w:val="18"/>
        </w:rPr>
        <w:t xml:space="preserve"> od </w:t>
      </w:r>
      <w:r w:rsidRPr="008D3C35">
        <w:rPr>
          <w:szCs w:val="18"/>
        </w:rPr>
        <w:t>Umowy jedynie</w:t>
      </w:r>
      <w:r w:rsidR="00A92DA6" w:rsidRPr="008D3C35">
        <w:rPr>
          <w:szCs w:val="18"/>
        </w:rPr>
        <w:t xml:space="preserve"> w </w:t>
      </w:r>
      <w:r w:rsidRPr="008D3C35">
        <w:rPr>
          <w:szCs w:val="18"/>
        </w:rPr>
        <w:t>zakresie jej niewykonanej części, wartość Umowy określaną</w:t>
      </w:r>
      <w:r w:rsidR="00A92DA6" w:rsidRPr="008D3C35">
        <w:rPr>
          <w:szCs w:val="18"/>
        </w:rPr>
        <w:t xml:space="preserve"> dla </w:t>
      </w:r>
      <w:r w:rsidRPr="008D3C35">
        <w:rPr>
          <w:szCs w:val="18"/>
        </w:rPr>
        <w:t>potrzeb kary umownej ujętej</w:t>
      </w:r>
      <w:r w:rsidR="00A92DA6" w:rsidRPr="008D3C35">
        <w:rPr>
          <w:szCs w:val="18"/>
        </w:rPr>
        <w:t xml:space="preserve"> w </w:t>
      </w:r>
      <w:r w:rsidR="00190345" w:rsidRPr="008D3C35">
        <w:rPr>
          <w:szCs w:val="18"/>
        </w:rPr>
        <w:t xml:space="preserve">§ 7 </w:t>
      </w:r>
      <w:r w:rsidRPr="008D3C35">
        <w:rPr>
          <w:szCs w:val="18"/>
        </w:rPr>
        <w:t xml:space="preserve">ust. 1 pkt 2) </w:t>
      </w:r>
      <w:r w:rsidR="00190345" w:rsidRPr="008D3C35">
        <w:rPr>
          <w:szCs w:val="18"/>
        </w:rPr>
        <w:t xml:space="preserve">Umowy </w:t>
      </w:r>
      <w:r w:rsidRPr="008D3C35">
        <w:rPr>
          <w:szCs w:val="18"/>
        </w:rPr>
        <w:t>pomniejsza się</w:t>
      </w:r>
      <w:r w:rsidR="00A92DA6" w:rsidRPr="008D3C35">
        <w:rPr>
          <w:szCs w:val="18"/>
        </w:rPr>
        <w:t xml:space="preserve"> o </w:t>
      </w:r>
      <w:r w:rsidRPr="008D3C35">
        <w:rPr>
          <w:szCs w:val="18"/>
        </w:rPr>
        <w:t xml:space="preserve">wartość części </w:t>
      </w:r>
      <w:r w:rsidR="00F11CB3" w:rsidRPr="008D3C35">
        <w:rPr>
          <w:szCs w:val="18"/>
        </w:rPr>
        <w:t>przedmiotu Umow</w:t>
      </w:r>
      <w:r w:rsidRPr="008D3C35">
        <w:rPr>
          <w:szCs w:val="18"/>
        </w:rPr>
        <w:t>y, która została prawidłowo wykonana</w:t>
      </w:r>
      <w:r w:rsidR="00A92DA6" w:rsidRPr="008D3C35">
        <w:rPr>
          <w:szCs w:val="18"/>
        </w:rPr>
        <w:t xml:space="preserve"> w </w:t>
      </w:r>
      <w:r w:rsidRPr="008D3C35">
        <w:rPr>
          <w:szCs w:val="18"/>
        </w:rPr>
        <w:t>toku Umowy.</w:t>
      </w:r>
    </w:p>
    <w:p w14:paraId="112BCAEE" w14:textId="307996DE" w:rsidR="00676538" w:rsidRDefault="00676538" w:rsidP="002221B4">
      <w:pPr>
        <w:pStyle w:val="Styl2"/>
        <w:widowControl/>
        <w:numPr>
          <w:ilvl w:val="0"/>
          <w:numId w:val="51"/>
        </w:numPr>
        <w:spacing w:after="0" w:line="240" w:lineRule="auto"/>
        <w:contextualSpacing w:val="0"/>
        <w:rPr>
          <w:szCs w:val="18"/>
        </w:rPr>
      </w:pPr>
      <w:bookmarkStart w:id="19" w:name="_Ref333700154"/>
      <w:r w:rsidRPr="008D3C35">
        <w:rPr>
          <w:szCs w:val="18"/>
        </w:rPr>
        <w:t>O ile</w:t>
      </w:r>
      <w:r w:rsidR="00A92DA6" w:rsidRPr="008D3C35">
        <w:rPr>
          <w:szCs w:val="18"/>
        </w:rPr>
        <w:t xml:space="preserve"> nie </w:t>
      </w:r>
      <w:r w:rsidRPr="008D3C35">
        <w:rPr>
          <w:szCs w:val="18"/>
        </w:rPr>
        <w:t>jest to sprzeczne</w:t>
      </w:r>
      <w:r w:rsidR="00A92DA6" w:rsidRPr="008D3C35">
        <w:rPr>
          <w:szCs w:val="18"/>
        </w:rPr>
        <w:t xml:space="preserve"> z </w:t>
      </w:r>
      <w:r w:rsidRPr="008D3C35">
        <w:rPr>
          <w:szCs w:val="18"/>
        </w:rPr>
        <w:t>powszechnie obowiązującymi przepisami prawa, Zamawiający może zaspokoić wierzytelności</w:t>
      </w:r>
      <w:r w:rsidR="00A92DA6" w:rsidRPr="008D3C35">
        <w:rPr>
          <w:szCs w:val="18"/>
        </w:rPr>
        <w:t xml:space="preserve"> w </w:t>
      </w:r>
      <w:r w:rsidRPr="008D3C35">
        <w:rPr>
          <w:szCs w:val="18"/>
        </w:rPr>
        <w:t>stosunku</w:t>
      </w:r>
      <w:r w:rsidR="00A92DA6" w:rsidRPr="008D3C35">
        <w:rPr>
          <w:szCs w:val="18"/>
        </w:rPr>
        <w:t xml:space="preserve"> do </w:t>
      </w:r>
      <w:r w:rsidRPr="008D3C35">
        <w:rPr>
          <w:szCs w:val="18"/>
        </w:rPr>
        <w:t>Wykonawcy</w:t>
      </w:r>
      <w:r w:rsidR="00A92DA6" w:rsidRPr="008D3C35">
        <w:rPr>
          <w:szCs w:val="18"/>
        </w:rPr>
        <w:t xml:space="preserve"> z </w:t>
      </w:r>
      <w:r w:rsidRPr="008D3C35">
        <w:rPr>
          <w:szCs w:val="18"/>
        </w:rPr>
        <w:t xml:space="preserve">tytułu kar umownych </w:t>
      </w:r>
      <w:r w:rsidR="008D3C35">
        <w:rPr>
          <w:szCs w:val="18"/>
        </w:rPr>
        <w:t>–</w:t>
      </w:r>
      <w:r w:rsidRPr="008D3C35">
        <w:rPr>
          <w:szCs w:val="18"/>
        </w:rPr>
        <w:t xml:space="preserve"> także jeszcze niewymagalne </w:t>
      </w:r>
      <w:r w:rsidR="008D3C35">
        <w:rPr>
          <w:szCs w:val="18"/>
        </w:rPr>
        <w:t>–</w:t>
      </w:r>
      <w:r w:rsidRPr="008D3C35">
        <w:rPr>
          <w:szCs w:val="18"/>
        </w:rPr>
        <w:t xml:space="preserve"> poprzez potrącanie tych kar</w:t>
      </w:r>
      <w:r w:rsidR="00A92DA6" w:rsidRPr="008D3C35">
        <w:rPr>
          <w:szCs w:val="18"/>
        </w:rPr>
        <w:t xml:space="preserve"> z </w:t>
      </w:r>
      <w:r w:rsidRPr="008D3C35">
        <w:rPr>
          <w:szCs w:val="18"/>
        </w:rPr>
        <w:t>przysługującego Wykonawcy wynagrodzenia umownego. Potrącenie takie może zostać dokonane poprzez przekazanie Wykonawcy noty księgowej/noty obciążeniowej zawierającej informację</w:t>
      </w:r>
      <w:r w:rsidR="00A92DA6" w:rsidRPr="008D3C35">
        <w:rPr>
          <w:szCs w:val="18"/>
        </w:rPr>
        <w:t xml:space="preserve"> o </w:t>
      </w:r>
      <w:r w:rsidRPr="008D3C35">
        <w:rPr>
          <w:szCs w:val="18"/>
        </w:rPr>
        <w:t>potrąceniu, bądź</w:t>
      </w:r>
      <w:r w:rsidR="00A92DA6" w:rsidRPr="008D3C35">
        <w:rPr>
          <w:szCs w:val="18"/>
        </w:rPr>
        <w:t xml:space="preserve"> w </w:t>
      </w:r>
      <w:r w:rsidRPr="008D3C35">
        <w:rPr>
          <w:szCs w:val="18"/>
        </w:rPr>
        <w:t>formie innej pisemnej informacji</w:t>
      </w:r>
      <w:r w:rsidR="00A92DA6" w:rsidRPr="008D3C35">
        <w:rPr>
          <w:szCs w:val="18"/>
        </w:rPr>
        <w:t xml:space="preserve"> o </w:t>
      </w:r>
      <w:r w:rsidRPr="008D3C35">
        <w:rPr>
          <w:szCs w:val="18"/>
        </w:rPr>
        <w:t>fakcie dokonanego potrącenia kary umownej.</w:t>
      </w:r>
      <w:r w:rsidR="00A92DA6" w:rsidRPr="008D3C35">
        <w:rPr>
          <w:szCs w:val="18"/>
        </w:rPr>
        <w:t xml:space="preserve"> </w:t>
      </w:r>
      <w:r w:rsidR="00DE6C6A" w:rsidRPr="008D3C35">
        <w:rPr>
          <w:szCs w:val="18"/>
        </w:rPr>
        <w:t>D</w:t>
      </w:r>
      <w:r w:rsidR="00A92DA6" w:rsidRPr="008D3C35">
        <w:rPr>
          <w:szCs w:val="18"/>
        </w:rPr>
        <w:t>la </w:t>
      </w:r>
      <w:r w:rsidRPr="008D3C35">
        <w:rPr>
          <w:szCs w:val="18"/>
        </w:rPr>
        <w:t>możliwości dokonania przedmiotowego potrącenia przez Zamawiającego</w:t>
      </w:r>
      <w:r w:rsidR="00A92DA6" w:rsidRPr="008D3C35">
        <w:rPr>
          <w:szCs w:val="18"/>
        </w:rPr>
        <w:t xml:space="preserve"> nie </w:t>
      </w:r>
      <w:r w:rsidRPr="008D3C35">
        <w:rPr>
          <w:szCs w:val="18"/>
        </w:rPr>
        <w:t>jest konieczne uprzednie doręczenie przez niego Wykonawcy jakiegokolwiek oświadczenia</w:t>
      </w:r>
      <w:r w:rsidR="00A92DA6" w:rsidRPr="008D3C35">
        <w:rPr>
          <w:szCs w:val="18"/>
        </w:rPr>
        <w:t xml:space="preserve"> lub </w:t>
      </w:r>
      <w:r w:rsidRPr="008D3C35">
        <w:rPr>
          <w:szCs w:val="18"/>
        </w:rPr>
        <w:t>wezwania</w:t>
      </w:r>
      <w:r w:rsidR="00A92DA6" w:rsidRPr="008D3C35">
        <w:rPr>
          <w:szCs w:val="18"/>
        </w:rPr>
        <w:t xml:space="preserve"> w </w:t>
      </w:r>
      <w:r w:rsidRPr="008D3C35">
        <w:rPr>
          <w:szCs w:val="18"/>
        </w:rPr>
        <w:t>przedmiocie potrącenia (potrącenie umowne). Tryb postępowania przewidziany</w:t>
      </w:r>
      <w:r w:rsidR="00A92DA6" w:rsidRPr="008D3C35">
        <w:rPr>
          <w:szCs w:val="18"/>
        </w:rPr>
        <w:t xml:space="preserve"> dla </w:t>
      </w:r>
      <w:r w:rsidRPr="008D3C35">
        <w:rPr>
          <w:szCs w:val="18"/>
        </w:rPr>
        <w:t>potrącenia umownego</w:t>
      </w:r>
      <w:r w:rsidR="00A92DA6" w:rsidRPr="008D3C35">
        <w:rPr>
          <w:szCs w:val="18"/>
        </w:rPr>
        <w:t xml:space="preserve"> nie </w:t>
      </w:r>
      <w:r w:rsidRPr="008D3C35">
        <w:rPr>
          <w:szCs w:val="18"/>
        </w:rPr>
        <w:t>ogranicza Zamawiającego</w:t>
      </w:r>
      <w:r w:rsidR="00A92DA6" w:rsidRPr="008D3C35">
        <w:rPr>
          <w:szCs w:val="18"/>
        </w:rPr>
        <w:t xml:space="preserve"> w </w:t>
      </w:r>
      <w:r w:rsidRPr="008D3C35">
        <w:rPr>
          <w:szCs w:val="18"/>
        </w:rPr>
        <w:t>możliwości dokonywania potrącenia</w:t>
      </w:r>
      <w:r w:rsidR="00A92DA6" w:rsidRPr="008D3C35">
        <w:rPr>
          <w:szCs w:val="18"/>
        </w:rPr>
        <w:t xml:space="preserve"> na </w:t>
      </w:r>
      <w:r w:rsidRPr="008D3C35">
        <w:rPr>
          <w:szCs w:val="18"/>
        </w:rPr>
        <w:t>zasadach ogólnych. Jeżeli kwota kar umownych przewyższy należne Wykonawcy wynagrodzenie, Wykonawca zapłaci kwotę kar umownych przewyższającą wartość należnego mu wynagrodzenia</w:t>
      </w:r>
      <w:r w:rsidR="00A92DA6" w:rsidRPr="008D3C35">
        <w:rPr>
          <w:szCs w:val="18"/>
        </w:rPr>
        <w:t xml:space="preserve"> w </w:t>
      </w:r>
      <w:r w:rsidRPr="008D3C35">
        <w:rPr>
          <w:szCs w:val="18"/>
        </w:rPr>
        <w:t>terminie 7 dni</w:t>
      </w:r>
      <w:r w:rsidR="00A92DA6" w:rsidRPr="008D3C35">
        <w:rPr>
          <w:szCs w:val="18"/>
        </w:rPr>
        <w:t xml:space="preserve"> od </w:t>
      </w:r>
      <w:r w:rsidRPr="008D3C35">
        <w:rPr>
          <w:szCs w:val="18"/>
        </w:rPr>
        <w:t>otrzymania stosownego wezwania</w:t>
      </w:r>
      <w:r w:rsidR="00A92DA6" w:rsidRPr="008D3C35">
        <w:rPr>
          <w:szCs w:val="18"/>
        </w:rPr>
        <w:t xml:space="preserve"> do </w:t>
      </w:r>
      <w:r w:rsidRPr="008D3C35">
        <w:rPr>
          <w:szCs w:val="18"/>
        </w:rPr>
        <w:t>zapłaty/noty księgowej/noty obciążeniowej.</w:t>
      </w:r>
    </w:p>
    <w:bookmarkEnd w:id="19"/>
    <w:p w14:paraId="328F43C5" w14:textId="47049233" w:rsidR="00676538" w:rsidRDefault="00676538" w:rsidP="002221B4">
      <w:pPr>
        <w:pStyle w:val="Styl2"/>
        <w:widowControl/>
        <w:numPr>
          <w:ilvl w:val="0"/>
          <w:numId w:val="51"/>
        </w:numPr>
        <w:spacing w:after="0" w:line="240" w:lineRule="auto"/>
        <w:contextualSpacing w:val="0"/>
        <w:rPr>
          <w:szCs w:val="18"/>
        </w:rPr>
      </w:pPr>
      <w:r w:rsidRPr="008D3C35">
        <w:rPr>
          <w:szCs w:val="18"/>
        </w:rPr>
        <w:t>Wykonawca ponosi wobec Zamawiającego odpowiedzialność</w:t>
      </w:r>
      <w:r w:rsidR="00A92DA6" w:rsidRPr="008D3C35">
        <w:rPr>
          <w:szCs w:val="18"/>
        </w:rPr>
        <w:t xml:space="preserve"> za </w:t>
      </w:r>
      <w:r w:rsidRPr="008D3C35">
        <w:rPr>
          <w:szCs w:val="18"/>
        </w:rPr>
        <w:t>skutki naruszenia zasad przetwarzania danych osobowych, które jest wynikiem działań</w:t>
      </w:r>
      <w:r w:rsidR="00A92DA6" w:rsidRPr="008D3C35">
        <w:rPr>
          <w:szCs w:val="18"/>
        </w:rPr>
        <w:t xml:space="preserve"> lub </w:t>
      </w:r>
      <w:r w:rsidRPr="008D3C35">
        <w:rPr>
          <w:szCs w:val="18"/>
        </w:rPr>
        <w:t>zaniechań Wykonawcy,</w:t>
      </w:r>
      <w:r w:rsidR="00A92DA6" w:rsidRPr="008D3C35">
        <w:rPr>
          <w:szCs w:val="18"/>
        </w:rPr>
        <w:t xml:space="preserve"> w </w:t>
      </w:r>
      <w:r w:rsidRPr="008D3C35">
        <w:rPr>
          <w:szCs w:val="18"/>
        </w:rPr>
        <w:t>tym działań</w:t>
      </w:r>
      <w:r w:rsidR="00A92DA6" w:rsidRPr="008D3C35">
        <w:rPr>
          <w:szCs w:val="18"/>
        </w:rPr>
        <w:t xml:space="preserve"> lub </w:t>
      </w:r>
      <w:r w:rsidRPr="008D3C35">
        <w:rPr>
          <w:szCs w:val="18"/>
        </w:rPr>
        <w:t xml:space="preserve">zaniechań jego </w:t>
      </w:r>
      <w:r w:rsidR="00DE6C6A" w:rsidRPr="008D3C35">
        <w:rPr>
          <w:szCs w:val="18"/>
        </w:rPr>
        <w:t xml:space="preserve">Podwykonawców </w:t>
      </w:r>
      <w:r w:rsidRPr="008D3C35">
        <w:rPr>
          <w:szCs w:val="18"/>
        </w:rPr>
        <w:t>(dalszych przetwarzających).</w:t>
      </w:r>
      <w:r w:rsidR="00A92DA6" w:rsidRPr="008D3C35">
        <w:rPr>
          <w:szCs w:val="18"/>
        </w:rPr>
        <w:t xml:space="preserve"> </w:t>
      </w:r>
      <w:r w:rsidR="00190345" w:rsidRPr="008D3C35">
        <w:rPr>
          <w:szCs w:val="18"/>
        </w:rPr>
        <w:t>W </w:t>
      </w:r>
      <w:r w:rsidRPr="008D3C35">
        <w:rPr>
          <w:szCs w:val="18"/>
        </w:rPr>
        <w:t>szczególności odpowiedzialność Wykonawcy obejmuje obowiązek zwrócenia Zamawiającemu równowartości nałożonych</w:t>
      </w:r>
      <w:r w:rsidR="00A92DA6" w:rsidRPr="008D3C35">
        <w:rPr>
          <w:szCs w:val="18"/>
        </w:rPr>
        <w:t xml:space="preserve"> i </w:t>
      </w:r>
      <w:r w:rsidRPr="008D3C35">
        <w:rPr>
          <w:szCs w:val="18"/>
        </w:rPr>
        <w:t>uiszczonych przez Zamawiającego</w:t>
      </w:r>
      <w:r w:rsidR="00A92DA6" w:rsidRPr="008D3C35">
        <w:rPr>
          <w:szCs w:val="18"/>
        </w:rPr>
        <w:t xml:space="preserve"> z </w:t>
      </w:r>
      <w:r w:rsidRPr="008D3C35">
        <w:rPr>
          <w:szCs w:val="18"/>
        </w:rPr>
        <w:t>tytułu takiego naruszenia administracyjnych kar pieniężnych</w:t>
      </w:r>
      <w:r w:rsidR="00A92DA6" w:rsidRPr="008D3C35">
        <w:rPr>
          <w:szCs w:val="18"/>
        </w:rPr>
        <w:t xml:space="preserve"> lub </w:t>
      </w:r>
      <w:r w:rsidRPr="008D3C35">
        <w:rPr>
          <w:szCs w:val="18"/>
        </w:rPr>
        <w:t>równowartości zaspokojonych przez Zamawiającego roszczeń cywilnych osób trzecich wynikających</w:t>
      </w:r>
      <w:r w:rsidR="00A92DA6" w:rsidRPr="008D3C35">
        <w:rPr>
          <w:szCs w:val="18"/>
        </w:rPr>
        <w:t xml:space="preserve"> z </w:t>
      </w:r>
      <w:r w:rsidRPr="008D3C35">
        <w:rPr>
          <w:szCs w:val="18"/>
        </w:rPr>
        <w:t>tytułu takiego naruszenia; przedmiotowa odpowiedzialność obejmuje także prawo Zamawiającego</w:t>
      </w:r>
      <w:r w:rsidR="00A92DA6" w:rsidRPr="008D3C35">
        <w:rPr>
          <w:szCs w:val="18"/>
        </w:rPr>
        <w:t xml:space="preserve"> do </w:t>
      </w:r>
      <w:r w:rsidRPr="008D3C35">
        <w:rPr>
          <w:szCs w:val="18"/>
        </w:rPr>
        <w:t>uzyskania</w:t>
      </w:r>
      <w:r w:rsidR="00A92DA6" w:rsidRPr="008D3C35">
        <w:rPr>
          <w:szCs w:val="18"/>
        </w:rPr>
        <w:t xml:space="preserve"> od </w:t>
      </w:r>
      <w:r w:rsidRPr="008D3C35">
        <w:rPr>
          <w:szCs w:val="18"/>
        </w:rPr>
        <w:t>Wykonawcy zwrotu kosztów czynności obciążających administratora danych osobowych, które zostały wymuszone naruszeniem Wykonawcy,</w:t>
      </w:r>
      <w:r w:rsidR="00A92DA6" w:rsidRPr="008D3C35">
        <w:rPr>
          <w:szCs w:val="18"/>
        </w:rPr>
        <w:t xml:space="preserve"> w </w:t>
      </w:r>
      <w:r w:rsidRPr="008D3C35">
        <w:rPr>
          <w:szCs w:val="18"/>
        </w:rPr>
        <w:t>tym</w:t>
      </w:r>
      <w:r w:rsidR="00A92DA6" w:rsidRPr="008D3C35">
        <w:rPr>
          <w:szCs w:val="18"/>
        </w:rPr>
        <w:t xml:space="preserve"> w </w:t>
      </w:r>
      <w:r w:rsidRPr="008D3C35">
        <w:rPr>
          <w:szCs w:val="18"/>
        </w:rPr>
        <w:t>szczególności kosztów realizacji dodatkowego obowiązku informacyjnego względem osób, których dane osobowe dotyczą (umowne prawo regresu).</w:t>
      </w:r>
    </w:p>
    <w:p w14:paraId="3D27AA6B" w14:textId="0A136188" w:rsidR="00676538" w:rsidRDefault="00676538" w:rsidP="002221B4">
      <w:pPr>
        <w:pStyle w:val="Styl2"/>
        <w:widowControl/>
        <w:numPr>
          <w:ilvl w:val="0"/>
          <w:numId w:val="51"/>
        </w:numPr>
        <w:spacing w:after="0" w:line="240" w:lineRule="auto"/>
        <w:contextualSpacing w:val="0"/>
        <w:rPr>
          <w:szCs w:val="18"/>
        </w:rPr>
      </w:pPr>
      <w:r w:rsidRPr="008D3C35">
        <w:rPr>
          <w:szCs w:val="18"/>
        </w:rPr>
        <w:t xml:space="preserve">W </w:t>
      </w:r>
      <w:r w:rsidRPr="007550D6">
        <w:rPr>
          <w:szCs w:val="18"/>
        </w:rPr>
        <w:t>przypadku niedotrzymania przez Wykonawcę terminów zgłoszenia</w:t>
      </w:r>
      <w:r w:rsidR="00A92DA6" w:rsidRPr="007550D6">
        <w:rPr>
          <w:szCs w:val="18"/>
        </w:rPr>
        <w:t xml:space="preserve"> i </w:t>
      </w:r>
      <w:r w:rsidRPr="007550D6">
        <w:rPr>
          <w:szCs w:val="18"/>
        </w:rPr>
        <w:t xml:space="preserve">uzgodnienia harmonogramu planowanych </w:t>
      </w:r>
      <w:proofErr w:type="spellStart"/>
      <w:r w:rsidRPr="007550D6">
        <w:rPr>
          <w:szCs w:val="18"/>
        </w:rPr>
        <w:t>wyłączeń</w:t>
      </w:r>
      <w:proofErr w:type="spellEnd"/>
      <w:r w:rsidRPr="007550D6">
        <w:rPr>
          <w:szCs w:val="18"/>
        </w:rPr>
        <w:t>,</w:t>
      </w:r>
      <w:r w:rsidR="00A92DA6" w:rsidRPr="007550D6">
        <w:rPr>
          <w:szCs w:val="18"/>
        </w:rPr>
        <w:t xml:space="preserve"> o </w:t>
      </w:r>
      <w:r w:rsidRPr="007550D6">
        <w:rPr>
          <w:szCs w:val="18"/>
        </w:rPr>
        <w:t>których mowa</w:t>
      </w:r>
      <w:r w:rsidR="00A92DA6" w:rsidRPr="007550D6">
        <w:rPr>
          <w:szCs w:val="18"/>
        </w:rPr>
        <w:t xml:space="preserve"> w </w:t>
      </w:r>
      <w:r w:rsidRPr="007550D6">
        <w:rPr>
          <w:szCs w:val="18"/>
        </w:rPr>
        <w:t>§</w:t>
      </w:r>
      <w:r w:rsidR="007550D6">
        <w:rPr>
          <w:szCs w:val="18"/>
        </w:rPr>
        <w:t xml:space="preserve"> </w:t>
      </w:r>
      <w:r w:rsidRPr="007550D6">
        <w:rPr>
          <w:szCs w:val="18"/>
        </w:rPr>
        <w:t>7</w:t>
      </w:r>
      <w:r w:rsidR="005A06D1" w:rsidRPr="007550D6">
        <w:rPr>
          <w:szCs w:val="18"/>
        </w:rPr>
        <w:t xml:space="preserve"> </w:t>
      </w:r>
      <w:r w:rsidR="00EB07DE" w:rsidRPr="007550D6">
        <w:rPr>
          <w:szCs w:val="18"/>
        </w:rPr>
        <w:t xml:space="preserve">B. </w:t>
      </w:r>
      <w:r w:rsidR="005A06D1" w:rsidRPr="007550D6">
        <w:rPr>
          <w:szCs w:val="18"/>
        </w:rPr>
        <w:t xml:space="preserve">ust. </w:t>
      </w:r>
      <w:r w:rsidR="003965F1" w:rsidRPr="007550D6">
        <w:rPr>
          <w:szCs w:val="18"/>
        </w:rPr>
        <w:t>1</w:t>
      </w:r>
      <w:r w:rsidR="00835AE0">
        <w:rPr>
          <w:szCs w:val="18"/>
        </w:rPr>
        <w:t>5</w:t>
      </w:r>
      <w:r w:rsidR="005A06D1" w:rsidRPr="007550D6">
        <w:rPr>
          <w:szCs w:val="18"/>
        </w:rPr>
        <w:t xml:space="preserve"> OWU</w:t>
      </w:r>
      <w:r w:rsidRPr="007550D6">
        <w:rPr>
          <w:szCs w:val="18"/>
        </w:rPr>
        <w:t>, Zamawiający</w:t>
      </w:r>
      <w:r w:rsidR="00A92DA6" w:rsidRPr="007550D6">
        <w:rPr>
          <w:szCs w:val="18"/>
        </w:rPr>
        <w:t xml:space="preserve"> nie </w:t>
      </w:r>
      <w:r w:rsidRPr="007550D6">
        <w:rPr>
          <w:szCs w:val="18"/>
        </w:rPr>
        <w:t>gwarantuje organizacji wyłączenia</w:t>
      </w:r>
      <w:r w:rsidR="00A92DA6" w:rsidRPr="007550D6">
        <w:rPr>
          <w:szCs w:val="18"/>
        </w:rPr>
        <w:t xml:space="preserve"> w </w:t>
      </w:r>
      <w:r w:rsidRPr="007550D6">
        <w:rPr>
          <w:szCs w:val="18"/>
        </w:rPr>
        <w:t>terminie umożliwiającym dotrzymanie terminu realizacji Umowy</w:t>
      </w:r>
      <w:r w:rsidR="00A92DA6" w:rsidRPr="007550D6">
        <w:rPr>
          <w:szCs w:val="18"/>
        </w:rPr>
        <w:t xml:space="preserve"> i w </w:t>
      </w:r>
      <w:r w:rsidRPr="007550D6">
        <w:rPr>
          <w:szCs w:val="18"/>
        </w:rPr>
        <w:t>przypadku przekroczenia</w:t>
      </w:r>
      <w:r w:rsidRPr="008D3C35">
        <w:rPr>
          <w:szCs w:val="18"/>
        </w:rPr>
        <w:t xml:space="preserve"> terminu realizacji Umowy Zamawiający </w:t>
      </w:r>
      <w:r w:rsidR="00EB07DE" w:rsidRPr="008D3C35">
        <w:rPr>
          <w:szCs w:val="18"/>
        </w:rPr>
        <w:t xml:space="preserve">będzie uprawniony </w:t>
      </w:r>
      <w:r w:rsidRPr="008D3C35">
        <w:rPr>
          <w:szCs w:val="18"/>
        </w:rPr>
        <w:t>naliczy</w:t>
      </w:r>
      <w:r w:rsidR="00EB07DE" w:rsidRPr="008D3C35">
        <w:rPr>
          <w:szCs w:val="18"/>
        </w:rPr>
        <w:t>ć</w:t>
      </w:r>
      <w:r w:rsidRPr="008D3C35">
        <w:rPr>
          <w:szCs w:val="18"/>
        </w:rPr>
        <w:t xml:space="preserve"> karę umowną</w:t>
      </w:r>
      <w:r w:rsidR="00A92DA6" w:rsidRPr="008D3C35">
        <w:rPr>
          <w:szCs w:val="18"/>
        </w:rPr>
        <w:t xml:space="preserve"> z </w:t>
      </w:r>
      <w:r w:rsidRPr="008D3C35">
        <w:rPr>
          <w:szCs w:val="18"/>
        </w:rPr>
        <w:t>tytułu niedotrzymania warunków zawartej Umowy.</w:t>
      </w:r>
    </w:p>
    <w:p w14:paraId="5F435E06" w14:textId="03483CC6"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zastrzega sobie prawo</w:t>
      </w:r>
      <w:r w:rsidR="00A92DA6" w:rsidRPr="008D3C35">
        <w:rPr>
          <w:szCs w:val="18"/>
        </w:rPr>
        <w:t xml:space="preserve"> do </w:t>
      </w:r>
      <w:r w:rsidRPr="008D3C35">
        <w:rPr>
          <w:szCs w:val="18"/>
        </w:rPr>
        <w:t>dochodzenia odszkodowania przewyższającego wysokość zastrzeżonych kar umownych,</w:t>
      </w:r>
      <w:r w:rsidR="00A92DA6" w:rsidRPr="008D3C35">
        <w:rPr>
          <w:szCs w:val="18"/>
        </w:rPr>
        <w:t xml:space="preserve"> na </w:t>
      </w:r>
      <w:r w:rsidRPr="008D3C35">
        <w:rPr>
          <w:szCs w:val="18"/>
        </w:rPr>
        <w:t>zasadach ogólnych uregulowanych</w:t>
      </w:r>
      <w:r w:rsidR="00A92DA6" w:rsidRPr="008D3C35">
        <w:rPr>
          <w:szCs w:val="18"/>
        </w:rPr>
        <w:t xml:space="preserve"> w </w:t>
      </w:r>
      <w:r w:rsidRPr="008D3C35">
        <w:rPr>
          <w:szCs w:val="18"/>
        </w:rPr>
        <w:t>Kodeksie Cywilnym.</w:t>
      </w:r>
    </w:p>
    <w:p w14:paraId="0550300E" w14:textId="4E1A30BA" w:rsidR="00C410F9" w:rsidRPr="00C410F9" w:rsidRDefault="00C410F9" w:rsidP="002221B4">
      <w:pPr>
        <w:pStyle w:val="Styl2"/>
        <w:widowControl/>
        <w:numPr>
          <w:ilvl w:val="0"/>
          <w:numId w:val="51"/>
        </w:numPr>
        <w:spacing w:after="0" w:line="240" w:lineRule="auto"/>
        <w:contextualSpacing w:val="0"/>
        <w:rPr>
          <w:szCs w:val="18"/>
        </w:rPr>
      </w:pPr>
      <w:r w:rsidRPr="004161C8">
        <w:rPr>
          <w:szCs w:val="18"/>
        </w:rPr>
        <w:lastRenderedPageBreak/>
        <w:t>Zamawiający jest uprawniony do dochodzenia od Wykonawcy równowartości kar pieniężnych lub innych sankcji nałożonych na Zamawiającego przez organy władzy publicznej z tytułu naruszenia Programu Zgodności</w:t>
      </w:r>
      <w:r w:rsidR="0032776D">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3EFB8D1A"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jest uprawniony</w:t>
      </w:r>
      <w:r w:rsidR="00A92DA6" w:rsidRPr="008D3C35">
        <w:rPr>
          <w:szCs w:val="18"/>
        </w:rPr>
        <w:t xml:space="preserve"> do </w:t>
      </w:r>
      <w:r w:rsidRPr="008D3C35">
        <w:rPr>
          <w:szCs w:val="18"/>
        </w:rPr>
        <w:t>miarkowania należnych kar umownych</w:t>
      </w:r>
      <w:r w:rsidR="00A92DA6" w:rsidRPr="008D3C35">
        <w:rPr>
          <w:szCs w:val="18"/>
        </w:rPr>
        <w:t xml:space="preserve"> w </w:t>
      </w:r>
      <w:r w:rsidRPr="008D3C35">
        <w:rPr>
          <w:szCs w:val="18"/>
        </w:rPr>
        <w:t>przypadku zaistnienia uzasadnionych okoliczności poprzedzonych wnioskiem Wykonawcy</w:t>
      </w:r>
      <w:r w:rsidR="00A92DA6" w:rsidRPr="008D3C35">
        <w:rPr>
          <w:szCs w:val="18"/>
        </w:rPr>
        <w:t xml:space="preserve"> o </w:t>
      </w:r>
      <w:r w:rsidRPr="008D3C35">
        <w:rPr>
          <w:szCs w:val="18"/>
        </w:rPr>
        <w:t>takie miarkowanie,</w:t>
      </w:r>
      <w:r w:rsidR="00A92DA6" w:rsidRPr="008D3C35">
        <w:rPr>
          <w:szCs w:val="18"/>
        </w:rPr>
        <w:t xml:space="preserve"> w </w:t>
      </w:r>
      <w:r w:rsidRPr="008D3C35">
        <w:rPr>
          <w:szCs w:val="18"/>
        </w:rPr>
        <w:t>tym</w:t>
      </w:r>
      <w:r w:rsidR="00A92DA6" w:rsidRPr="008D3C35">
        <w:rPr>
          <w:szCs w:val="18"/>
        </w:rPr>
        <w:t xml:space="preserve"> w </w:t>
      </w:r>
      <w:r w:rsidRPr="008D3C35">
        <w:rPr>
          <w:szCs w:val="18"/>
        </w:rPr>
        <w:t>związku</w:t>
      </w:r>
      <w:r w:rsidR="00A92DA6" w:rsidRPr="008D3C35">
        <w:rPr>
          <w:szCs w:val="18"/>
        </w:rPr>
        <w:t xml:space="preserve"> z </w:t>
      </w:r>
      <w:r w:rsidRPr="008D3C35">
        <w:rPr>
          <w:szCs w:val="18"/>
        </w:rPr>
        <w:t>wysokością szkody poniesionej przez Zamawiającego.</w:t>
      </w:r>
    </w:p>
    <w:p w14:paraId="249D7691" w14:textId="03A7F764" w:rsidR="00676538" w:rsidRPr="008D3C35" w:rsidRDefault="00676538" w:rsidP="002221B4">
      <w:pPr>
        <w:pStyle w:val="Styl2"/>
        <w:widowControl/>
        <w:numPr>
          <w:ilvl w:val="0"/>
          <w:numId w:val="51"/>
        </w:numPr>
        <w:spacing w:after="0" w:line="240" w:lineRule="auto"/>
        <w:contextualSpacing w:val="0"/>
        <w:rPr>
          <w:szCs w:val="18"/>
        </w:rPr>
      </w:pPr>
      <w:r w:rsidRPr="008D3C35">
        <w:rPr>
          <w:szCs w:val="18"/>
        </w:rPr>
        <w:t>Zapłata kary umownej</w:t>
      </w:r>
      <w:r w:rsidR="00A92DA6" w:rsidRPr="008D3C35">
        <w:rPr>
          <w:szCs w:val="18"/>
        </w:rPr>
        <w:t xml:space="preserve"> nie </w:t>
      </w:r>
      <w:r w:rsidRPr="008D3C35">
        <w:rPr>
          <w:szCs w:val="18"/>
        </w:rPr>
        <w:t>zwalnia Wykonawcy</w:t>
      </w:r>
      <w:r w:rsidR="00A92DA6" w:rsidRPr="008D3C35">
        <w:rPr>
          <w:szCs w:val="18"/>
        </w:rPr>
        <w:t xml:space="preserve"> z </w:t>
      </w:r>
      <w:r w:rsidRPr="008D3C35">
        <w:rPr>
          <w:szCs w:val="18"/>
        </w:rPr>
        <w:t xml:space="preserve">obowiązku realizacji jego obowiązków umownych </w:t>
      </w:r>
      <w:r w:rsidR="008D3C35">
        <w:rPr>
          <w:szCs w:val="18"/>
        </w:rPr>
        <w:t>–</w:t>
      </w:r>
      <w:r w:rsidR="00A92DA6" w:rsidRPr="008D3C35">
        <w:rPr>
          <w:szCs w:val="18"/>
        </w:rPr>
        <w:t xml:space="preserve"> z </w:t>
      </w:r>
      <w:r w:rsidRPr="008D3C35">
        <w:rPr>
          <w:szCs w:val="18"/>
        </w:rPr>
        <w:t>zastrzeżeniem ewentualnych skutków odstąpienia</w:t>
      </w:r>
      <w:r w:rsidR="00A92DA6" w:rsidRPr="008D3C35">
        <w:rPr>
          <w:szCs w:val="18"/>
        </w:rPr>
        <w:t xml:space="preserve"> od </w:t>
      </w:r>
      <w:r w:rsidRPr="008D3C35">
        <w:rPr>
          <w:szCs w:val="18"/>
        </w:rPr>
        <w:t>Umowy.</w:t>
      </w:r>
    </w:p>
    <w:p w14:paraId="2E049C2E" w14:textId="4964BE4E" w:rsidR="00676538" w:rsidRPr="002B33D6" w:rsidRDefault="00676538" w:rsidP="0080720D">
      <w:pPr>
        <w:pStyle w:val="Styl3"/>
        <w:widowControl/>
        <w:spacing w:before="240" w:after="120"/>
        <w:jc w:val="center"/>
        <w:rPr>
          <w:rFonts w:cs="Arial"/>
          <w:sz w:val="18"/>
          <w:szCs w:val="18"/>
        </w:rPr>
      </w:pPr>
      <w:r w:rsidRPr="00EA3A39">
        <w:rPr>
          <w:rFonts w:cs="Arial"/>
          <w:sz w:val="18"/>
          <w:szCs w:val="18"/>
        </w:rPr>
        <w:t>§</w:t>
      </w:r>
      <w:r w:rsidR="00AA6A54" w:rsidRPr="00EA3A39">
        <w:rPr>
          <w:rFonts w:cs="Arial"/>
          <w:sz w:val="18"/>
          <w:szCs w:val="18"/>
        </w:rPr>
        <w:t xml:space="preserve"> </w:t>
      </w:r>
      <w:r w:rsidRPr="00EA3A39">
        <w:rPr>
          <w:rFonts w:cs="Arial"/>
          <w:sz w:val="18"/>
          <w:szCs w:val="18"/>
        </w:rPr>
        <w:t>1</w:t>
      </w:r>
      <w:r w:rsidR="002B33D6" w:rsidRPr="00EA3A39">
        <w:rPr>
          <w:rFonts w:cs="Arial"/>
          <w:sz w:val="18"/>
          <w:szCs w:val="18"/>
        </w:rPr>
        <w:t>2</w:t>
      </w:r>
      <w:r w:rsidR="00992BFA" w:rsidRPr="00EA3A39">
        <w:rPr>
          <w:rFonts w:cs="Arial"/>
          <w:sz w:val="18"/>
          <w:szCs w:val="18"/>
        </w:rPr>
        <w:t xml:space="preserve">. </w:t>
      </w:r>
      <w:r w:rsidRPr="00EA3A39">
        <w:rPr>
          <w:rFonts w:cs="Arial"/>
          <w:sz w:val="18"/>
          <w:szCs w:val="18"/>
        </w:rPr>
        <w:t>Odstąpienie</w:t>
      </w:r>
      <w:r w:rsidR="00A92DA6" w:rsidRPr="00EA3A39">
        <w:rPr>
          <w:rFonts w:cs="Arial"/>
          <w:sz w:val="18"/>
          <w:szCs w:val="18"/>
        </w:rPr>
        <w:t xml:space="preserve"> od </w:t>
      </w:r>
      <w:r w:rsidRPr="00EA3A39">
        <w:rPr>
          <w:rFonts w:cs="Arial"/>
          <w:sz w:val="18"/>
          <w:szCs w:val="18"/>
        </w:rPr>
        <w:t>Umowy</w:t>
      </w:r>
      <w:r w:rsidR="00A92DA6" w:rsidRPr="002B33D6">
        <w:rPr>
          <w:rFonts w:cs="Arial"/>
          <w:sz w:val="18"/>
          <w:szCs w:val="18"/>
        </w:rPr>
        <w:t xml:space="preserve"> </w:t>
      </w:r>
    </w:p>
    <w:p w14:paraId="01E85965" w14:textId="19DD4767"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0" w:name="_Ref333701067"/>
      <w:r w:rsidRPr="00C06681">
        <w:rPr>
          <w:szCs w:val="18"/>
        </w:rPr>
        <w:t>Zamawiający</w:t>
      </w:r>
      <w:r w:rsidRPr="002B33D6">
        <w:rPr>
          <w:szCs w:val="18"/>
        </w:rPr>
        <w:t xml:space="preserve">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 według swego wyboru</w:t>
      </w:r>
      <w:r w:rsidR="000021B8">
        <w:rPr>
          <w:szCs w:val="18"/>
        </w:rPr>
        <w:t>,</w:t>
      </w:r>
      <w:r w:rsidR="00A92DA6" w:rsidRPr="002B33D6">
        <w:rPr>
          <w:szCs w:val="18"/>
        </w:rPr>
        <w:t xml:space="preserve"> na </w:t>
      </w:r>
      <w:r w:rsidRPr="002B33D6">
        <w:rPr>
          <w:szCs w:val="18"/>
        </w:rPr>
        <w:t>skutek istotnej zmiany okoliczności powodującej, że wykonanie Umowy</w:t>
      </w:r>
      <w:r w:rsidR="00A92DA6" w:rsidRPr="002B33D6">
        <w:rPr>
          <w:szCs w:val="18"/>
        </w:rPr>
        <w:t xml:space="preserve"> nie </w:t>
      </w:r>
      <w:r w:rsidRPr="002B33D6">
        <w:rPr>
          <w:szCs w:val="18"/>
        </w:rPr>
        <w:t>leży</w:t>
      </w:r>
      <w:r w:rsidR="00A92DA6" w:rsidRPr="002B33D6">
        <w:rPr>
          <w:szCs w:val="18"/>
        </w:rPr>
        <w:t xml:space="preserve"> w </w:t>
      </w:r>
      <w:r w:rsidRPr="002B33D6">
        <w:rPr>
          <w:szCs w:val="18"/>
        </w:rPr>
        <w:t>interesie publicznym</w:t>
      </w:r>
      <w:r w:rsidR="00A92DA6" w:rsidRPr="002B33D6">
        <w:rPr>
          <w:szCs w:val="18"/>
        </w:rPr>
        <w:t xml:space="preserve"> w </w:t>
      </w:r>
      <w:r w:rsidRPr="002B33D6">
        <w:rPr>
          <w:szCs w:val="18"/>
        </w:rPr>
        <w:t xml:space="preserve">rozumieniu przepisów ustawy </w:t>
      </w:r>
      <w:r w:rsidR="00BA5128">
        <w:rPr>
          <w:szCs w:val="18"/>
        </w:rPr>
        <w:t>z dnia 11 września 2019 r.</w:t>
      </w:r>
      <w:r w:rsidR="00CB1007" w:rsidRPr="002B33D6">
        <w:rPr>
          <w:szCs w:val="18"/>
        </w:rPr>
        <w:t xml:space="preserve"> </w:t>
      </w:r>
      <w:r w:rsidRPr="002B33D6">
        <w:rPr>
          <w:szCs w:val="18"/>
        </w:rPr>
        <w:t>Prawo zamówień publicznych</w:t>
      </w:r>
      <w:r w:rsidR="00D9636A">
        <w:rPr>
          <w:szCs w:val="18"/>
        </w:rPr>
        <w:t xml:space="preserve"> (</w:t>
      </w:r>
      <w:proofErr w:type="spellStart"/>
      <w:r w:rsidR="00D9636A">
        <w:rPr>
          <w:szCs w:val="18"/>
        </w:rPr>
        <w:t>t.j</w:t>
      </w:r>
      <w:proofErr w:type="spellEnd"/>
      <w:r w:rsidR="00D9636A">
        <w:rPr>
          <w:szCs w:val="18"/>
        </w:rPr>
        <w:t>. Dz.U. 2024</w:t>
      </w:r>
      <w:r w:rsidR="00CB1007" w:rsidRPr="002B33D6">
        <w:rPr>
          <w:szCs w:val="18"/>
        </w:rPr>
        <w:t xml:space="preserve">, poz. </w:t>
      </w:r>
      <w:r w:rsidR="00D9636A">
        <w:rPr>
          <w:szCs w:val="18"/>
        </w:rPr>
        <w:t>1320</w:t>
      </w:r>
      <w:r w:rsidR="0095263B">
        <w:rPr>
          <w:szCs w:val="18"/>
        </w:rPr>
        <w:t xml:space="preserve">, z </w:t>
      </w:r>
      <w:proofErr w:type="spellStart"/>
      <w:r w:rsidR="0095263B">
        <w:rPr>
          <w:szCs w:val="18"/>
        </w:rPr>
        <w:t>późn</w:t>
      </w:r>
      <w:proofErr w:type="spellEnd"/>
      <w:r w:rsidR="0095263B">
        <w:rPr>
          <w:szCs w:val="18"/>
        </w:rPr>
        <w:t>. zm.</w:t>
      </w:r>
      <w:r w:rsidR="00D9636A">
        <w:rPr>
          <w:szCs w:val="18"/>
        </w:rPr>
        <w:t>, „ustawa PZP”</w:t>
      </w:r>
      <w:r w:rsidR="00CB1007" w:rsidRPr="002B33D6">
        <w:rPr>
          <w:szCs w:val="18"/>
        </w:rPr>
        <w:t>)</w:t>
      </w:r>
      <w:r w:rsidRPr="002B33D6">
        <w:rPr>
          <w:szCs w:val="18"/>
        </w:rPr>
        <w:t>, czego</w:t>
      </w:r>
      <w:r w:rsidR="00A92DA6" w:rsidRPr="002B33D6">
        <w:rPr>
          <w:szCs w:val="18"/>
        </w:rPr>
        <w:t xml:space="preserve"> nie </w:t>
      </w:r>
      <w:r w:rsidRPr="002B33D6">
        <w:rPr>
          <w:szCs w:val="18"/>
        </w:rPr>
        <w:t>można było przewidzieć</w:t>
      </w:r>
      <w:r w:rsidR="00A92DA6" w:rsidRPr="002B33D6">
        <w:rPr>
          <w:szCs w:val="18"/>
        </w:rPr>
        <w:t xml:space="preserve"> w </w:t>
      </w:r>
      <w:r w:rsidRPr="002B33D6">
        <w:rPr>
          <w:szCs w:val="18"/>
        </w:rPr>
        <w:t>chwili zawarcia Umowy oraz</w:t>
      </w:r>
      <w:r w:rsidR="00A92DA6" w:rsidRPr="002B33D6">
        <w:rPr>
          <w:szCs w:val="18"/>
        </w:rPr>
        <w:t xml:space="preserve"> w </w:t>
      </w:r>
      <w:r w:rsidRPr="002B33D6">
        <w:rPr>
          <w:szCs w:val="18"/>
        </w:rPr>
        <w:t>przypadku zmian</w:t>
      </w:r>
      <w:r w:rsidR="00A92DA6" w:rsidRPr="002B33D6">
        <w:rPr>
          <w:szCs w:val="18"/>
        </w:rPr>
        <w:t xml:space="preserve"> w </w:t>
      </w:r>
      <w:r w:rsidRPr="002B33D6">
        <w:rPr>
          <w:szCs w:val="18"/>
        </w:rPr>
        <w:t>przepisach prawa wiążących się</w:t>
      </w:r>
      <w:r w:rsidR="00A92DA6" w:rsidRPr="002B33D6">
        <w:rPr>
          <w:szCs w:val="18"/>
        </w:rPr>
        <w:t xml:space="preserve"> z </w:t>
      </w:r>
      <w:r w:rsidRPr="002B33D6">
        <w:rPr>
          <w:szCs w:val="18"/>
        </w:rPr>
        <w:t xml:space="preserve">koniecznością wykonania </w:t>
      </w:r>
      <w:r w:rsidR="00F11CB3" w:rsidRPr="002B33D6">
        <w:rPr>
          <w:szCs w:val="18"/>
        </w:rPr>
        <w:t>przedmiotu Umow</w:t>
      </w:r>
      <w:r w:rsidRPr="002B33D6">
        <w:rPr>
          <w:szCs w:val="18"/>
        </w:rPr>
        <w:t>y</w:t>
      </w:r>
      <w:r w:rsidR="00A92DA6" w:rsidRPr="002B33D6">
        <w:rPr>
          <w:szCs w:val="18"/>
        </w:rPr>
        <w:t xml:space="preserve"> w </w:t>
      </w:r>
      <w:r w:rsidRPr="002B33D6">
        <w:rPr>
          <w:szCs w:val="18"/>
        </w:rPr>
        <w:t>inny sposób</w:t>
      </w:r>
      <w:r w:rsidR="00A92DA6" w:rsidRPr="002B33D6">
        <w:rPr>
          <w:szCs w:val="18"/>
        </w:rPr>
        <w:t xml:space="preserve"> niż </w:t>
      </w:r>
      <w:r w:rsidRPr="002B33D6">
        <w:rPr>
          <w:szCs w:val="18"/>
        </w:rPr>
        <w:t>wynikający</w:t>
      </w:r>
      <w:r w:rsidR="00A92DA6" w:rsidRPr="002B33D6">
        <w:rPr>
          <w:szCs w:val="18"/>
        </w:rPr>
        <w:t xml:space="preserve"> z </w:t>
      </w:r>
      <w:r w:rsidRPr="002B33D6">
        <w:rPr>
          <w:szCs w:val="18"/>
        </w:rPr>
        <w:t>Umowy, bez względu</w:t>
      </w:r>
      <w:r w:rsidR="00A92DA6" w:rsidRPr="002B33D6">
        <w:rPr>
          <w:szCs w:val="18"/>
        </w:rPr>
        <w:t xml:space="preserve"> na </w:t>
      </w:r>
      <w:r w:rsidRPr="002B33D6">
        <w:rPr>
          <w:szCs w:val="18"/>
        </w:rPr>
        <w:t>termin wejścia</w:t>
      </w:r>
      <w:r w:rsidR="00A92DA6" w:rsidRPr="002B33D6">
        <w:rPr>
          <w:szCs w:val="18"/>
        </w:rPr>
        <w:t xml:space="preserve"> w </w:t>
      </w:r>
      <w:r w:rsidRPr="002B33D6">
        <w:rPr>
          <w:szCs w:val="18"/>
        </w:rPr>
        <w:t>życie zmienionych wymagań oraz początek ich stosowania. Odstąpienie takie</w:t>
      </w:r>
      <w:r w:rsidR="00A92DA6" w:rsidRPr="002B33D6">
        <w:rPr>
          <w:szCs w:val="18"/>
        </w:rPr>
        <w:t xml:space="preserve"> nie </w:t>
      </w:r>
      <w:r w:rsidRPr="002B33D6">
        <w:rPr>
          <w:szCs w:val="18"/>
        </w:rPr>
        <w:t xml:space="preserve">jest </w:t>
      </w:r>
      <w:r w:rsidR="000021B8">
        <w:rPr>
          <w:szCs w:val="18"/>
        </w:rPr>
        <w:t xml:space="preserve">uznawane jako </w:t>
      </w:r>
      <w:r w:rsidRPr="002B33D6">
        <w:rPr>
          <w:szCs w:val="18"/>
        </w:rPr>
        <w:t>zawinione przez Zamawiającego.</w:t>
      </w:r>
      <w:bookmarkEnd w:id="20"/>
      <w:r w:rsidRPr="002B33D6">
        <w:rPr>
          <w:szCs w:val="18"/>
        </w:rPr>
        <w:t xml:space="preserve"> 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terminie 30 dni</w:t>
      </w:r>
      <w:r w:rsidR="00A92DA6" w:rsidRPr="002B33D6">
        <w:rPr>
          <w:szCs w:val="18"/>
        </w:rPr>
        <w:t xml:space="preserve"> od </w:t>
      </w:r>
      <w:r w:rsidRPr="002B33D6">
        <w:rPr>
          <w:szCs w:val="18"/>
        </w:rPr>
        <w:t>dnia powzięcia wiadomości</w:t>
      </w:r>
      <w:r w:rsidR="00A92DA6" w:rsidRPr="002B33D6">
        <w:rPr>
          <w:szCs w:val="18"/>
        </w:rPr>
        <w:t xml:space="preserve"> o </w:t>
      </w:r>
      <w:r w:rsidRPr="002B33D6">
        <w:rPr>
          <w:szCs w:val="18"/>
        </w:rPr>
        <w:t>tych okolicznościach</w:t>
      </w:r>
      <w:r w:rsidR="000021B8">
        <w:rPr>
          <w:szCs w:val="18"/>
        </w:rPr>
        <w:t>.</w:t>
      </w:r>
      <w:r w:rsidRPr="002B33D6">
        <w:rPr>
          <w:szCs w:val="18"/>
        </w:rPr>
        <w:t xml:space="preserve"> Wykonawcy</w:t>
      </w:r>
      <w:r w:rsidR="00A92DA6" w:rsidRPr="002B33D6">
        <w:rPr>
          <w:szCs w:val="18"/>
        </w:rPr>
        <w:t xml:space="preserve"> w </w:t>
      </w:r>
      <w:r w:rsidRPr="002B33D6">
        <w:rPr>
          <w:szCs w:val="18"/>
        </w:rPr>
        <w:t>takim przypadku</w:t>
      </w:r>
      <w:r w:rsidR="00A92DA6" w:rsidRPr="002B33D6">
        <w:rPr>
          <w:szCs w:val="18"/>
        </w:rPr>
        <w:t xml:space="preserve"> nie </w:t>
      </w:r>
      <w:r w:rsidRPr="002B33D6">
        <w:rPr>
          <w:szCs w:val="18"/>
        </w:rPr>
        <w:t>przysługuje odszkodowanie, a jedynie proporcjonalne rozliczenie wykonanych dotychczas prac.</w:t>
      </w:r>
    </w:p>
    <w:p w14:paraId="7A7F3851" w14:textId="08E58AA5"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w:t>
      </w:r>
      <w:r w:rsidRPr="002B33D6">
        <w:rPr>
          <w:szCs w:val="18"/>
        </w:rPr>
        <w:t xml:space="preserve"> może odstąpić od Umowy </w:t>
      </w:r>
      <w:r w:rsidR="00E2153A">
        <w:rPr>
          <w:szCs w:val="18"/>
        </w:rPr>
        <w:t xml:space="preserve">w całości lub w części, według swego wyboru, </w:t>
      </w:r>
      <w:r w:rsidRPr="002B33D6">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0021B8">
        <w:rPr>
          <w:szCs w:val="18"/>
        </w:rPr>
        <w:t>,</w:t>
      </w:r>
      <w:r w:rsidRPr="002B33D6">
        <w:rPr>
          <w:szCs w:val="18"/>
        </w:rPr>
        <w:t xml:space="preserve"> pod rygorem uznania odstąpienia </w:t>
      </w:r>
      <w:r w:rsidR="000021B8">
        <w:rPr>
          <w:szCs w:val="18"/>
        </w:rPr>
        <w:t>od</w:t>
      </w:r>
      <w:r w:rsidRPr="002B33D6">
        <w:rPr>
          <w:szCs w:val="18"/>
        </w:rPr>
        <w:t xml:space="preserve"> Umowy </w:t>
      </w:r>
      <w:r w:rsidR="00E2153A">
        <w:rPr>
          <w:szCs w:val="18"/>
        </w:rPr>
        <w:t xml:space="preserve">za odstąpienie </w:t>
      </w:r>
      <w:r w:rsidRPr="002B33D6">
        <w:rPr>
          <w:szCs w:val="18"/>
        </w:rPr>
        <w:t xml:space="preserve">z </w:t>
      </w:r>
      <w:r w:rsidR="000021B8">
        <w:rPr>
          <w:szCs w:val="18"/>
        </w:rPr>
        <w:t>przyczyn leżących po stronie</w:t>
      </w:r>
      <w:r w:rsidR="000021B8" w:rsidRPr="002B33D6">
        <w:rPr>
          <w:szCs w:val="18"/>
        </w:rPr>
        <w:t xml:space="preserve"> </w:t>
      </w:r>
      <w:r w:rsidRPr="002B33D6">
        <w:rPr>
          <w:szCs w:val="18"/>
        </w:rPr>
        <w:t xml:space="preserve">Wykonawcy. W razie odstąpienia przez Zamawiającego od Umowy w części odpowiednie zastosowanie znajduje ust. </w:t>
      </w:r>
      <w:r w:rsidR="00D9636A">
        <w:rPr>
          <w:szCs w:val="18"/>
        </w:rPr>
        <w:t>1</w:t>
      </w:r>
      <w:r w:rsidR="00D57229">
        <w:rPr>
          <w:szCs w:val="18"/>
        </w:rPr>
        <w:t>1 i 12</w:t>
      </w:r>
      <w:r w:rsidRPr="002B33D6">
        <w:rPr>
          <w:szCs w:val="18"/>
        </w:rPr>
        <w:t xml:space="preserve"> niniejszego paragrafu</w:t>
      </w:r>
      <w:r w:rsidR="00E2153A">
        <w:rPr>
          <w:szCs w:val="18"/>
        </w:rPr>
        <w:t>.</w:t>
      </w:r>
    </w:p>
    <w:p w14:paraId="1F802FCB" w14:textId="4FC9FD93"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 może</w:t>
      </w:r>
      <w:r w:rsidRPr="002B33D6">
        <w:rPr>
          <w:szCs w:val="18"/>
        </w:rPr>
        <w:t xml:space="preserve"> odstąpić od Umowy</w:t>
      </w:r>
      <w:r w:rsidR="00C26907">
        <w:rPr>
          <w:szCs w:val="18"/>
        </w:rPr>
        <w:t xml:space="preserve"> w całości lub w części</w:t>
      </w:r>
      <w:r w:rsidRPr="002B33D6">
        <w:rPr>
          <w:szCs w:val="18"/>
        </w:rPr>
        <w:t>, wed</w:t>
      </w:r>
      <w:r w:rsidR="00C26907">
        <w:rPr>
          <w:szCs w:val="18"/>
        </w:rPr>
        <w:t>ług</w:t>
      </w:r>
      <w:r w:rsidRPr="002B33D6">
        <w:rPr>
          <w:szCs w:val="18"/>
        </w:rPr>
        <w:t xml:space="preserve"> swego wyboru, z przyczyn leżących po stronie Wykonawcy, w tym w przypadkach </w:t>
      </w:r>
      <w:r w:rsidRPr="00937F2F">
        <w:rPr>
          <w:szCs w:val="18"/>
        </w:rPr>
        <w:t>określonych w §</w:t>
      </w:r>
      <w:r w:rsidR="0095263B">
        <w:rPr>
          <w:szCs w:val="18"/>
        </w:rPr>
        <w:t xml:space="preserve"> </w:t>
      </w:r>
      <w:r w:rsidRPr="00937F2F">
        <w:rPr>
          <w:szCs w:val="18"/>
        </w:rPr>
        <w:t>5 ust. 7 pkt 3) oraz §</w:t>
      </w:r>
      <w:r w:rsidR="0095263B">
        <w:rPr>
          <w:szCs w:val="18"/>
        </w:rPr>
        <w:t xml:space="preserve"> </w:t>
      </w:r>
      <w:r w:rsidRPr="00937F2F">
        <w:rPr>
          <w:szCs w:val="18"/>
        </w:rPr>
        <w:t>5 ust. 20 pkt 3)</w:t>
      </w:r>
      <w:r w:rsidR="00C26907">
        <w:rPr>
          <w:szCs w:val="18"/>
        </w:rPr>
        <w:t xml:space="preserve"> </w:t>
      </w:r>
      <w:r w:rsidRPr="00937F2F">
        <w:rPr>
          <w:szCs w:val="18"/>
        </w:rPr>
        <w:t>OWU i dochodzić</w:t>
      </w:r>
      <w:r w:rsidRPr="002B33D6">
        <w:rPr>
          <w:szCs w:val="18"/>
        </w:rPr>
        <w:t xml:space="preserve"> stosownych kar umownych.</w:t>
      </w:r>
    </w:p>
    <w:p w14:paraId="49BA3283" w14:textId="3A2EAD37" w:rsidR="00676538" w:rsidRPr="002B33D6" w:rsidRDefault="00676538" w:rsidP="002221B4">
      <w:pPr>
        <w:pStyle w:val="Styl2"/>
        <w:widowControl/>
        <w:numPr>
          <w:ilvl w:val="0"/>
          <w:numId w:val="23"/>
        </w:numPr>
        <w:spacing w:after="0" w:line="240" w:lineRule="auto"/>
        <w:ind w:left="294" w:hanging="308"/>
        <w:contextualSpacing w:val="0"/>
        <w:rPr>
          <w:szCs w:val="18"/>
        </w:rPr>
      </w:pPr>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w:t>
      </w:r>
      <w:r w:rsidR="00C26907">
        <w:rPr>
          <w:szCs w:val="18"/>
        </w:rPr>
        <w:t>,</w:t>
      </w:r>
      <w:r w:rsidRPr="002B33D6">
        <w:rPr>
          <w:szCs w:val="18"/>
        </w:rPr>
        <w:t xml:space="preserve"> według swojego wyboru,</w:t>
      </w:r>
      <w:r w:rsidR="00A92DA6" w:rsidRPr="002B33D6">
        <w:rPr>
          <w:szCs w:val="18"/>
        </w:rPr>
        <w:t xml:space="preserve"> w </w:t>
      </w:r>
      <w:r w:rsidRPr="002B33D6">
        <w:rPr>
          <w:szCs w:val="18"/>
        </w:rPr>
        <w:t>przypadku co najmniej 14-dniowej zwłoki Wykonawcy</w:t>
      </w:r>
      <w:r w:rsidR="00A92DA6" w:rsidRPr="002B33D6">
        <w:rPr>
          <w:szCs w:val="18"/>
        </w:rPr>
        <w:t xml:space="preserve"> w </w:t>
      </w:r>
      <w:r w:rsidRPr="002B33D6">
        <w:rPr>
          <w:szCs w:val="18"/>
        </w:rPr>
        <w:t>stosunku</w:t>
      </w:r>
      <w:r w:rsidR="00A92DA6" w:rsidRPr="002B33D6">
        <w:rPr>
          <w:szCs w:val="18"/>
        </w:rPr>
        <w:t xml:space="preserve"> do </w:t>
      </w:r>
      <w:r w:rsidRPr="002B33D6">
        <w:rPr>
          <w:szCs w:val="18"/>
        </w:rPr>
        <w:t>terminów określonych</w:t>
      </w:r>
      <w:r w:rsidR="00A92DA6" w:rsidRPr="002B33D6">
        <w:rPr>
          <w:szCs w:val="18"/>
        </w:rPr>
        <w:t xml:space="preserve"> w </w:t>
      </w:r>
      <w:r w:rsidRPr="002B33D6">
        <w:rPr>
          <w:szCs w:val="18"/>
        </w:rPr>
        <w:t>§</w:t>
      </w:r>
      <w:r w:rsidR="0095263B">
        <w:rPr>
          <w:szCs w:val="18"/>
        </w:rPr>
        <w:t xml:space="preserve"> </w:t>
      </w:r>
      <w:r w:rsidRPr="002B33D6">
        <w:rPr>
          <w:szCs w:val="18"/>
        </w:rPr>
        <w:t>2 Umowy</w:t>
      </w:r>
      <w:r w:rsidR="00847A0B" w:rsidRPr="002B33D6">
        <w:rPr>
          <w:szCs w:val="18"/>
        </w:rPr>
        <w:t>, §</w:t>
      </w:r>
      <w:r w:rsidR="0095263B">
        <w:rPr>
          <w:szCs w:val="18"/>
        </w:rPr>
        <w:t xml:space="preserve"> </w:t>
      </w:r>
      <w:r w:rsidR="00847A0B" w:rsidRPr="002B33D6">
        <w:rPr>
          <w:szCs w:val="18"/>
        </w:rPr>
        <w:t>2 OWU</w:t>
      </w:r>
      <w:r w:rsidRPr="002B33D6">
        <w:rPr>
          <w:szCs w:val="18"/>
        </w:rPr>
        <w:t xml:space="preserve"> oraz </w:t>
      </w:r>
      <w:r w:rsidR="00CB1007" w:rsidRPr="002B33D6">
        <w:rPr>
          <w:szCs w:val="18"/>
        </w:rPr>
        <w:t xml:space="preserve">Harmonogramie </w:t>
      </w:r>
      <w:r w:rsidRPr="002B33D6">
        <w:rPr>
          <w:szCs w:val="18"/>
        </w:rPr>
        <w:t>rzeczowo-finansowym, a także  żądać</w:t>
      </w:r>
      <w:r w:rsidR="00A92DA6" w:rsidRPr="002B33D6">
        <w:rPr>
          <w:szCs w:val="18"/>
        </w:rPr>
        <w:t xml:space="preserve"> od </w:t>
      </w:r>
      <w:r w:rsidRPr="002B33D6">
        <w:rPr>
          <w:szCs w:val="18"/>
        </w:rPr>
        <w:t>Wykonawcy kar umownych.</w:t>
      </w:r>
    </w:p>
    <w:p w14:paraId="17A3D79C" w14:textId="19C349A8"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1" w:name="_Ref333701077"/>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t>
      </w:r>
      <w:r w:rsidRPr="002B33D6">
        <w:rPr>
          <w:szCs w:val="18"/>
        </w:rPr>
        <w:t>części</w:t>
      </w:r>
      <w:r w:rsidR="00C26907">
        <w:rPr>
          <w:szCs w:val="18"/>
        </w:rPr>
        <w:t>, według swego wyboru,</w:t>
      </w:r>
      <w:r w:rsidR="00A92DA6" w:rsidRPr="002B33D6">
        <w:rPr>
          <w:szCs w:val="18"/>
        </w:rPr>
        <w:t xml:space="preserve"> z </w:t>
      </w:r>
      <w:r w:rsidR="00CF3468" w:rsidRPr="002B33D6">
        <w:rPr>
          <w:szCs w:val="18"/>
        </w:rPr>
        <w:t>przyczyn leżących po stron</w:t>
      </w:r>
      <w:r w:rsidR="00CB1007" w:rsidRPr="002B33D6">
        <w:rPr>
          <w:szCs w:val="18"/>
        </w:rPr>
        <w:t xml:space="preserve">ie </w:t>
      </w:r>
      <w:r w:rsidRPr="002B33D6">
        <w:rPr>
          <w:szCs w:val="18"/>
        </w:rPr>
        <w:t>Wykonawcy</w:t>
      </w:r>
      <w:r w:rsidR="00A92DA6" w:rsidRPr="002B33D6">
        <w:rPr>
          <w:szCs w:val="18"/>
        </w:rPr>
        <w:t xml:space="preserve"> i </w:t>
      </w:r>
      <w:r w:rsidRPr="002B33D6">
        <w:rPr>
          <w:szCs w:val="18"/>
        </w:rPr>
        <w:t>żądać</w:t>
      </w:r>
      <w:r w:rsidR="00A92DA6" w:rsidRPr="002B33D6">
        <w:rPr>
          <w:szCs w:val="18"/>
        </w:rPr>
        <w:t xml:space="preserve"> od </w:t>
      </w:r>
      <w:r w:rsidRPr="002B33D6">
        <w:rPr>
          <w:szCs w:val="18"/>
        </w:rPr>
        <w:t>Wykonawcy kar umownych</w:t>
      </w:r>
      <w:r w:rsidR="00A92DA6" w:rsidRPr="002B33D6">
        <w:rPr>
          <w:szCs w:val="18"/>
        </w:rPr>
        <w:t xml:space="preserve"> w </w:t>
      </w:r>
      <w:r w:rsidRPr="002B33D6">
        <w:rPr>
          <w:szCs w:val="18"/>
        </w:rPr>
        <w:t>przypadku, gdy:</w:t>
      </w:r>
      <w:bookmarkEnd w:id="21"/>
    </w:p>
    <w:p w14:paraId="0393487A" w14:textId="7F569E1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 xml:space="preserve">rozpoczął </w:t>
      </w:r>
      <w:r w:rsidR="00DE2CA9">
        <w:rPr>
          <w:szCs w:val="18"/>
        </w:rPr>
        <w:t>prac</w:t>
      </w:r>
      <w:r w:rsidR="00DE2CA9" w:rsidRPr="002B33D6">
        <w:rPr>
          <w:szCs w:val="18"/>
        </w:rPr>
        <w:t xml:space="preserve"> </w:t>
      </w:r>
      <w:r w:rsidRPr="002B33D6">
        <w:rPr>
          <w:szCs w:val="18"/>
        </w:rPr>
        <w:t>bez uzasadnionych przyczyn,</w:t>
      </w:r>
    </w:p>
    <w:p w14:paraId="52856EC1" w14:textId="04332A3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bez zgody Zamawiającego przerwał realizację </w:t>
      </w:r>
      <w:r w:rsidR="00F11CB3" w:rsidRPr="002B33D6">
        <w:rPr>
          <w:szCs w:val="18"/>
        </w:rPr>
        <w:t>przedmiotu Umow</w:t>
      </w:r>
      <w:r w:rsidRPr="002B33D6">
        <w:rPr>
          <w:szCs w:val="18"/>
        </w:rPr>
        <w:t>y</w:t>
      </w:r>
      <w:r w:rsidR="00A92DA6" w:rsidRPr="002B33D6">
        <w:rPr>
          <w:szCs w:val="18"/>
        </w:rPr>
        <w:t xml:space="preserve"> i </w:t>
      </w:r>
      <w:r w:rsidRPr="002B33D6">
        <w:rPr>
          <w:szCs w:val="18"/>
        </w:rPr>
        <w:t>przerwa ta trwa dłużej</w:t>
      </w:r>
      <w:r w:rsidR="00A92DA6" w:rsidRPr="002B33D6">
        <w:rPr>
          <w:szCs w:val="18"/>
        </w:rPr>
        <w:t xml:space="preserve"> niż </w:t>
      </w:r>
      <w:r w:rsidR="00C06681">
        <w:rPr>
          <w:szCs w:val="18"/>
        </w:rPr>
        <w:t>14 dni</w:t>
      </w:r>
      <w:r w:rsidRPr="002B33D6">
        <w:rPr>
          <w:szCs w:val="18"/>
        </w:rPr>
        <w:t>,</w:t>
      </w:r>
    </w:p>
    <w:p w14:paraId="1CF865F5" w14:textId="7F5B1B81" w:rsidR="002B33D6" w:rsidRPr="00937F2F" w:rsidRDefault="002B33D6" w:rsidP="002221B4">
      <w:pPr>
        <w:pStyle w:val="Styl2"/>
        <w:widowControl/>
        <w:numPr>
          <w:ilvl w:val="1"/>
          <w:numId w:val="23"/>
        </w:numPr>
        <w:spacing w:after="0" w:line="240" w:lineRule="auto"/>
        <w:contextualSpacing w:val="0"/>
        <w:rPr>
          <w:szCs w:val="18"/>
        </w:rPr>
      </w:pPr>
      <w:r w:rsidRPr="002B33D6">
        <w:rPr>
          <w:szCs w:val="18"/>
        </w:rPr>
        <w:t xml:space="preserve">Wykonawca nie dostarczył 2 kolejnych </w:t>
      </w:r>
      <w:r w:rsidR="00836519">
        <w:rPr>
          <w:szCs w:val="18"/>
        </w:rPr>
        <w:t>R</w:t>
      </w:r>
      <w:r w:rsidRPr="002B33D6">
        <w:rPr>
          <w:szCs w:val="18"/>
        </w:rPr>
        <w:t>aportów</w:t>
      </w:r>
      <w:r w:rsidR="00AC0DA8">
        <w:rPr>
          <w:szCs w:val="18"/>
        </w:rPr>
        <w:t>,</w:t>
      </w:r>
      <w:r w:rsidRPr="002B33D6">
        <w:rPr>
          <w:szCs w:val="18"/>
        </w:rPr>
        <w:t xml:space="preserve"> </w:t>
      </w:r>
      <w:r w:rsidRPr="00937F2F">
        <w:rPr>
          <w:szCs w:val="18"/>
        </w:rPr>
        <w:t>zgodnie z postanowieniami §</w:t>
      </w:r>
      <w:r w:rsidR="00AC0DA8">
        <w:rPr>
          <w:szCs w:val="18"/>
        </w:rPr>
        <w:t xml:space="preserve"> </w:t>
      </w:r>
      <w:r w:rsidRPr="00937F2F">
        <w:rPr>
          <w:szCs w:val="18"/>
        </w:rPr>
        <w:t xml:space="preserve">7 </w:t>
      </w:r>
      <w:r w:rsidR="00DE2CA9">
        <w:rPr>
          <w:szCs w:val="18"/>
        </w:rPr>
        <w:t xml:space="preserve">A. </w:t>
      </w:r>
      <w:r w:rsidRPr="00937F2F">
        <w:rPr>
          <w:szCs w:val="18"/>
        </w:rPr>
        <w:t>ust. 7</w:t>
      </w:r>
      <w:r w:rsidR="00937F2F">
        <w:rPr>
          <w:szCs w:val="18"/>
        </w:rPr>
        <w:t xml:space="preserve"> OWU.</w:t>
      </w:r>
    </w:p>
    <w:p w14:paraId="63F6BBE0" w14:textId="1501B70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t>
      </w:r>
      <w:r w:rsidR="00AC0DA8">
        <w:rPr>
          <w:szCs w:val="18"/>
        </w:rPr>
        <w:t xml:space="preserve">pozostaje w zwłoce </w:t>
      </w:r>
      <w:r w:rsidR="00A92DA6" w:rsidRPr="002B33D6">
        <w:rPr>
          <w:szCs w:val="18"/>
        </w:rPr>
        <w:t>z </w:t>
      </w:r>
      <w:r w:rsidRPr="002B33D6">
        <w:rPr>
          <w:szCs w:val="18"/>
        </w:rPr>
        <w:t>rozpoczęciem realizacji</w:t>
      </w:r>
      <w:r w:rsidR="00A92DA6" w:rsidRPr="002B33D6">
        <w:rPr>
          <w:szCs w:val="18"/>
        </w:rPr>
        <w:t xml:space="preserve"> lub </w:t>
      </w:r>
      <w:r w:rsidRPr="002B33D6">
        <w:rPr>
          <w:szCs w:val="18"/>
        </w:rPr>
        <w:t xml:space="preserve">zakończeniem </w:t>
      </w:r>
      <w:r w:rsidR="00F11CB3" w:rsidRPr="002B33D6">
        <w:rPr>
          <w:szCs w:val="18"/>
        </w:rPr>
        <w:t>przedmiotu Umow</w:t>
      </w:r>
      <w:r w:rsidRPr="002B33D6">
        <w:rPr>
          <w:szCs w:val="18"/>
        </w:rPr>
        <w:t>y tak dalece, że</w:t>
      </w:r>
      <w:r w:rsidR="00A92DA6" w:rsidRPr="002B33D6">
        <w:rPr>
          <w:szCs w:val="18"/>
        </w:rPr>
        <w:t xml:space="preserve"> nie </w:t>
      </w:r>
      <w:r w:rsidRPr="002B33D6">
        <w:rPr>
          <w:szCs w:val="18"/>
        </w:rPr>
        <w:t>jest prawdopodobne, żeby zdołał go zakończyć</w:t>
      </w:r>
      <w:r w:rsidR="00A92DA6" w:rsidRPr="002B33D6">
        <w:rPr>
          <w:szCs w:val="18"/>
        </w:rPr>
        <w:t xml:space="preserve"> w </w:t>
      </w:r>
      <w:r w:rsidRPr="002B33D6">
        <w:rPr>
          <w:szCs w:val="18"/>
        </w:rPr>
        <w:t>czasie umówionym, a</w:t>
      </w:r>
      <w:r w:rsidR="00A92DA6" w:rsidRPr="002B33D6">
        <w:rPr>
          <w:szCs w:val="18"/>
        </w:rPr>
        <w:t xml:space="preserve"> nie </w:t>
      </w:r>
      <w:r w:rsidRPr="002B33D6">
        <w:rPr>
          <w:szCs w:val="18"/>
        </w:rPr>
        <w:t>został wyznaczony termin dodatkowy,</w:t>
      </w:r>
    </w:p>
    <w:p w14:paraId="0B927172" w14:textId="77F63E67"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wykonuje </w:t>
      </w:r>
      <w:r w:rsidR="00F11CB3" w:rsidRPr="002B33D6">
        <w:rPr>
          <w:szCs w:val="18"/>
        </w:rPr>
        <w:t>przedmiot Umow</w:t>
      </w:r>
      <w:r w:rsidRPr="002B33D6">
        <w:rPr>
          <w:szCs w:val="18"/>
        </w:rPr>
        <w:t>y</w:t>
      </w:r>
      <w:r w:rsidR="00A92DA6" w:rsidRPr="002B33D6">
        <w:rPr>
          <w:szCs w:val="18"/>
        </w:rPr>
        <w:t xml:space="preserve"> w </w:t>
      </w:r>
      <w:r w:rsidRPr="002B33D6">
        <w:rPr>
          <w:szCs w:val="18"/>
        </w:rPr>
        <w:t>sposób wadliwy</w:t>
      </w:r>
      <w:r w:rsidR="00A92DA6" w:rsidRPr="002B33D6">
        <w:rPr>
          <w:szCs w:val="18"/>
        </w:rPr>
        <w:t xml:space="preserve"> lub </w:t>
      </w:r>
      <w:r w:rsidRPr="002B33D6">
        <w:rPr>
          <w:szCs w:val="18"/>
        </w:rPr>
        <w:t>sprzeczny</w:t>
      </w:r>
      <w:r w:rsidR="00A92DA6" w:rsidRPr="002B33D6">
        <w:rPr>
          <w:szCs w:val="18"/>
        </w:rPr>
        <w:t xml:space="preserve"> z </w:t>
      </w:r>
      <w:r w:rsidRPr="002B33D6">
        <w:rPr>
          <w:szCs w:val="18"/>
        </w:rPr>
        <w:t>Umową</w:t>
      </w:r>
      <w:r w:rsidR="00836519">
        <w:rPr>
          <w:szCs w:val="18"/>
        </w:rPr>
        <w:t>,</w:t>
      </w:r>
      <w:r w:rsidRPr="002B33D6">
        <w:rPr>
          <w:szCs w:val="18"/>
        </w:rPr>
        <w:t xml:space="preserve"> pomimo uprzedniego pisemnego wezwania Wykonawcy przez Zamawiającego</w:t>
      </w:r>
      <w:r w:rsidR="00A92DA6" w:rsidRPr="002B33D6">
        <w:rPr>
          <w:szCs w:val="18"/>
        </w:rPr>
        <w:t xml:space="preserve"> do </w:t>
      </w:r>
      <w:r w:rsidRPr="002B33D6">
        <w:rPr>
          <w:szCs w:val="18"/>
        </w:rPr>
        <w:t xml:space="preserve">zmiany sposobu wykonywania </w:t>
      </w:r>
      <w:r w:rsidR="00F11CB3" w:rsidRPr="002B33D6">
        <w:rPr>
          <w:szCs w:val="18"/>
        </w:rPr>
        <w:t>przedmiotu Umow</w:t>
      </w:r>
      <w:r w:rsidRPr="002B33D6">
        <w:rPr>
          <w:szCs w:val="18"/>
        </w:rPr>
        <w:t>y</w:t>
      </w:r>
      <w:r w:rsidR="00A92DA6" w:rsidRPr="002B33D6">
        <w:rPr>
          <w:szCs w:val="18"/>
        </w:rPr>
        <w:t xml:space="preserve"> w </w:t>
      </w:r>
      <w:r w:rsidRPr="002B33D6">
        <w:rPr>
          <w:szCs w:val="18"/>
        </w:rPr>
        <w:t>wyznaczonym</w:t>
      </w:r>
      <w:r w:rsidR="00A92DA6" w:rsidRPr="002B33D6">
        <w:rPr>
          <w:szCs w:val="18"/>
        </w:rPr>
        <w:t xml:space="preserve"> w </w:t>
      </w:r>
      <w:r w:rsidRPr="002B33D6">
        <w:rPr>
          <w:szCs w:val="18"/>
        </w:rPr>
        <w:t>tym celu terminie,</w:t>
      </w:r>
    </w:p>
    <w:p w14:paraId="0C16D991" w14:textId="7235DDBF"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wykonany </w:t>
      </w:r>
      <w:r w:rsidR="00F11CB3" w:rsidRPr="002B33D6">
        <w:rPr>
          <w:szCs w:val="18"/>
        </w:rPr>
        <w:t>przedmiot Umow</w:t>
      </w:r>
      <w:r w:rsidRPr="002B33D6">
        <w:rPr>
          <w:szCs w:val="18"/>
        </w:rPr>
        <w:t>y ma wady, pomimo faktu, że Zamawiający uprzednio zażądał</w:t>
      </w:r>
      <w:r w:rsidR="00A92DA6" w:rsidRPr="002B33D6">
        <w:rPr>
          <w:szCs w:val="18"/>
        </w:rPr>
        <w:t xml:space="preserve"> od </w:t>
      </w:r>
      <w:r w:rsidRPr="002B33D6">
        <w:rPr>
          <w:szCs w:val="18"/>
        </w:rPr>
        <w:t>Wykonawcy ich usunięcia, wyznaczając</w:t>
      </w:r>
      <w:r w:rsidR="00A92DA6" w:rsidRPr="002B33D6">
        <w:rPr>
          <w:szCs w:val="18"/>
        </w:rPr>
        <w:t xml:space="preserve"> w </w:t>
      </w:r>
      <w:r w:rsidRPr="002B33D6">
        <w:rPr>
          <w:szCs w:val="18"/>
        </w:rPr>
        <w:t>tym celu określony termin,</w:t>
      </w:r>
    </w:p>
    <w:p w14:paraId="63A53729" w14:textId="04CABAF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wady </w:t>
      </w:r>
      <w:r w:rsidR="00F11CB3" w:rsidRPr="002B33D6">
        <w:rPr>
          <w:szCs w:val="18"/>
        </w:rPr>
        <w:t>przedmiotu Umow</w:t>
      </w:r>
      <w:r w:rsidRPr="002B33D6">
        <w:rPr>
          <w:szCs w:val="18"/>
        </w:rPr>
        <w:t>y są istotne</w:t>
      </w:r>
      <w:r w:rsidR="00A92DA6" w:rsidRPr="002B33D6">
        <w:rPr>
          <w:szCs w:val="18"/>
        </w:rPr>
        <w:t xml:space="preserve"> i nie </w:t>
      </w:r>
      <w:r w:rsidRPr="002B33D6">
        <w:rPr>
          <w:szCs w:val="18"/>
        </w:rPr>
        <w:t>dadzą się usunąć</w:t>
      </w:r>
      <w:r w:rsidR="00A92DA6" w:rsidRPr="002B33D6">
        <w:rPr>
          <w:szCs w:val="18"/>
        </w:rPr>
        <w:t xml:space="preserve"> w </w:t>
      </w:r>
      <w:r w:rsidRPr="002B33D6">
        <w:rPr>
          <w:szCs w:val="18"/>
        </w:rPr>
        <w:t>wyznaczonym przez Zamawiającego dodatkowym terminie,</w:t>
      </w:r>
    </w:p>
    <w:p w14:paraId="54421588" w14:textId="25CFE0F2" w:rsidR="00676538" w:rsidRPr="00560505"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przestrzega zasad przetwarzania danych osobowych zawartych</w:t>
      </w:r>
      <w:r w:rsidR="00AC0DA8">
        <w:rPr>
          <w:szCs w:val="18"/>
        </w:rPr>
        <w:t xml:space="preserve"> w</w:t>
      </w:r>
      <w:r w:rsidRPr="002B33D6">
        <w:rPr>
          <w:szCs w:val="18"/>
        </w:rPr>
        <w:t xml:space="preserve"> Umowie</w:t>
      </w:r>
      <w:r w:rsidR="000B1439" w:rsidRPr="002B33D6">
        <w:rPr>
          <w:szCs w:val="18"/>
        </w:rPr>
        <w:t xml:space="preserve"> (w tym</w:t>
      </w:r>
      <w:r w:rsidR="00CB1007" w:rsidRPr="002B33D6">
        <w:rPr>
          <w:szCs w:val="18"/>
        </w:rPr>
        <w:t xml:space="preserve"> </w:t>
      </w:r>
      <w:r w:rsidR="000614F6" w:rsidRPr="002B33D6">
        <w:rPr>
          <w:szCs w:val="18"/>
        </w:rPr>
        <w:t xml:space="preserve">w </w:t>
      </w:r>
      <w:r w:rsidR="00CB1007" w:rsidRPr="002B33D6">
        <w:rPr>
          <w:szCs w:val="18"/>
        </w:rPr>
        <w:t>OWU</w:t>
      </w:r>
      <w:r w:rsidR="000B1439" w:rsidRPr="002B33D6">
        <w:rPr>
          <w:szCs w:val="18"/>
        </w:rPr>
        <w:t>)</w:t>
      </w:r>
      <w:r w:rsidR="00A92DA6" w:rsidRPr="002B33D6">
        <w:rPr>
          <w:szCs w:val="18"/>
        </w:rPr>
        <w:t xml:space="preserve"> lub </w:t>
      </w:r>
      <w:r w:rsidRPr="002B33D6">
        <w:rPr>
          <w:szCs w:val="18"/>
        </w:rPr>
        <w:t>umowie</w:t>
      </w:r>
      <w:r w:rsidR="00A92DA6" w:rsidRPr="002B33D6">
        <w:rPr>
          <w:szCs w:val="18"/>
        </w:rPr>
        <w:t xml:space="preserve"> </w:t>
      </w:r>
      <w:r w:rsidRPr="002B33D6">
        <w:rPr>
          <w:szCs w:val="18"/>
        </w:rPr>
        <w:t>powierzeni</w:t>
      </w:r>
      <w:r w:rsidR="00CB1007" w:rsidRPr="002B33D6">
        <w:rPr>
          <w:szCs w:val="18"/>
        </w:rPr>
        <w:t>a</w:t>
      </w:r>
      <w:r w:rsidRPr="002B33D6">
        <w:rPr>
          <w:szCs w:val="18"/>
        </w:rPr>
        <w:t xml:space="preserve"> przetwarzania danych, zwłaszcza</w:t>
      </w:r>
      <w:r w:rsidR="00A92DA6" w:rsidRPr="002B33D6">
        <w:rPr>
          <w:szCs w:val="18"/>
        </w:rPr>
        <w:t xml:space="preserve"> w </w:t>
      </w:r>
      <w:r w:rsidRPr="002B33D6">
        <w:rPr>
          <w:szCs w:val="18"/>
        </w:rPr>
        <w:t>zakresie zasad bezpieczeństwa przetwarzanych danych, postanowień dotyczących powiadomień</w:t>
      </w:r>
      <w:r w:rsidR="00A92DA6" w:rsidRPr="002B33D6">
        <w:rPr>
          <w:szCs w:val="18"/>
        </w:rPr>
        <w:t xml:space="preserve"> o </w:t>
      </w:r>
      <w:r w:rsidRPr="002B33D6">
        <w:rPr>
          <w:szCs w:val="18"/>
        </w:rPr>
        <w:t xml:space="preserve">naruszeniu ochrony </w:t>
      </w:r>
      <w:r w:rsidRPr="00937F2F">
        <w:rPr>
          <w:szCs w:val="18"/>
        </w:rPr>
        <w:t>danych osobowych</w:t>
      </w:r>
      <w:r w:rsidR="00A92DA6" w:rsidRPr="00937F2F">
        <w:rPr>
          <w:szCs w:val="18"/>
        </w:rPr>
        <w:t xml:space="preserve"> lub </w:t>
      </w:r>
      <w:r w:rsidRPr="00937F2F">
        <w:rPr>
          <w:szCs w:val="18"/>
        </w:rPr>
        <w:t>stan wstrzymania realizacji Umowy, dokonany</w:t>
      </w:r>
      <w:r w:rsidR="00A92DA6" w:rsidRPr="00937F2F">
        <w:rPr>
          <w:szCs w:val="18"/>
        </w:rPr>
        <w:t xml:space="preserve"> z </w:t>
      </w:r>
      <w:r w:rsidRPr="00937F2F">
        <w:rPr>
          <w:szCs w:val="18"/>
        </w:rPr>
        <w:t>przyczyn określonych</w:t>
      </w:r>
      <w:r w:rsidR="00A92DA6" w:rsidRPr="00937F2F">
        <w:rPr>
          <w:szCs w:val="18"/>
        </w:rPr>
        <w:t xml:space="preserve"> w </w:t>
      </w:r>
      <w:r w:rsidR="00937F2F" w:rsidRPr="00937F2F">
        <w:rPr>
          <w:szCs w:val="18"/>
        </w:rPr>
        <w:t>§</w:t>
      </w:r>
      <w:r w:rsidR="00AC0DA8">
        <w:rPr>
          <w:szCs w:val="18"/>
        </w:rPr>
        <w:t xml:space="preserve"> </w:t>
      </w:r>
      <w:r w:rsidR="00DE2CA9">
        <w:rPr>
          <w:szCs w:val="18"/>
        </w:rPr>
        <w:t>7</w:t>
      </w:r>
      <w:r w:rsidR="00DE2CA9" w:rsidRPr="00937F2F">
        <w:rPr>
          <w:szCs w:val="18"/>
        </w:rPr>
        <w:t xml:space="preserve"> </w:t>
      </w:r>
      <w:r w:rsidRPr="00937F2F">
        <w:rPr>
          <w:szCs w:val="18"/>
        </w:rPr>
        <w:t>ust. 2 pkt 1)</w:t>
      </w:r>
      <w:r w:rsidR="00552494" w:rsidRPr="00937F2F">
        <w:rPr>
          <w:szCs w:val="18"/>
        </w:rPr>
        <w:t xml:space="preserve"> U</w:t>
      </w:r>
      <w:r w:rsidR="00DE2CA9">
        <w:rPr>
          <w:szCs w:val="18"/>
        </w:rPr>
        <w:t>mowy</w:t>
      </w:r>
      <w:r w:rsidRPr="00937F2F">
        <w:rPr>
          <w:szCs w:val="18"/>
        </w:rPr>
        <w:t>, utrzymuje</w:t>
      </w:r>
      <w:r w:rsidRPr="00560505">
        <w:rPr>
          <w:szCs w:val="18"/>
        </w:rPr>
        <w:t xml:space="preserve"> się przez okres dłuższy</w:t>
      </w:r>
      <w:r w:rsidR="00A92DA6" w:rsidRPr="00560505">
        <w:rPr>
          <w:szCs w:val="18"/>
        </w:rPr>
        <w:t xml:space="preserve"> niż </w:t>
      </w:r>
      <w:r w:rsidRPr="00560505">
        <w:rPr>
          <w:szCs w:val="18"/>
        </w:rPr>
        <w:t>10 dni,</w:t>
      </w:r>
    </w:p>
    <w:p w14:paraId="0640E2FE" w14:textId="37B47756" w:rsidR="00676538" w:rsidRPr="00937F2F"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 rażącego naruszenia obowiązków określonych</w:t>
      </w:r>
      <w:r w:rsidR="00A92DA6" w:rsidRPr="00560505">
        <w:rPr>
          <w:szCs w:val="18"/>
        </w:rPr>
        <w:t xml:space="preserve"> w </w:t>
      </w:r>
      <w:r w:rsidRPr="00560505">
        <w:rPr>
          <w:szCs w:val="18"/>
        </w:rPr>
        <w:t>Umowie</w:t>
      </w:r>
      <w:r w:rsidR="00B73FA3" w:rsidRPr="00560505">
        <w:rPr>
          <w:szCs w:val="18"/>
        </w:rPr>
        <w:t>,</w:t>
      </w:r>
      <w:r w:rsidR="00A92DA6" w:rsidRPr="00560505">
        <w:rPr>
          <w:szCs w:val="18"/>
        </w:rPr>
        <w:t xml:space="preserve"> </w:t>
      </w:r>
      <w:r w:rsidR="00A92DA6" w:rsidRPr="00937F2F">
        <w:rPr>
          <w:szCs w:val="18"/>
        </w:rPr>
        <w:t>w </w:t>
      </w:r>
      <w:r w:rsidRPr="00937F2F">
        <w:rPr>
          <w:szCs w:val="18"/>
        </w:rPr>
        <w:t>tym</w:t>
      </w:r>
      <w:r w:rsidR="00A92DA6" w:rsidRPr="00937F2F">
        <w:rPr>
          <w:szCs w:val="18"/>
        </w:rPr>
        <w:t xml:space="preserve"> w </w:t>
      </w:r>
      <w:r w:rsidRPr="00937F2F">
        <w:rPr>
          <w:szCs w:val="18"/>
        </w:rPr>
        <w:t>§</w:t>
      </w:r>
      <w:r w:rsidR="00AC0DA8">
        <w:rPr>
          <w:szCs w:val="18"/>
        </w:rPr>
        <w:t xml:space="preserve"> </w:t>
      </w:r>
      <w:r w:rsidRPr="00937F2F">
        <w:rPr>
          <w:szCs w:val="18"/>
        </w:rPr>
        <w:t>1</w:t>
      </w:r>
      <w:r w:rsidR="002B33D6" w:rsidRPr="00937F2F">
        <w:rPr>
          <w:szCs w:val="18"/>
        </w:rPr>
        <w:t>9</w:t>
      </w:r>
      <w:r w:rsidR="00552494" w:rsidRPr="00937F2F">
        <w:rPr>
          <w:szCs w:val="18"/>
        </w:rPr>
        <w:t xml:space="preserve"> OWU</w:t>
      </w:r>
      <w:r w:rsidRPr="00937F2F">
        <w:rPr>
          <w:szCs w:val="18"/>
        </w:rPr>
        <w:t>,</w:t>
      </w:r>
    </w:p>
    <w:p w14:paraId="10BEF1F2" w14:textId="749F547E" w:rsidR="00775C2B" w:rsidRPr="00775C2B"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w:t>
      </w:r>
      <w:r w:rsidR="000E28E4" w:rsidRPr="00560505">
        <w:rPr>
          <w:szCs w:val="18"/>
        </w:rPr>
        <w:t>,</w:t>
      </w:r>
      <w:r w:rsidRPr="00560505">
        <w:rPr>
          <w:szCs w:val="18"/>
        </w:rPr>
        <w:t xml:space="preserve"> gdy Wykonawca</w:t>
      </w:r>
      <w:r w:rsidR="00A92DA6" w:rsidRPr="00560505">
        <w:rPr>
          <w:szCs w:val="18"/>
        </w:rPr>
        <w:t xml:space="preserve"> </w:t>
      </w:r>
      <w:r w:rsidR="00836519" w:rsidRPr="00836519">
        <w:rPr>
          <w:szCs w:val="18"/>
        </w:rPr>
        <w:t xml:space="preserve">podzleca wykonanie zadania niezgodnie z Umową lub </w:t>
      </w:r>
      <w:r w:rsidR="00A92DA6" w:rsidRPr="00560505">
        <w:rPr>
          <w:szCs w:val="18"/>
        </w:rPr>
        <w:t>nie </w:t>
      </w:r>
      <w:r w:rsidRPr="00560505">
        <w:rPr>
          <w:szCs w:val="18"/>
        </w:rPr>
        <w:t xml:space="preserve">uregulował płatności względem zgłoszonych </w:t>
      </w:r>
      <w:r w:rsidR="000E28E4" w:rsidRPr="00560505">
        <w:rPr>
          <w:szCs w:val="18"/>
        </w:rPr>
        <w:t>Podwykonawców</w:t>
      </w:r>
      <w:r w:rsidR="00DE2CA9">
        <w:rPr>
          <w:szCs w:val="18"/>
        </w:rPr>
        <w:t xml:space="preserve"> robót budowlanych</w:t>
      </w:r>
      <w:r w:rsidR="00AC0DA8">
        <w:rPr>
          <w:szCs w:val="18"/>
        </w:rPr>
        <w:t xml:space="preserve">, przynajmniej </w:t>
      </w:r>
      <w:r w:rsidRPr="00560505">
        <w:rPr>
          <w:szCs w:val="18"/>
        </w:rPr>
        <w:t>2</w:t>
      </w:r>
      <w:r w:rsidR="000E28E4" w:rsidRPr="00560505">
        <w:rPr>
          <w:szCs w:val="18"/>
        </w:rPr>
        <w:t>-</w:t>
      </w:r>
      <w:r w:rsidRPr="00560505">
        <w:rPr>
          <w:szCs w:val="18"/>
        </w:rPr>
        <w:t>krotnie nastąpiło przekroczenie terminu płatności</w:t>
      </w:r>
      <w:r w:rsidR="00A92DA6" w:rsidRPr="00560505">
        <w:rPr>
          <w:szCs w:val="18"/>
        </w:rPr>
        <w:t xml:space="preserve"> dla </w:t>
      </w:r>
      <w:r w:rsidRPr="00560505">
        <w:rPr>
          <w:szCs w:val="18"/>
        </w:rPr>
        <w:t xml:space="preserve">zgłoszonych </w:t>
      </w:r>
      <w:r w:rsidR="000E28E4" w:rsidRPr="00560505">
        <w:rPr>
          <w:szCs w:val="18"/>
        </w:rPr>
        <w:t>Podwykonawców</w:t>
      </w:r>
      <w:r w:rsidR="00C66555">
        <w:rPr>
          <w:szCs w:val="18"/>
        </w:rPr>
        <w:t xml:space="preserve"> robót budowlanych</w:t>
      </w:r>
      <w:r w:rsidR="000E28E4" w:rsidRPr="00560505">
        <w:rPr>
          <w:szCs w:val="18"/>
        </w:rPr>
        <w:t xml:space="preserve"> </w:t>
      </w:r>
      <w:r w:rsidR="00A92DA6" w:rsidRPr="00560505">
        <w:rPr>
          <w:szCs w:val="18"/>
        </w:rPr>
        <w:t>lub </w:t>
      </w:r>
      <w:r w:rsidRPr="00560505">
        <w:rPr>
          <w:szCs w:val="18"/>
        </w:rPr>
        <w:t xml:space="preserve">wystąpił przypadek uzasadnionego stanem faktycznym wystąpienia </w:t>
      </w:r>
      <w:r w:rsidR="000E28E4" w:rsidRPr="00560505">
        <w:rPr>
          <w:szCs w:val="18"/>
        </w:rPr>
        <w:t xml:space="preserve">Podwykonawcy </w:t>
      </w:r>
      <w:r w:rsidRPr="00560505">
        <w:rPr>
          <w:szCs w:val="18"/>
        </w:rPr>
        <w:t>robót budowlanych</w:t>
      </w:r>
      <w:r w:rsidR="00A92DA6" w:rsidRPr="00560505">
        <w:rPr>
          <w:szCs w:val="18"/>
        </w:rPr>
        <w:t xml:space="preserve"> do </w:t>
      </w:r>
      <w:r w:rsidRPr="00560505">
        <w:rPr>
          <w:szCs w:val="18"/>
        </w:rPr>
        <w:t>Zamawiającego</w:t>
      </w:r>
      <w:r w:rsidR="00AC0DA8">
        <w:rPr>
          <w:szCs w:val="18"/>
        </w:rPr>
        <w:t xml:space="preserve"> o</w:t>
      </w:r>
      <w:r w:rsidR="00A92DA6" w:rsidRPr="00560505">
        <w:rPr>
          <w:szCs w:val="18"/>
        </w:rPr>
        <w:t> </w:t>
      </w:r>
      <w:r w:rsidRPr="00560505">
        <w:rPr>
          <w:szCs w:val="18"/>
        </w:rPr>
        <w:t>zapłatę</w:t>
      </w:r>
      <w:r w:rsidR="00A92DA6" w:rsidRPr="00560505">
        <w:rPr>
          <w:szCs w:val="18"/>
        </w:rPr>
        <w:t xml:space="preserve"> z </w:t>
      </w:r>
      <w:r w:rsidRPr="00560505">
        <w:rPr>
          <w:szCs w:val="18"/>
        </w:rPr>
        <w:t>tytułu odpowiedzialności solidarnej</w:t>
      </w:r>
      <w:r w:rsidR="00A92DA6" w:rsidRPr="00560505">
        <w:rPr>
          <w:szCs w:val="18"/>
        </w:rPr>
        <w:t xml:space="preserve"> za </w:t>
      </w:r>
      <w:r w:rsidRPr="00560505">
        <w:rPr>
          <w:szCs w:val="18"/>
        </w:rPr>
        <w:t>wykonany zakres robót.</w:t>
      </w:r>
    </w:p>
    <w:p w14:paraId="70D5E327" w14:textId="77777777" w:rsidR="00836519" w:rsidRDefault="00836519" w:rsidP="00836519">
      <w:pPr>
        <w:pStyle w:val="Styl2"/>
        <w:widowControl/>
        <w:numPr>
          <w:ilvl w:val="0"/>
          <w:numId w:val="13"/>
        </w:numPr>
        <w:spacing w:line="240" w:lineRule="auto"/>
        <w:rPr>
          <w:szCs w:val="18"/>
        </w:rPr>
      </w:pPr>
      <w:r w:rsidRPr="00836519">
        <w:rPr>
          <w:szCs w:val="18"/>
        </w:rPr>
        <w:t>Zamawiający może także odstąpić od Umowy w całości lub w części, według swego wyboru, z przyczyn leżących po stronie Wykonawcy i żądać od Wykonawcy kar umownych w przypadku, gdy:</w:t>
      </w:r>
    </w:p>
    <w:p w14:paraId="0B190E02" w14:textId="6281AACB" w:rsidR="00836519" w:rsidRDefault="00836519" w:rsidP="00836519">
      <w:pPr>
        <w:pStyle w:val="Styl2"/>
        <w:widowControl/>
        <w:numPr>
          <w:ilvl w:val="1"/>
          <w:numId w:val="13"/>
        </w:numPr>
        <w:spacing w:line="240" w:lineRule="auto"/>
        <w:rPr>
          <w:szCs w:val="18"/>
        </w:rPr>
      </w:pPr>
      <w:r w:rsidRPr="00836519">
        <w:rPr>
          <w:szCs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6F524D3E" w14:textId="2C5B05D5" w:rsidR="00D47CD0" w:rsidRDefault="00836519" w:rsidP="00D47CD0">
      <w:pPr>
        <w:pStyle w:val="Styl2"/>
        <w:widowControl/>
        <w:numPr>
          <w:ilvl w:val="1"/>
          <w:numId w:val="13"/>
        </w:numPr>
        <w:spacing w:line="240" w:lineRule="auto"/>
        <w:rPr>
          <w:szCs w:val="18"/>
        </w:rPr>
      </w:pPr>
      <w:r w:rsidRPr="00836519">
        <w:rPr>
          <w:szCs w:val="18"/>
        </w:rPr>
        <w:t>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ustawy PZP.</w:t>
      </w:r>
    </w:p>
    <w:p w14:paraId="785D45DE" w14:textId="0DB4E217" w:rsidR="00775C2B" w:rsidRPr="00D47CD0" w:rsidRDefault="00775C2B" w:rsidP="00775C2B">
      <w:pPr>
        <w:pStyle w:val="Styl2"/>
        <w:widowControl/>
        <w:numPr>
          <w:ilvl w:val="0"/>
          <w:numId w:val="13"/>
        </w:numPr>
        <w:spacing w:after="0" w:line="240" w:lineRule="auto"/>
        <w:ind w:left="294" w:hanging="308"/>
        <w:contextualSpacing w:val="0"/>
        <w:rPr>
          <w:szCs w:val="18"/>
        </w:rPr>
      </w:pPr>
      <w:r w:rsidRPr="00D47CD0">
        <w:rPr>
          <w:szCs w:val="18"/>
        </w:rPr>
        <w:t>Zamawiający ma prawo odstąpienia od Umowy w całości lub w części, według swego wyboru, i żądania kar umownych, o których mowa w § 7 Umowy, w przypadku, gdy Wykonawca nie wniósł skutecznie zabezpieczenia należytego wykonania Umowy na warunkach określonych w § 5 Umowy.</w:t>
      </w:r>
    </w:p>
    <w:p w14:paraId="4D2B82B2" w14:textId="6B08058E" w:rsidR="00775C2B" w:rsidRPr="00775C2B" w:rsidRDefault="00AE678D" w:rsidP="002221B4">
      <w:pPr>
        <w:pStyle w:val="Styl2"/>
        <w:widowControl/>
        <w:numPr>
          <w:ilvl w:val="0"/>
          <w:numId w:val="23"/>
        </w:numPr>
        <w:spacing w:after="0" w:line="240" w:lineRule="auto"/>
        <w:contextualSpacing w:val="0"/>
        <w:rPr>
          <w:szCs w:val="18"/>
        </w:rPr>
      </w:pPr>
      <w:r w:rsidRPr="00AE678D">
        <w:rPr>
          <w:szCs w:val="18"/>
        </w:rPr>
        <w:t xml:space="preserve">Zamawiającemu przysługuje prawo odstąpienia od Umowy w całości lub w części, według swego wyboru, i żądania </w:t>
      </w:r>
      <w:r w:rsidR="00775C2B">
        <w:rPr>
          <w:szCs w:val="18"/>
        </w:rPr>
        <w:t xml:space="preserve">kar umownych, o których mowa </w:t>
      </w:r>
      <w:r w:rsidR="005D68CB">
        <w:rPr>
          <w:szCs w:val="18"/>
        </w:rPr>
        <w:t xml:space="preserve">w </w:t>
      </w:r>
      <w:r w:rsidR="00775C2B">
        <w:rPr>
          <w:szCs w:val="18"/>
        </w:rPr>
        <w:t>§ 7</w:t>
      </w:r>
      <w:r w:rsidRPr="00AE678D">
        <w:rPr>
          <w:szCs w:val="18"/>
        </w:rPr>
        <w:t xml:space="preserve"> Umowy, z powodu naruszenia Programu Zgodności w zakresie przewidzianym dla Wykonawcy jako usługodawcy w rozumieniu ww. Programu obowiązującego w PGE Dystrybucja S.A.</w:t>
      </w:r>
    </w:p>
    <w:p w14:paraId="37D1456B" w14:textId="0B1B3A86" w:rsidR="00676538" w:rsidRPr="00560505" w:rsidRDefault="00676538" w:rsidP="002221B4">
      <w:pPr>
        <w:pStyle w:val="Styl2"/>
        <w:widowControl/>
        <w:numPr>
          <w:ilvl w:val="0"/>
          <w:numId w:val="23"/>
        </w:numPr>
        <w:spacing w:after="0" w:line="240" w:lineRule="auto"/>
        <w:contextualSpacing w:val="0"/>
        <w:rPr>
          <w:szCs w:val="18"/>
        </w:rPr>
      </w:pPr>
      <w:r w:rsidRPr="00560505">
        <w:rPr>
          <w:szCs w:val="18"/>
        </w:rPr>
        <w:lastRenderedPageBreak/>
        <w:t>Zamawiający może odstąpić</w:t>
      </w:r>
      <w:r w:rsidR="00A92DA6" w:rsidRPr="00560505">
        <w:rPr>
          <w:szCs w:val="18"/>
        </w:rPr>
        <w:t xml:space="preserve"> od </w:t>
      </w:r>
      <w:r w:rsidRPr="00560505">
        <w:rPr>
          <w:szCs w:val="18"/>
        </w:rPr>
        <w:t>Umowy</w:t>
      </w:r>
      <w:r w:rsidR="00A92DA6" w:rsidRPr="00560505">
        <w:rPr>
          <w:szCs w:val="18"/>
        </w:rPr>
        <w:t xml:space="preserve"> w </w:t>
      </w:r>
      <w:r w:rsidRPr="00560505">
        <w:rPr>
          <w:szCs w:val="18"/>
        </w:rPr>
        <w:t>całości</w:t>
      </w:r>
      <w:r w:rsidR="00A92DA6" w:rsidRPr="00560505">
        <w:rPr>
          <w:szCs w:val="18"/>
        </w:rPr>
        <w:t xml:space="preserve"> lub w </w:t>
      </w:r>
      <w:r w:rsidRPr="00560505">
        <w:rPr>
          <w:szCs w:val="18"/>
        </w:rPr>
        <w:t>części</w:t>
      </w:r>
      <w:r w:rsidR="00C66555">
        <w:rPr>
          <w:szCs w:val="18"/>
        </w:rPr>
        <w:t>, według swego wyboru,</w:t>
      </w:r>
      <w:r w:rsidRPr="00560505">
        <w:rPr>
          <w:szCs w:val="18"/>
        </w:rPr>
        <w:t xml:space="preserve"> </w:t>
      </w:r>
      <w:r w:rsidR="00030C74">
        <w:rPr>
          <w:szCs w:val="18"/>
        </w:rPr>
        <w:t>i żądać</w:t>
      </w:r>
      <w:r w:rsidR="00030C74" w:rsidRPr="00030C74">
        <w:rPr>
          <w:szCs w:val="18"/>
        </w:rPr>
        <w:t xml:space="preserve"> kar</w:t>
      </w:r>
      <w:r w:rsidR="00030C74">
        <w:rPr>
          <w:szCs w:val="18"/>
        </w:rPr>
        <w:t>y umownej</w:t>
      </w:r>
      <w:r w:rsidR="00030C74" w:rsidRPr="00030C74">
        <w:rPr>
          <w:szCs w:val="18"/>
        </w:rPr>
        <w:t>, o </w:t>
      </w:r>
      <w:r w:rsidR="00030C74">
        <w:rPr>
          <w:szCs w:val="18"/>
        </w:rPr>
        <w:t>której</w:t>
      </w:r>
      <w:r w:rsidR="00030C74" w:rsidRPr="00030C74">
        <w:rPr>
          <w:szCs w:val="18"/>
        </w:rPr>
        <w:t xml:space="preserve"> mowa w § 7 </w:t>
      </w:r>
      <w:r w:rsidR="00030C74">
        <w:rPr>
          <w:szCs w:val="18"/>
        </w:rPr>
        <w:t xml:space="preserve">ust. 1 pkt 2) </w:t>
      </w:r>
      <w:r w:rsidR="00030C74" w:rsidRPr="00030C74">
        <w:rPr>
          <w:szCs w:val="18"/>
        </w:rPr>
        <w:t>Umowy</w:t>
      </w:r>
      <w:r w:rsidR="00030C74">
        <w:rPr>
          <w:szCs w:val="18"/>
        </w:rPr>
        <w:t>,</w:t>
      </w:r>
      <w:r w:rsidR="00030C74" w:rsidRPr="00030C74">
        <w:rPr>
          <w:szCs w:val="18"/>
        </w:rPr>
        <w:t xml:space="preserve"> </w:t>
      </w:r>
      <w:r w:rsidRPr="00560505">
        <w:rPr>
          <w:szCs w:val="18"/>
        </w:rPr>
        <w:t>również</w:t>
      </w:r>
      <w:r w:rsidR="00A92DA6" w:rsidRPr="00560505">
        <w:rPr>
          <w:szCs w:val="18"/>
        </w:rPr>
        <w:t xml:space="preserve"> w </w:t>
      </w:r>
      <w:r w:rsidRPr="00560505">
        <w:rPr>
          <w:szCs w:val="18"/>
        </w:rPr>
        <w:t xml:space="preserve">innych </w:t>
      </w:r>
      <w:r w:rsidR="009E5147" w:rsidRPr="00560505">
        <w:rPr>
          <w:szCs w:val="18"/>
        </w:rPr>
        <w:t xml:space="preserve">przypadkach określonych w OWU, jak również w przypadkach </w:t>
      </w:r>
      <w:r w:rsidRPr="00560505">
        <w:rPr>
          <w:szCs w:val="18"/>
        </w:rPr>
        <w:t>przewidzianych p</w:t>
      </w:r>
      <w:r w:rsidR="009E5147" w:rsidRPr="00560505">
        <w:rPr>
          <w:szCs w:val="18"/>
        </w:rPr>
        <w:t>rawem</w:t>
      </w:r>
      <w:r w:rsidRPr="00560505">
        <w:rPr>
          <w:szCs w:val="18"/>
        </w:rPr>
        <w:t>,</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przypadkach określonych</w:t>
      </w:r>
      <w:r w:rsidR="00A92DA6" w:rsidRPr="00560505">
        <w:rPr>
          <w:szCs w:val="18"/>
        </w:rPr>
        <w:t xml:space="preserve"> w </w:t>
      </w:r>
      <w:r w:rsidRPr="00560505">
        <w:rPr>
          <w:szCs w:val="18"/>
        </w:rPr>
        <w:t xml:space="preserve">przepisach Kodeksu </w:t>
      </w:r>
      <w:r w:rsidR="00AC0DA8">
        <w:rPr>
          <w:szCs w:val="18"/>
        </w:rPr>
        <w:t>C</w:t>
      </w:r>
      <w:r w:rsidRPr="00560505">
        <w:rPr>
          <w:szCs w:val="18"/>
        </w:rPr>
        <w:t xml:space="preserve">ywilnego. </w:t>
      </w:r>
    </w:p>
    <w:p w14:paraId="7260FD13" w14:textId="59AB36B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Odstąpienie</w:t>
      </w:r>
      <w:r w:rsidR="00A92DA6" w:rsidRPr="00560505">
        <w:rPr>
          <w:szCs w:val="18"/>
        </w:rPr>
        <w:t xml:space="preserve"> od </w:t>
      </w:r>
      <w:r w:rsidRPr="00560505">
        <w:rPr>
          <w:szCs w:val="18"/>
        </w:rPr>
        <w:t>Umowy</w:t>
      </w:r>
      <w:r w:rsidR="00A92DA6" w:rsidRPr="00560505">
        <w:rPr>
          <w:szCs w:val="18"/>
        </w:rPr>
        <w:t xml:space="preserve"> z </w:t>
      </w:r>
      <w:r w:rsidRPr="00560505">
        <w:rPr>
          <w:szCs w:val="18"/>
        </w:rPr>
        <w:t>uzasadnieniem winno nastąpić</w:t>
      </w:r>
      <w:r w:rsidR="00A92DA6" w:rsidRPr="00560505">
        <w:rPr>
          <w:szCs w:val="18"/>
        </w:rPr>
        <w:t xml:space="preserve"> w </w:t>
      </w:r>
      <w:r w:rsidRPr="00560505">
        <w:rPr>
          <w:szCs w:val="18"/>
        </w:rPr>
        <w:t>formie pisemnej</w:t>
      </w:r>
      <w:r w:rsidR="00A92DA6" w:rsidRPr="00560505">
        <w:rPr>
          <w:szCs w:val="18"/>
        </w:rPr>
        <w:t xml:space="preserve"> pod </w:t>
      </w:r>
      <w:r w:rsidRPr="00560505">
        <w:rPr>
          <w:szCs w:val="18"/>
        </w:rPr>
        <w:t>rygorem nieważności takiego oświadczenia.</w:t>
      </w:r>
    </w:p>
    <w:p w14:paraId="0DD9AEA0" w14:textId="15B7FF77" w:rsidR="00676538" w:rsidRPr="00560505" w:rsidRDefault="00676538" w:rsidP="002221B4">
      <w:pPr>
        <w:pStyle w:val="Styl2"/>
        <w:widowControl/>
        <w:numPr>
          <w:ilvl w:val="0"/>
          <w:numId w:val="23"/>
        </w:numPr>
        <w:spacing w:after="0" w:line="240" w:lineRule="auto"/>
        <w:ind w:left="294" w:hanging="308"/>
        <w:contextualSpacing w:val="0"/>
        <w:rPr>
          <w:szCs w:val="18"/>
        </w:rPr>
      </w:pPr>
      <w:bookmarkStart w:id="22" w:name="_Ref336245943"/>
      <w:r w:rsidRPr="00560505">
        <w:rPr>
          <w:szCs w:val="18"/>
        </w:rPr>
        <w:t>W przypadku odstąpienia</w:t>
      </w:r>
      <w:r w:rsidR="00A92DA6" w:rsidRPr="00560505">
        <w:rPr>
          <w:szCs w:val="18"/>
        </w:rPr>
        <w:t xml:space="preserve"> od </w:t>
      </w:r>
      <w:r w:rsidRPr="00560505">
        <w:rPr>
          <w:szCs w:val="18"/>
        </w:rPr>
        <w:t>Umowy przez Zamawiającego</w:t>
      </w:r>
      <w:r w:rsidR="00A92DA6" w:rsidRPr="00560505">
        <w:rPr>
          <w:szCs w:val="18"/>
        </w:rPr>
        <w:t xml:space="preserve"> w </w:t>
      </w:r>
      <w:r w:rsidRPr="00560505">
        <w:rPr>
          <w:szCs w:val="18"/>
        </w:rPr>
        <w:t>części, Strony sporządzą</w:t>
      </w:r>
      <w:r w:rsidR="00A92DA6" w:rsidRPr="00560505">
        <w:rPr>
          <w:szCs w:val="18"/>
        </w:rPr>
        <w:t xml:space="preserve"> w </w:t>
      </w:r>
      <w:r w:rsidRPr="00560505">
        <w:rPr>
          <w:szCs w:val="18"/>
        </w:rPr>
        <w:t>miejscu</w:t>
      </w:r>
      <w:r w:rsidR="00A92DA6" w:rsidRPr="00560505">
        <w:rPr>
          <w:szCs w:val="18"/>
        </w:rPr>
        <w:t xml:space="preserve"> i </w:t>
      </w:r>
      <w:r w:rsidRPr="00560505">
        <w:rPr>
          <w:szCs w:val="18"/>
        </w:rPr>
        <w:t>terminie wyznaczonym przez Zamawiającego protokół inwentaryzacji wykonanych prac</w:t>
      </w:r>
      <w:r w:rsidR="00A92DA6" w:rsidRPr="00560505">
        <w:rPr>
          <w:szCs w:val="18"/>
        </w:rPr>
        <w:t xml:space="preserve"> na </w:t>
      </w:r>
      <w:r w:rsidRPr="00560505">
        <w:rPr>
          <w:szCs w:val="18"/>
        </w:rPr>
        <w:t>dzień odstąpienia</w:t>
      </w:r>
      <w:r w:rsidR="00A92DA6" w:rsidRPr="00560505">
        <w:rPr>
          <w:szCs w:val="18"/>
        </w:rPr>
        <w:t xml:space="preserve"> od </w:t>
      </w:r>
      <w:r w:rsidRPr="00560505">
        <w:rPr>
          <w:szCs w:val="18"/>
        </w:rPr>
        <w:t>Umowy.</w:t>
      </w:r>
      <w:r w:rsidR="00A92DA6" w:rsidRPr="00560505">
        <w:rPr>
          <w:szCs w:val="18"/>
        </w:rPr>
        <w:t xml:space="preserve"> </w:t>
      </w:r>
      <w:r w:rsidR="00310052" w:rsidRPr="00560505">
        <w:rPr>
          <w:szCs w:val="18"/>
        </w:rPr>
        <w:t>W </w:t>
      </w:r>
      <w:r w:rsidRPr="00560505">
        <w:rPr>
          <w:szCs w:val="18"/>
        </w:rPr>
        <w:t>każdym przypadku częściowego odstąpienia przez Zamawiającego</w:t>
      </w:r>
      <w:r w:rsidR="00A92DA6" w:rsidRPr="00560505">
        <w:rPr>
          <w:szCs w:val="18"/>
        </w:rPr>
        <w:t xml:space="preserve"> od </w:t>
      </w:r>
      <w:r w:rsidRPr="00560505">
        <w:rPr>
          <w:szCs w:val="18"/>
        </w:rPr>
        <w:t>Umowy</w:t>
      </w:r>
      <w:r w:rsidR="00A92DA6" w:rsidRPr="00560505">
        <w:rPr>
          <w:szCs w:val="18"/>
        </w:rPr>
        <w:t xml:space="preserve"> </w:t>
      </w:r>
      <w:r w:rsidRPr="00560505">
        <w:rPr>
          <w:szCs w:val="18"/>
        </w:rPr>
        <w:t>(zarówno</w:t>
      </w:r>
      <w:r w:rsidR="00A92DA6" w:rsidRPr="00560505">
        <w:rPr>
          <w:szCs w:val="18"/>
        </w:rPr>
        <w:t xml:space="preserve"> z </w:t>
      </w:r>
      <w:r w:rsidRPr="00560505">
        <w:rPr>
          <w:szCs w:val="18"/>
        </w:rPr>
        <w:t>przyczyn leżących po stronie Wykonawcy, jak</w:t>
      </w:r>
      <w:r w:rsidR="00A92DA6" w:rsidRPr="00560505">
        <w:rPr>
          <w:szCs w:val="18"/>
        </w:rPr>
        <w:t xml:space="preserve"> i </w:t>
      </w:r>
      <w:r w:rsidRPr="00560505">
        <w:rPr>
          <w:szCs w:val="18"/>
        </w:rPr>
        <w:t>nieleżących po stronie Wykonawcy), Wykonawca ma obowiązek przy podpisaniu protokołu inwentaryzacji przekazać prawidłowo wykonaną część prac stanowiących przedmiot Umowy.</w:t>
      </w:r>
      <w:bookmarkEnd w:id="22"/>
      <w:r w:rsidRPr="00560505">
        <w:rPr>
          <w:szCs w:val="18"/>
        </w:rPr>
        <w:t xml:space="preserve"> Postanowienia Umowy dotyczące odbiorów stosuje się</w:t>
      </w:r>
      <w:r w:rsidR="00A92DA6" w:rsidRPr="00560505">
        <w:rPr>
          <w:szCs w:val="18"/>
        </w:rPr>
        <w:t xml:space="preserve"> w </w:t>
      </w:r>
      <w:r w:rsidRPr="00560505">
        <w:rPr>
          <w:szCs w:val="18"/>
        </w:rPr>
        <w:t>tym zakresie odpowiednio.</w:t>
      </w:r>
      <w:r w:rsidR="00A92DA6" w:rsidRPr="00560505">
        <w:rPr>
          <w:szCs w:val="18"/>
        </w:rPr>
        <w:t xml:space="preserve"> </w:t>
      </w:r>
      <w:r w:rsidR="00310052" w:rsidRPr="00560505">
        <w:rPr>
          <w:szCs w:val="18"/>
        </w:rPr>
        <w:t>D</w:t>
      </w:r>
      <w:r w:rsidR="00421B78" w:rsidRPr="00560505">
        <w:rPr>
          <w:szCs w:val="18"/>
        </w:rPr>
        <w:t>o</w:t>
      </w:r>
      <w:r w:rsidR="00310052" w:rsidRPr="00560505">
        <w:rPr>
          <w:szCs w:val="18"/>
        </w:rPr>
        <w:t>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r w:rsidR="00A92DA6" w:rsidRPr="00560505">
        <w:rPr>
          <w:szCs w:val="18"/>
        </w:rPr>
        <w:t xml:space="preserve"> </w:t>
      </w:r>
      <w:r w:rsidR="00310052" w:rsidRPr="00560505">
        <w:rPr>
          <w:szCs w:val="18"/>
        </w:rPr>
        <w:t>W </w:t>
      </w:r>
      <w:r w:rsidRPr="00560505">
        <w:rPr>
          <w:szCs w:val="18"/>
        </w:rPr>
        <w:t>razie nieprzystąpienia Wykonawcy</w:t>
      </w:r>
      <w:r w:rsidR="00A92DA6" w:rsidRPr="00560505">
        <w:rPr>
          <w:szCs w:val="18"/>
        </w:rPr>
        <w:t xml:space="preserve"> w </w:t>
      </w:r>
      <w:r w:rsidRPr="00560505">
        <w:rPr>
          <w:szCs w:val="18"/>
        </w:rPr>
        <w:t>wyznaczonym przez Zamawiającego miejscu</w:t>
      </w:r>
      <w:r w:rsidR="00A92DA6" w:rsidRPr="00560505">
        <w:rPr>
          <w:szCs w:val="18"/>
        </w:rPr>
        <w:t xml:space="preserve"> i </w:t>
      </w:r>
      <w:r w:rsidRPr="00560505">
        <w:rPr>
          <w:szCs w:val="18"/>
        </w:rPr>
        <w:t>terminie</w:t>
      </w:r>
      <w:r w:rsidR="00A92DA6" w:rsidRPr="00560505">
        <w:rPr>
          <w:szCs w:val="18"/>
        </w:rPr>
        <w:t xml:space="preserve"> do </w:t>
      </w:r>
      <w:r w:rsidRPr="00560505">
        <w:rPr>
          <w:szCs w:val="18"/>
        </w:rPr>
        <w:t>inwentaryzacji wykonanych prac</w:t>
      </w:r>
      <w:r w:rsidR="00310052" w:rsidRPr="00560505">
        <w:rPr>
          <w:szCs w:val="18"/>
        </w:rPr>
        <w:t>,</w:t>
      </w:r>
      <w:r w:rsidRPr="00560505">
        <w:rPr>
          <w:szCs w:val="18"/>
        </w:rPr>
        <w:t xml:space="preserve"> Zamawiający jest upoważniony</w:t>
      </w:r>
      <w:r w:rsidR="00A92DA6" w:rsidRPr="00560505">
        <w:rPr>
          <w:szCs w:val="18"/>
        </w:rPr>
        <w:t xml:space="preserve"> do </w:t>
      </w:r>
      <w:r w:rsidRPr="00560505">
        <w:rPr>
          <w:szCs w:val="18"/>
        </w:rPr>
        <w:t>sporządzenia jednostronnego protokołu inwentaryzacji wykonanych prac.</w:t>
      </w:r>
    </w:p>
    <w:p w14:paraId="730CF92D" w14:textId="525159D1"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W przypadku zaistnienia sytuacji,</w:t>
      </w:r>
      <w:r w:rsidR="00A92DA6" w:rsidRPr="00560505">
        <w:rPr>
          <w:szCs w:val="18"/>
        </w:rPr>
        <w:t xml:space="preserve"> o </w:t>
      </w:r>
      <w:r w:rsidRPr="00560505">
        <w:rPr>
          <w:szCs w:val="18"/>
        </w:rPr>
        <w:t xml:space="preserve">której </w:t>
      </w:r>
      <w:r w:rsidRPr="003965F1">
        <w:rPr>
          <w:szCs w:val="18"/>
        </w:rPr>
        <w:t>mowa</w:t>
      </w:r>
      <w:r w:rsidR="00A92DA6" w:rsidRPr="003965F1">
        <w:rPr>
          <w:szCs w:val="18"/>
        </w:rPr>
        <w:t xml:space="preserve"> w </w:t>
      </w:r>
      <w:r w:rsidRPr="003965F1">
        <w:rPr>
          <w:szCs w:val="18"/>
        </w:rPr>
        <w:t xml:space="preserve">ust. </w:t>
      </w:r>
      <w:r w:rsidR="00D57229">
        <w:rPr>
          <w:szCs w:val="18"/>
        </w:rPr>
        <w:t>11</w:t>
      </w:r>
      <w:r w:rsidRPr="003965F1">
        <w:rPr>
          <w:szCs w:val="18"/>
        </w:rPr>
        <w:t xml:space="preserve"> niniejszego paragrafu, odbiór prac</w:t>
      </w:r>
      <w:r w:rsidR="00310052" w:rsidRPr="003965F1">
        <w:rPr>
          <w:szCs w:val="18"/>
        </w:rPr>
        <w:t>,</w:t>
      </w:r>
      <w:r w:rsidR="00A92DA6" w:rsidRPr="003965F1">
        <w:rPr>
          <w:szCs w:val="18"/>
        </w:rPr>
        <w:t xml:space="preserve"> do </w:t>
      </w:r>
      <w:r w:rsidRPr="003965F1">
        <w:rPr>
          <w:szCs w:val="18"/>
        </w:rPr>
        <w:t>których przekazania zobowiązany jest Wykonawca</w:t>
      </w:r>
      <w:r w:rsidR="00310052" w:rsidRPr="003965F1">
        <w:rPr>
          <w:szCs w:val="18"/>
        </w:rPr>
        <w:t>,</w:t>
      </w:r>
      <w:r w:rsidRPr="003965F1">
        <w:rPr>
          <w:szCs w:val="18"/>
        </w:rPr>
        <w:t xml:space="preserve"> zostanie potwierdzony podpisaniem</w:t>
      </w:r>
      <w:r w:rsidRPr="00560505">
        <w:rPr>
          <w:szCs w:val="18"/>
        </w:rPr>
        <w:t xml:space="preserve"> odpowiedniego protokołu odbioru zgodnie</w:t>
      </w:r>
      <w:r w:rsidR="00A92DA6" w:rsidRPr="00560505">
        <w:rPr>
          <w:szCs w:val="18"/>
        </w:rPr>
        <w:t xml:space="preserve"> z </w:t>
      </w:r>
      <w:r w:rsidRPr="00560505">
        <w:rPr>
          <w:szCs w:val="18"/>
        </w:rPr>
        <w:t>postanowieniami §</w:t>
      </w:r>
      <w:r w:rsidR="0087485F">
        <w:rPr>
          <w:szCs w:val="18"/>
        </w:rPr>
        <w:t xml:space="preserve"> </w:t>
      </w:r>
      <w:r w:rsidRPr="00560505">
        <w:rPr>
          <w:szCs w:val="18"/>
        </w:rPr>
        <w:t xml:space="preserve">5 </w:t>
      </w:r>
      <w:r w:rsidR="00B73FA3" w:rsidRPr="00560505">
        <w:rPr>
          <w:szCs w:val="18"/>
        </w:rPr>
        <w:t>OWU</w:t>
      </w:r>
      <w:r w:rsidRPr="00560505">
        <w:rPr>
          <w:szCs w:val="18"/>
        </w:rPr>
        <w:t>. Wynagrodzenie</w:t>
      </w:r>
      <w:r w:rsidR="00A92DA6" w:rsidRPr="00560505">
        <w:rPr>
          <w:szCs w:val="18"/>
        </w:rPr>
        <w:t xml:space="preserve"> za </w:t>
      </w:r>
      <w:r w:rsidRPr="00560505">
        <w:rPr>
          <w:szCs w:val="18"/>
        </w:rPr>
        <w:t>wykonane prace zostanie obliczone</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stopień zaawansowania prac określony</w:t>
      </w:r>
      <w:r w:rsidR="00A92DA6" w:rsidRPr="00560505">
        <w:rPr>
          <w:szCs w:val="18"/>
        </w:rPr>
        <w:t xml:space="preserve"> w </w:t>
      </w:r>
      <w:r w:rsidRPr="00560505">
        <w:rPr>
          <w:szCs w:val="18"/>
        </w:rPr>
        <w:t>protokole inwentaryzacji wykonanych prac</w:t>
      </w:r>
      <w:r w:rsidR="00A92DA6" w:rsidRPr="00560505">
        <w:rPr>
          <w:szCs w:val="18"/>
        </w:rPr>
        <w:t xml:space="preserve"> w </w:t>
      </w:r>
      <w:r w:rsidRPr="00560505">
        <w:rPr>
          <w:szCs w:val="18"/>
        </w:rPr>
        <w:t>odniesieniu</w:t>
      </w:r>
      <w:r w:rsidR="00A92DA6" w:rsidRPr="00560505">
        <w:rPr>
          <w:szCs w:val="18"/>
        </w:rPr>
        <w:t xml:space="preserve"> do </w:t>
      </w:r>
      <w:r w:rsidRPr="00560505">
        <w:rPr>
          <w:szCs w:val="18"/>
        </w:rPr>
        <w:t xml:space="preserve">postanowień </w:t>
      </w:r>
      <w:r w:rsidR="00310052" w:rsidRPr="00560505">
        <w:rPr>
          <w:szCs w:val="18"/>
        </w:rPr>
        <w:t xml:space="preserve">Harmonogramu </w:t>
      </w:r>
      <w:r w:rsidRPr="00560505">
        <w:rPr>
          <w:szCs w:val="18"/>
        </w:rPr>
        <w:t>rzeczowo-finansowego</w:t>
      </w:r>
      <w:r w:rsidR="00A92DA6" w:rsidRPr="00560505">
        <w:rPr>
          <w:szCs w:val="18"/>
        </w:rPr>
        <w:t xml:space="preserve"> lub </w:t>
      </w:r>
      <w:r w:rsidRPr="00560505">
        <w:rPr>
          <w:szCs w:val="18"/>
        </w:rPr>
        <w:t>całkowitego wynagrodzenia wynikającego</w:t>
      </w:r>
      <w:r w:rsidR="00A92DA6" w:rsidRPr="00560505">
        <w:rPr>
          <w:szCs w:val="18"/>
        </w:rPr>
        <w:t xml:space="preserve"> z </w:t>
      </w:r>
      <w:r w:rsidRPr="00560505">
        <w:rPr>
          <w:szCs w:val="18"/>
        </w:rPr>
        <w:t>Umowy – według wyboru Zamawiającego.</w:t>
      </w:r>
      <w:r w:rsidR="00A92DA6" w:rsidRPr="00560505">
        <w:rPr>
          <w:szCs w:val="18"/>
        </w:rPr>
        <w:t xml:space="preserve"> </w:t>
      </w:r>
      <w:r w:rsidR="00310052" w:rsidRPr="00560505">
        <w:rPr>
          <w:szCs w:val="18"/>
        </w:rPr>
        <w:t>Do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p>
    <w:p w14:paraId="53C0375F" w14:textId="33C518A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 xml:space="preserve">Zamawiającemu przysługuje prawo </w:t>
      </w:r>
      <w:r w:rsidR="00137885" w:rsidRPr="00560505">
        <w:rPr>
          <w:szCs w:val="18"/>
        </w:rPr>
        <w:t xml:space="preserve">odstąpienia od </w:t>
      </w:r>
      <w:r w:rsidRPr="00560505">
        <w:rPr>
          <w:szCs w:val="18"/>
        </w:rPr>
        <w:t xml:space="preserve">Umowy </w:t>
      </w:r>
      <w:r w:rsidR="00A92DA6" w:rsidRPr="00560505">
        <w:rPr>
          <w:szCs w:val="18"/>
        </w:rPr>
        <w:t>z </w:t>
      </w:r>
      <w:r w:rsidRPr="00560505">
        <w:rPr>
          <w:szCs w:val="18"/>
        </w:rPr>
        <w:t>powodu postępowania</w:t>
      </w:r>
      <w:r w:rsidR="00A92DA6" w:rsidRPr="00560505">
        <w:rPr>
          <w:szCs w:val="18"/>
        </w:rPr>
        <w:t xml:space="preserve"> w </w:t>
      </w:r>
      <w:r w:rsidRPr="00560505">
        <w:rPr>
          <w:szCs w:val="18"/>
        </w:rPr>
        <w:t>sposób rażąco naruszający postanowienia Kodeksu Postępowania</w:t>
      </w:r>
      <w:r w:rsidR="00A92DA6" w:rsidRPr="00560505">
        <w:rPr>
          <w:szCs w:val="18"/>
        </w:rPr>
        <w:t xml:space="preserve"> dla </w:t>
      </w:r>
      <w:r w:rsidRPr="00560505">
        <w:rPr>
          <w:szCs w:val="18"/>
        </w:rPr>
        <w:t>Partnerów Biznesowych PGE Dystrybucja S.A.</w:t>
      </w:r>
    </w:p>
    <w:p w14:paraId="14958242" w14:textId="21C7272F" w:rsidR="000A202D" w:rsidRPr="0087485F" w:rsidRDefault="00112BE4" w:rsidP="002221B4">
      <w:pPr>
        <w:pStyle w:val="Styl2"/>
        <w:widowControl/>
        <w:numPr>
          <w:ilvl w:val="0"/>
          <w:numId w:val="23"/>
        </w:numPr>
        <w:spacing w:after="0" w:line="240" w:lineRule="auto"/>
        <w:ind w:left="294" w:hanging="308"/>
        <w:contextualSpacing w:val="0"/>
      </w:pPr>
      <w:r w:rsidRPr="00560505">
        <w:rPr>
          <w:szCs w:val="18"/>
        </w:rPr>
        <w:t xml:space="preserve">Jeśli postanowienia umowne nie określają dla danego przypadku wprost innego terminu na odstąpienie, </w:t>
      </w:r>
      <w:r w:rsidR="00676538" w:rsidRPr="00560505">
        <w:rPr>
          <w:szCs w:val="18"/>
        </w:rPr>
        <w:t xml:space="preserve">Zamawiający może </w:t>
      </w:r>
      <w:r w:rsidRPr="00560505">
        <w:rPr>
          <w:szCs w:val="18"/>
        </w:rPr>
        <w:t xml:space="preserve">skorzystać z umownego prawa odstąpienia od Umowy w  </w:t>
      </w:r>
      <w:r w:rsidR="000A202D" w:rsidRPr="00560505">
        <w:rPr>
          <w:szCs w:val="18"/>
        </w:rPr>
        <w:t xml:space="preserve">terminie 90 dni od daty </w:t>
      </w:r>
      <w:r w:rsidR="00427883">
        <w:rPr>
          <w:szCs w:val="18"/>
        </w:rPr>
        <w:t xml:space="preserve">powzięcia </w:t>
      </w:r>
      <w:r w:rsidR="00427883">
        <w:rPr>
          <w:sz w:val="20"/>
          <w:szCs w:val="18"/>
        </w:rPr>
        <w:t xml:space="preserve">przez Zamawiającego informacji o </w:t>
      </w:r>
      <w:r w:rsidR="00427883" w:rsidRPr="00B0576B">
        <w:rPr>
          <w:sz w:val="20"/>
          <w:szCs w:val="18"/>
        </w:rPr>
        <w:t>wystąpieni</w:t>
      </w:r>
      <w:r w:rsidR="00427883">
        <w:rPr>
          <w:sz w:val="20"/>
          <w:szCs w:val="18"/>
        </w:rPr>
        <w:t>u</w:t>
      </w:r>
      <w:r w:rsidR="00427883" w:rsidRPr="00B0576B">
        <w:rPr>
          <w:sz w:val="20"/>
          <w:szCs w:val="18"/>
        </w:rPr>
        <w:t xml:space="preserve"> okoliczności stanowiąc</w:t>
      </w:r>
      <w:r w:rsidR="00427883">
        <w:rPr>
          <w:sz w:val="20"/>
          <w:szCs w:val="18"/>
        </w:rPr>
        <w:t>ej</w:t>
      </w:r>
      <w:r w:rsidR="00427883" w:rsidRPr="00B0576B">
        <w:rPr>
          <w:sz w:val="20"/>
          <w:szCs w:val="18"/>
        </w:rPr>
        <w:t xml:space="preserve"> podstawę odstąpienia.</w:t>
      </w:r>
    </w:p>
    <w:p w14:paraId="28AD181C" w14:textId="318CFA4C" w:rsidR="00C66555" w:rsidRPr="0087485F" w:rsidRDefault="00C66555" w:rsidP="002221B4">
      <w:pPr>
        <w:pStyle w:val="Styl2"/>
        <w:widowControl/>
        <w:numPr>
          <w:ilvl w:val="0"/>
          <w:numId w:val="23"/>
        </w:numPr>
        <w:spacing w:after="0" w:line="240" w:lineRule="auto"/>
        <w:ind w:left="294" w:hanging="308"/>
        <w:contextualSpacing w:val="0"/>
      </w:pPr>
      <w:r w:rsidRPr="0087485F">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47E487D9" w14:textId="4C191490" w:rsidR="00C66555" w:rsidRPr="0087485F" w:rsidRDefault="00F551EC" w:rsidP="002221B4">
      <w:pPr>
        <w:pStyle w:val="Styl2"/>
        <w:widowControl/>
        <w:numPr>
          <w:ilvl w:val="0"/>
          <w:numId w:val="23"/>
        </w:numPr>
        <w:spacing w:after="0" w:line="240" w:lineRule="auto"/>
        <w:ind w:left="294" w:hanging="308"/>
        <w:contextualSpacing w:val="0"/>
        <w:rPr>
          <w:szCs w:val="18"/>
        </w:rPr>
      </w:pPr>
      <w:r w:rsidRPr="0087485F">
        <w:rPr>
          <w:rFonts w:cs="Times New Roman"/>
          <w:snapToGrid w:val="0"/>
          <w:szCs w:val="18"/>
        </w:rPr>
        <w:t>Prawa i wszelkie dokumenty z nimi powiązane, pozyskane w imieniu Zamawiającego, przechodzą na Zamawiającego z chwilą ich pozyskania i opracowania z wszelkimi prawami, o których mowa w Umowie, bez względu na fakt podpisania protokołu odbioru/inwentaryzacji przez Wykonawcę.</w:t>
      </w:r>
    </w:p>
    <w:p w14:paraId="351049A3" w14:textId="0DF4922D" w:rsidR="00676538" w:rsidRPr="00560505" w:rsidRDefault="00676538" w:rsidP="00F551EC">
      <w:pPr>
        <w:pStyle w:val="Styl3"/>
        <w:widowControl/>
        <w:spacing w:before="240" w:after="120"/>
        <w:jc w:val="center"/>
        <w:rPr>
          <w:rFonts w:cs="Arial"/>
          <w:sz w:val="18"/>
          <w:szCs w:val="18"/>
        </w:rPr>
      </w:pPr>
      <w:bookmarkStart w:id="23" w:name="_Ref333694945"/>
      <w:r w:rsidRPr="00560505">
        <w:rPr>
          <w:rFonts w:cs="Arial"/>
          <w:sz w:val="18"/>
          <w:szCs w:val="18"/>
        </w:rPr>
        <w:t>§</w:t>
      </w:r>
      <w:r w:rsidR="005F2A5D">
        <w:rPr>
          <w:rFonts w:cs="Arial"/>
          <w:sz w:val="18"/>
          <w:szCs w:val="18"/>
        </w:rPr>
        <w:t xml:space="preserve"> </w:t>
      </w:r>
      <w:r w:rsidRPr="00560505">
        <w:rPr>
          <w:rFonts w:cs="Arial"/>
          <w:sz w:val="18"/>
          <w:szCs w:val="18"/>
        </w:rPr>
        <w:t>1</w:t>
      </w:r>
      <w:r w:rsidR="002B33D6" w:rsidRPr="00560505">
        <w:rPr>
          <w:rFonts w:cs="Arial"/>
          <w:sz w:val="18"/>
          <w:szCs w:val="18"/>
        </w:rPr>
        <w:t>3</w:t>
      </w:r>
      <w:r w:rsidR="00F77443" w:rsidRPr="00560505">
        <w:rPr>
          <w:rFonts w:cs="Arial"/>
          <w:sz w:val="18"/>
          <w:szCs w:val="18"/>
        </w:rPr>
        <w:t xml:space="preserve">. </w:t>
      </w:r>
      <w:bookmarkEnd w:id="23"/>
      <w:r w:rsidRPr="00560505">
        <w:rPr>
          <w:rFonts w:cs="Arial"/>
          <w:sz w:val="18"/>
          <w:szCs w:val="18"/>
        </w:rPr>
        <w:t>Rękojmia</w:t>
      </w:r>
      <w:r w:rsidR="00A92DA6" w:rsidRPr="00560505">
        <w:rPr>
          <w:rFonts w:cs="Arial"/>
          <w:sz w:val="18"/>
          <w:szCs w:val="18"/>
        </w:rPr>
        <w:t xml:space="preserve"> i </w:t>
      </w:r>
      <w:r w:rsidRPr="00560505">
        <w:rPr>
          <w:rFonts w:cs="Arial"/>
          <w:sz w:val="18"/>
          <w:szCs w:val="18"/>
        </w:rPr>
        <w:t>gwarancja</w:t>
      </w:r>
    </w:p>
    <w:p w14:paraId="4CE5C05D" w14:textId="51D67382" w:rsidR="00676538" w:rsidRPr="00560505" w:rsidRDefault="00676538" w:rsidP="002221B4">
      <w:pPr>
        <w:pStyle w:val="Styl2"/>
        <w:widowControl/>
        <w:numPr>
          <w:ilvl w:val="0"/>
          <w:numId w:val="24"/>
        </w:numPr>
        <w:spacing w:after="0" w:line="240" w:lineRule="auto"/>
        <w:contextualSpacing w:val="0"/>
        <w:rPr>
          <w:szCs w:val="18"/>
        </w:rPr>
      </w:pPr>
      <w:bookmarkStart w:id="24" w:name="_Ref333699699"/>
      <w:r w:rsidRPr="00560505">
        <w:rPr>
          <w:szCs w:val="18"/>
        </w:rPr>
        <w:t>Wykonawca udziela rękojmi</w:t>
      </w:r>
      <w:r w:rsidR="00A92DA6" w:rsidRPr="00560505">
        <w:rPr>
          <w:szCs w:val="18"/>
        </w:rPr>
        <w:t xml:space="preserve"> i </w:t>
      </w:r>
      <w:r w:rsidRPr="00560505">
        <w:rPr>
          <w:szCs w:val="18"/>
        </w:rPr>
        <w:t>gwarancji</w:t>
      </w:r>
      <w:r w:rsidR="00A92DA6" w:rsidRPr="00560505">
        <w:rPr>
          <w:szCs w:val="18"/>
        </w:rPr>
        <w:t xml:space="preserve"> z </w:t>
      </w:r>
      <w:r w:rsidRPr="00560505">
        <w:rPr>
          <w:szCs w:val="18"/>
        </w:rPr>
        <w:t>tytułu wad</w:t>
      </w:r>
      <w:r w:rsidR="00A92DA6" w:rsidRPr="00560505">
        <w:rPr>
          <w:szCs w:val="18"/>
        </w:rPr>
        <w:t xml:space="preserve"> i </w:t>
      </w:r>
      <w:r w:rsidRPr="00560505">
        <w:rPr>
          <w:szCs w:val="18"/>
        </w:rPr>
        <w:t>usterek przedmiotu Umowy wraz</w:t>
      </w:r>
      <w:r w:rsidR="00A92DA6" w:rsidRPr="00560505">
        <w:rPr>
          <w:szCs w:val="18"/>
        </w:rPr>
        <w:t xml:space="preserve"> z </w:t>
      </w:r>
      <w:r w:rsidRPr="00560505">
        <w:rPr>
          <w:szCs w:val="18"/>
        </w:rPr>
        <w:t>zamontowanymi urządzeniami</w:t>
      </w:r>
      <w:r w:rsidR="00A92DA6" w:rsidRPr="00560505">
        <w:rPr>
          <w:szCs w:val="18"/>
        </w:rPr>
        <w:t xml:space="preserve"> na </w:t>
      </w:r>
      <w:r w:rsidRPr="00560505">
        <w:rPr>
          <w:szCs w:val="18"/>
        </w:rPr>
        <w:t xml:space="preserve">okres </w:t>
      </w:r>
      <w:r w:rsidRPr="00F321E7">
        <w:rPr>
          <w:szCs w:val="18"/>
        </w:rPr>
        <w:t>3 lat</w:t>
      </w:r>
      <w:r w:rsidR="00A92DA6" w:rsidRPr="00F321E7">
        <w:rPr>
          <w:szCs w:val="18"/>
        </w:rPr>
        <w:t xml:space="preserve"> od </w:t>
      </w:r>
      <w:r w:rsidRPr="00F321E7">
        <w:rPr>
          <w:szCs w:val="18"/>
        </w:rPr>
        <w:t>daty dokonania przez Zamawiającego odbioru</w:t>
      </w:r>
      <w:r w:rsidR="00D9636A" w:rsidRPr="00F321E7">
        <w:rPr>
          <w:szCs w:val="18"/>
        </w:rPr>
        <w:t xml:space="preserve"> końcowego</w:t>
      </w:r>
      <w:r w:rsidR="00CE4FA1" w:rsidRPr="00560505">
        <w:rPr>
          <w:szCs w:val="18"/>
        </w:rPr>
        <w:t>,</w:t>
      </w:r>
      <w:r w:rsidR="00CE4FA1" w:rsidRPr="00560505">
        <w:t xml:space="preserve"> </w:t>
      </w:r>
      <w:r w:rsidR="00CE4FA1" w:rsidRPr="00560505">
        <w:rPr>
          <w:szCs w:val="18"/>
        </w:rPr>
        <w:t>z zastrzeżeniem ust. 2 poniżej</w:t>
      </w:r>
      <w:r w:rsidRPr="00560505">
        <w:rPr>
          <w:szCs w:val="18"/>
        </w:rPr>
        <w:t>. Gwarancja obejmuje obowiązek Wykonawcy</w:t>
      </w:r>
      <w:r w:rsidR="00A92DA6" w:rsidRPr="00560505">
        <w:rPr>
          <w:szCs w:val="18"/>
        </w:rPr>
        <w:t xml:space="preserve"> do </w:t>
      </w:r>
      <w:r w:rsidRPr="00560505">
        <w:rPr>
          <w:szCs w:val="18"/>
        </w:rPr>
        <w:t xml:space="preserve">usunięcia niezgodności </w:t>
      </w:r>
      <w:r w:rsidR="00F11CB3" w:rsidRPr="00560505">
        <w:rPr>
          <w:szCs w:val="18"/>
        </w:rPr>
        <w:t>przedmiotu Umow</w:t>
      </w:r>
      <w:r w:rsidRPr="00560505">
        <w:rPr>
          <w:szCs w:val="18"/>
        </w:rPr>
        <w:t>y</w:t>
      </w:r>
      <w:r w:rsidR="00A92DA6" w:rsidRPr="00560505">
        <w:rPr>
          <w:szCs w:val="18"/>
        </w:rPr>
        <w:t xml:space="preserve"> z </w:t>
      </w:r>
      <w:r w:rsidRPr="00560505">
        <w:rPr>
          <w:szCs w:val="18"/>
        </w:rPr>
        <w:t>wymaganiami</w:t>
      </w:r>
      <w:r w:rsidR="000B1439" w:rsidRPr="00560505">
        <w:rPr>
          <w:szCs w:val="18"/>
        </w:rPr>
        <w:t xml:space="preserve"> </w:t>
      </w:r>
      <w:r w:rsidRPr="00560505">
        <w:rPr>
          <w:szCs w:val="18"/>
        </w:rPr>
        <w:t>Umowy,</w:t>
      </w:r>
      <w:r w:rsidR="00A92DA6" w:rsidRPr="00560505">
        <w:rPr>
          <w:szCs w:val="18"/>
        </w:rPr>
        <w:t xml:space="preserve"> w </w:t>
      </w:r>
      <w:r w:rsidRPr="00560505">
        <w:rPr>
          <w:szCs w:val="18"/>
        </w:rPr>
        <w:t>szczególności dotyczy to wad niewykrytych</w:t>
      </w:r>
      <w:r w:rsidR="00A92DA6" w:rsidRPr="00560505">
        <w:rPr>
          <w:szCs w:val="18"/>
        </w:rPr>
        <w:t xml:space="preserve"> w </w:t>
      </w:r>
      <w:r w:rsidRPr="00560505">
        <w:rPr>
          <w:szCs w:val="18"/>
        </w:rPr>
        <w:t>momencie odbioru oraz wszelkich innych wad powstałych</w:t>
      </w:r>
      <w:r w:rsidR="00A92DA6" w:rsidRPr="00560505">
        <w:rPr>
          <w:szCs w:val="18"/>
        </w:rPr>
        <w:t xml:space="preserve"> z </w:t>
      </w:r>
      <w:r w:rsidRPr="00560505">
        <w:rPr>
          <w:szCs w:val="18"/>
        </w:rPr>
        <w:t>przyczyn tkwiących</w:t>
      </w:r>
      <w:r w:rsidR="00A92DA6" w:rsidRPr="00560505">
        <w:rPr>
          <w:szCs w:val="18"/>
        </w:rPr>
        <w:t xml:space="preserve"> lub </w:t>
      </w:r>
      <w:r w:rsidRPr="00560505">
        <w:rPr>
          <w:szCs w:val="18"/>
        </w:rPr>
        <w:t>wynikających</w:t>
      </w:r>
      <w:r w:rsidR="00A92DA6" w:rsidRPr="00560505">
        <w:rPr>
          <w:szCs w:val="18"/>
        </w:rPr>
        <w:t xml:space="preserve"> z </w:t>
      </w:r>
      <w:r w:rsidRPr="00560505">
        <w:rPr>
          <w:szCs w:val="18"/>
        </w:rPr>
        <w:t xml:space="preserve">właściwości </w:t>
      </w:r>
      <w:r w:rsidR="00F11CB3" w:rsidRPr="00560505">
        <w:rPr>
          <w:szCs w:val="18"/>
        </w:rPr>
        <w:t>przedmiotu Umow</w:t>
      </w:r>
      <w:r w:rsidRPr="00560505">
        <w:rPr>
          <w:szCs w:val="18"/>
        </w:rPr>
        <w:t>y</w:t>
      </w:r>
      <w:r w:rsidR="00A92DA6" w:rsidRPr="00560505">
        <w:rPr>
          <w:szCs w:val="18"/>
        </w:rPr>
        <w:t xml:space="preserve"> i </w:t>
      </w:r>
      <w:r w:rsidRPr="00560505">
        <w:rPr>
          <w:szCs w:val="18"/>
        </w:rPr>
        <w:t>niezależnych</w:t>
      </w:r>
      <w:r w:rsidR="00A92DA6" w:rsidRPr="00560505">
        <w:rPr>
          <w:szCs w:val="18"/>
        </w:rPr>
        <w:t xml:space="preserve"> od </w:t>
      </w:r>
      <w:r w:rsidRPr="00560505">
        <w:rPr>
          <w:szCs w:val="18"/>
        </w:rPr>
        <w:t>Zamawiającego.</w:t>
      </w:r>
    </w:p>
    <w:p w14:paraId="0D51C213" w14:textId="0CFB9421" w:rsidR="00CE4FA1" w:rsidRPr="00560505" w:rsidRDefault="00CE4FA1" w:rsidP="002221B4">
      <w:pPr>
        <w:pStyle w:val="Styl2"/>
        <w:widowControl/>
        <w:numPr>
          <w:ilvl w:val="0"/>
          <w:numId w:val="24"/>
        </w:numPr>
        <w:spacing w:after="0" w:line="240" w:lineRule="auto"/>
        <w:contextualSpacing w:val="0"/>
        <w:rPr>
          <w:szCs w:val="18"/>
        </w:rPr>
      </w:pPr>
      <w:r w:rsidRPr="00560505">
        <w:rPr>
          <w:szCs w:val="18"/>
        </w:rPr>
        <w:t>Dodatkowo</w:t>
      </w:r>
      <w:r w:rsidR="00F82504">
        <w:rPr>
          <w:szCs w:val="18"/>
        </w:rPr>
        <w:t>,</w:t>
      </w:r>
      <w:r w:rsidRPr="00560505">
        <w:rPr>
          <w:szCs w:val="18"/>
        </w:rPr>
        <w:t xml:space="preserve"> okres rękojmi i gwarancji wydłuża się do terminu zakończenia realizacji robót budowlanych odrębnie zleconych przez Zamawiającego</w:t>
      </w:r>
      <w:r w:rsidR="00F82504">
        <w:rPr>
          <w:szCs w:val="18"/>
        </w:rPr>
        <w:t>,</w:t>
      </w:r>
      <w:r w:rsidRPr="00560505">
        <w:rPr>
          <w:szCs w:val="18"/>
        </w:rPr>
        <w:t xml:space="preserve"> realizowanych na podstawie dokumentacji projektowej wchodzącej w skład przedmiotu </w:t>
      </w:r>
      <w:r w:rsidR="00F82504">
        <w:rPr>
          <w:szCs w:val="18"/>
        </w:rPr>
        <w:t>U</w:t>
      </w:r>
      <w:r w:rsidR="00F82504" w:rsidRPr="00560505">
        <w:rPr>
          <w:szCs w:val="18"/>
        </w:rPr>
        <w:t>mowy</w:t>
      </w:r>
      <w:r w:rsidRPr="00560505">
        <w:rPr>
          <w:szCs w:val="18"/>
        </w:rPr>
        <w:t>.</w:t>
      </w:r>
    </w:p>
    <w:p w14:paraId="25119AEF" w14:textId="1E6526EB" w:rsidR="00676538" w:rsidRPr="00560505" w:rsidRDefault="00D70204" w:rsidP="002221B4">
      <w:pPr>
        <w:pStyle w:val="Styl2"/>
        <w:widowControl/>
        <w:numPr>
          <w:ilvl w:val="0"/>
          <w:numId w:val="24"/>
        </w:numPr>
        <w:spacing w:after="0" w:line="240" w:lineRule="auto"/>
        <w:contextualSpacing w:val="0"/>
        <w:rPr>
          <w:szCs w:val="18"/>
        </w:rPr>
      </w:pPr>
      <w:r w:rsidRPr="00560505">
        <w:rPr>
          <w:szCs w:val="18"/>
        </w:rPr>
        <w:t xml:space="preserve">Realizacja zgłoszeń z gwarancji </w:t>
      </w:r>
      <w:r w:rsidR="00547D58" w:rsidRPr="00560505">
        <w:rPr>
          <w:szCs w:val="18"/>
        </w:rPr>
        <w:t xml:space="preserve">lub rękojmi </w:t>
      </w:r>
      <w:r w:rsidRPr="00560505">
        <w:rPr>
          <w:szCs w:val="18"/>
        </w:rPr>
        <w:t>odbywa się na następujących zasadach:</w:t>
      </w:r>
    </w:p>
    <w:p w14:paraId="32EA6A90" w14:textId="1F736E3A" w:rsidR="00D70204" w:rsidRPr="00560505" w:rsidRDefault="00D70204" w:rsidP="002221B4">
      <w:pPr>
        <w:pStyle w:val="Styl2"/>
        <w:widowControl/>
        <w:numPr>
          <w:ilvl w:val="1"/>
          <w:numId w:val="24"/>
        </w:numPr>
        <w:spacing w:line="240" w:lineRule="auto"/>
        <w:rPr>
          <w:szCs w:val="18"/>
        </w:rPr>
      </w:pPr>
      <w:r w:rsidRPr="00560505">
        <w:rPr>
          <w:szCs w:val="18"/>
        </w:rPr>
        <w:t xml:space="preserve">Zamawiający informuje Wykonawcę o zauważonych wadach </w:t>
      </w:r>
      <w:r w:rsidR="00C152E9">
        <w:rPr>
          <w:szCs w:val="18"/>
        </w:rPr>
        <w:t>p</w:t>
      </w:r>
      <w:r w:rsidRPr="00560505">
        <w:rPr>
          <w:szCs w:val="18"/>
        </w:rPr>
        <w:t xml:space="preserve">rzedmiotu </w:t>
      </w:r>
      <w:r w:rsidR="00C152E9">
        <w:rPr>
          <w:szCs w:val="18"/>
        </w:rPr>
        <w:t>U</w:t>
      </w:r>
      <w:r w:rsidRPr="00560505">
        <w:rPr>
          <w:szCs w:val="18"/>
        </w:rPr>
        <w:t xml:space="preserve">mowy poprzez zgłoszenie reklamacyjne, w którym wskazuje rodzaj oraz opis występującej wady („Zgłoszenie”). Zgłoszenie powinno być przekazane Wykonawcy w terminie </w:t>
      </w:r>
      <w:r w:rsidR="00CD5619">
        <w:rPr>
          <w:szCs w:val="18"/>
        </w:rPr>
        <w:t xml:space="preserve">7 </w:t>
      </w:r>
      <w:r w:rsidRPr="00560505">
        <w:rPr>
          <w:szCs w:val="18"/>
        </w:rPr>
        <w:t>dni roboczych od daty zauważenia wady przez Zamawiającego</w:t>
      </w:r>
      <w:r w:rsidR="00547D58" w:rsidRPr="00560505">
        <w:rPr>
          <w:szCs w:val="18"/>
        </w:rPr>
        <w:t xml:space="preserve"> w formie elektronicznej lub pisemnej</w:t>
      </w:r>
      <w:r w:rsidRPr="00560505">
        <w:rPr>
          <w:szCs w:val="18"/>
        </w:rPr>
        <w:t xml:space="preserve">. Za wadę uznaje się wszelką niezgodność </w:t>
      </w:r>
      <w:r w:rsidR="00C152E9">
        <w:rPr>
          <w:szCs w:val="18"/>
        </w:rPr>
        <w:t>p</w:t>
      </w:r>
      <w:r w:rsidRPr="00560505">
        <w:rPr>
          <w:szCs w:val="18"/>
        </w:rPr>
        <w:t xml:space="preserve">rzedmiotu </w:t>
      </w:r>
      <w:r w:rsidR="00C152E9">
        <w:rPr>
          <w:szCs w:val="18"/>
        </w:rPr>
        <w:t>U</w:t>
      </w:r>
      <w:r w:rsidRPr="00560505">
        <w:rPr>
          <w:szCs w:val="18"/>
        </w:rPr>
        <w:t xml:space="preserve">mowy z Umową. </w:t>
      </w:r>
    </w:p>
    <w:p w14:paraId="6606F133" w14:textId="01D901D4" w:rsidR="00D70204" w:rsidRPr="00560505" w:rsidRDefault="00D70204" w:rsidP="002221B4">
      <w:pPr>
        <w:pStyle w:val="Styl2"/>
        <w:widowControl/>
        <w:numPr>
          <w:ilvl w:val="1"/>
          <w:numId w:val="24"/>
        </w:numPr>
        <w:spacing w:line="240" w:lineRule="auto"/>
        <w:rPr>
          <w:szCs w:val="18"/>
        </w:rPr>
      </w:pPr>
      <w:r w:rsidRPr="00560505">
        <w:rPr>
          <w:szCs w:val="18"/>
        </w:rPr>
        <w:t>W terminie do 2 dni roboczych od daty otrzymania Zgłoszenia Wykonawca potwierdza Zamawiającemu jego przyjęcie („Potwierdzenie”) oraz informuje o dalszym sposobie procedowania Zgłoszenia. Brak Potwierdzenia nie wstrzymuje terminu na rozpatrzenie Zgłoszenia.</w:t>
      </w:r>
    </w:p>
    <w:p w14:paraId="33601808" w14:textId="53AC6B5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przez Wykonawcę polega na przywróceniu stanu zgodności z Umową, w tym poprzez ponowne wykonanie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części, a także poprzez usunięcie dotyczących </w:t>
      </w:r>
      <w:r w:rsidR="00F82504">
        <w:rPr>
          <w:szCs w:val="18"/>
        </w:rPr>
        <w:t>p</w:t>
      </w:r>
      <w:r w:rsidR="00F82504" w:rsidRPr="00560505">
        <w:rPr>
          <w:szCs w:val="18"/>
        </w:rPr>
        <w:t xml:space="preserve">rzedmiotu </w:t>
      </w:r>
      <w:r w:rsidR="00F82504">
        <w:rPr>
          <w:szCs w:val="18"/>
        </w:rPr>
        <w:t>U</w:t>
      </w:r>
      <w:r w:rsidR="00F82504" w:rsidRPr="00560505">
        <w:rPr>
          <w:szCs w:val="18"/>
        </w:rPr>
        <w:t>mo</w:t>
      </w:r>
      <w:r w:rsidR="00F82504">
        <w:rPr>
          <w:szCs w:val="18"/>
        </w:rPr>
        <w:t>wy</w:t>
      </w:r>
      <w:r w:rsidR="00F82504" w:rsidRPr="00560505">
        <w:rPr>
          <w:szCs w:val="18"/>
        </w:rPr>
        <w:t xml:space="preserve"> </w:t>
      </w:r>
      <w:r w:rsidRPr="00560505">
        <w:rPr>
          <w:szCs w:val="18"/>
        </w:rPr>
        <w:t xml:space="preserve">braków lub uchybień. </w:t>
      </w:r>
    </w:p>
    <w:p w14:paraId="0886B0F8" w14:textId="68A483B7" w:rsidR="00D70204" w:rsidRPr="00560505" w:rsidRDefault="00D70204" w:rsidP="002221B4">
      <w:pPr>
        <w:pStyle w:val="Styl2"/>
        <w:widowControl/>
        <w:numPr>
          <w:ilvl w:val="1"/>
          <w:numId w:val="24"/>
        </w:numPr>
        <w:spacing w:line="240" w:lineRule="auto"/>
        <w:rPr>
          <w:szCs w:val="18"/>
        </w:rPr>
      </w:pPr>
      <w:r w:rsidRPr="00560505">
        <w:rPr>
          <w:szCs w:val="18"/>
        </w:rPr>
        <w:t xml:space="preserve">Wykonawca jest obowiązany rozpatrzyć Zgłoszenie, a w razie jego uwzględnienia </w:t>
      </w:r>
      <w:r w:rsidR="00C152E9">
        <w:rPr>
          <w:szCs w:val="18"/>
        </w:rPr>
        <w:t>–</w:t>
      </w:r>
      <w:r w:rsidRPr="00560505">
        <w:rPr>
          <w:szCs w:val="18"/>
        </w:rPr>
        <w:t xml:space="preserve"> także wykonać w tym zakresie wszystkie obowiązki wynikające z gwarancji</w:t>
      </w:r>
      <w:r w:rsidR="00C152E9">
        <w:rPr>
          <w:szCs w:val="18"/>
        </w:rPr>
        <w:t xml:space="preserve"> lub rękojmi</w:t>
      </w:r>
      <w:r w:rsidRPr="00560505">
        <w:rPr>
          <w:szCs w:val="18"/>
        </w:rPr>
        <w:t>, w terminie do 7 dni roboczych od daty Zgłoszenia</w:t>
      </w:r>
      <w:r w:rsidR="00F82504">
        <w:rPr>
          <w:szCs w:val="18"/>
        </w:rPr>
        <w:t>,</w:t>
      </w:r>
      <w:r w:rsidRPr="00560505">
        <w:rPr>
          <w:szCs w:val="18"/>
        </w:rPr>
        <w:t xml:space="preserve"> za wyjątkiem przypadków, w których Zamawiający</w:t>
      </w:r>
      <w:r w:rsidR="00C152E9">
        <w:rPr>
          <w:szCs w:val="18"/>
        </w:rPr>
        <w:t>,</w:t>
      </w:r>
      <w:r w:rsidRPr="00560505">
        <w:rPr>
          <w:szCs w:val="18"/>
        </w:rPr>
        <w:t xml:space="preserve"> kierując się własnym rozeznaniem</w:t>
      </w:r>
      <w:r w:rsidR="00C152E9">
        <w:rPr>
          <w:szCs w:val="18"/>
        </w:rPr>
        <w:t>,</w:t>
      </w:r>
      <w:r w:rsidRPr="00560505">
        <w:rPr>
          <w:szCs w:val="18"/>
        </w:rPr>
        <w:t xml:space="preserve"> ustali dłuższy termin usunięcia zaistniałych wad. </w:t>
      </w:r>
    </w:p>
    <w:p w14:paraId="323FC734" w14:textId="10494B0F" w:rsidR="00D70204" w:rsidRPr="00560505" w:rsidRDefault="00D70204" w:rsidP="002221B4">
      <w:pPr>
        <w:pStyle w:val="Styl2"/>
        <w:widowControl/>
        <w:numPr>
          <w:ilvl w:val="1"/>
          <w:numId w:val="24"/>
        </w:numPr>
        <w:spacing w:line="240" w:lineRule="auto"/>
        <w:rPr>
          <w:szCs w:val="18"/>
        </w:rPr>
      </w:pPr>
      <w:r w:rsidRPr="00560505">
        <w:rPr>
          <w:szCs w:val="18"/>
        </w:rPr>
        <w:t>Brak ustosunkowania się przez Wykonawcę do Zgłoszenia w terminie określonym w pkt 4</w:t>
      </w:r>
      <w:r w:rsidR="00F82504">
        <w:rPr>
          <w:szCs w:val="18"/>
        </w:rPr>
        <w:t>)</w:t>
      </w:r>
      <w:r w:rsidRPr="00560505">
        <w:rPr>
          <w:szCs w:val="18"/>
        </w:rPr>
        <w:t xml:space="preserve">, jest równoznaczne z dorozumianym uwzględnieniem Zgłoszenia i skutkuje </w:t>
      </w:r>
      <w:r w:rsidR="00F82504">
        <w:rPr>
          <w:szCs w:val="18"/>
        </w:rPr>
        <w:t>zwłoką</w:t>
      </w:r>
      <w:r w:rsidR="00F82504" w:rsidRPr="00560505">
        <w:rPr>
          <w:szCs w:val="18"/>
        </w:rPr>
        <w:t xml:space="preserve"> </w:t>
      </w:r>
      <w:r w:rsidRPr="00560505">
        <w:rPr>
          <w:szCs w:val="18"/>
        </w:rPr>
        <w:t xml:space="preserve">Wykonawcy w realizacji obowiązków gwarancyjnych. </w:t>
      </w:r>
    </w:p>
    <w:p w14:paraId="5905AE37" w14:textId="392F907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przedmiotu </w:t>
      </w:r>
      <w:r w:rsidR="00F82504">
        <w:rPr>
          <w:szCs w:val="18"/>
        </w:rPr>
        <w:t>U</w:t>
      </w:r>
      <w:r w:rsidR="00F82504" w:rsidRPr="00560505">
        <w:rPr>
          <w:szCs w:val="18"/>
        </w:rPr>
        <w:t xml:space="preserve">mowy </w:t>
      </w:r>
      <w:r w:rsidRPr="00560505">
        <w:rPr>
          <w:szCs w:val="18"/>
        </w:rPr>
        <w:t>zostanie zgłoszone przez Wykonawcę  do odbioru na zasadach opisanych w §</w:t>
      </w:r>
      <w:r w:rsidR="00C152E9">
        <w:rPr>
          <w:szCs w:val="18"/>
        </w:rPr>
        <w:t xml:space="preserve"> </w:t>
      </w:r>
      <w:r w:rsidRPr="00560505">
        <w:rPr>
          <w:szCs w:val="18"/>
        </w:rPr>
        <w:t>5 OWU.</w:t>
      </w:r>
    </w:p>
    <w:p w14:paraId="49F95E88" w14:textId="2F9985FB" w:rsidR="00D70204" w:rsidRPr="00560505" w:rsidRDefault="00D70204" w:rsidP="002221B4">
      <w:pPr>
        <w:pStyle w:val="Styl2"/>
        <w:widowControl/>
        <w:numPr>
          <w:ilvl w:val="1"/>
          <w:numId w:val="24"/>
        </w:numPr>
        <w:spacing w:line="240" w:lineRule="auto"/>
        <w:rPr>
          <w:szCs w:val="18"/>
        </w:rPr>
      </w:pPr>
      <w:r w:rsidRPr="00560505">
        <w:rPr>
          <w:szCs w:val="18"/>
        </w:rPr>
        <w:t>W przypadku wykonania obowiązków gwarancyjnych, okres gwarancji i rękojmi biegnie na nowo od dnia potwierdzenia przez Zamawiającego wykonania obowiązków gwarancyjnych, tj</w:t>
      </w:r>
      <w:r w:rsidR="00C152E9">
        <w:rPr>
          <w:szCs w:val="18"/>
        </w:rPr>
        <w:t>. po</w:t>
      </w:r>
      <w:r w:rsidRPr="00560505">
        <w:rPr>
          <w:szCs w:val="18"/>
        </w:rPr>
        <w:t xml:space="preserve"> dokona</w:t>
      </w:r>
      <w:r w:rsidR="0047499A">
        <w:rPr>
          <w:szCs w:val="18"/>
        </w:rPr>
        <w:t>niu czynności, o których mowa w</w:t>
      </w:r>
      <w:r w:rsidR="00C152E9">
        <w:rPr>
          <w:szCs w:val="18"/>
        </w:rPr>
        <w:t xml:space="preserve"> pkt</w:t>
      </w:r>
      <w:r w:rsidRPr="00560505">
        <w:rPr>
          <w:szCs w:val="18"/>
        </w:rPr>
        <w:t xml:space="preserve"> </w:t>
      </w:r>
      <w:r w:rsidR="00547D58" w:rsidRPr="00560505">
        <w:rPr>
          <w:szCs w:val="18"/>
        </w:rPr>
        <w:t>6</w:t>
      </w:r>
      <w:r w:rsidR="00C152E9">
        <w:rPr>
          <w:szCs w:val="18"/>
        </w:rPr>
        <w:t>)</w:t>
      </w:r>
      <w:r w:rsidRPr="00560505">
        <w:rPr>
          <w:szCs w:val="18"/>
        </w:rPr>
        <w:t>.</w:t>
      </w:r>
    </w:p>
    <w:p w14:paraId="7EAC5195" w14:textId="3BDA257F" w:rsidR="00D70204" w:rsidRPr="00560505" w:rsidRDefault="00D70204" w:rsidP="002221B4">
      <w:pPr>
        <w:pStyle w:val="Styl2"/>
        <w:widowControl/>
        <w:numPr>
          <w:ilvl w:val="1"/>
          <w:numId w:val="24"/>
        </w:numPr>
        <w:spacing w:line="240" w:lineRule="auto"/>
        <w:rPr>
          <w:szCs w:val="18"/>
        </w:rPr>
      </w:pPr>
      <w:r w:rsidRPr="00560505">
        <w:rPr>
          <w:szCs w:val="18"/>
        </w:rPr>
        <w:t>Wszelkie koszty realizacji obowiązków gwarancyjnych objęte są wynagrodzeniem Wykonawcy określonym w §</w:t>
      </w:r>
      <w:r w:rsidR="00C152E9">
        <w:rPr>
          <w:szCs w:val="18"/>
        </w:rPr>
        <w:t xml:space="preserve"> </w:t>
      </w:r>
      <w:r w:rsidRPr="00560505">
        <w:rPr>
          <w:szCs w:val="18"/>
        </w:rPr>
        <w:t>3 ust.</w:t>
      </w:r>
      <w:r w:rsidR="00B174CD">
        <w:rPr>
          <w:szCs w:val="18"/>
        </w:rPr>
        <w:t xml:space="preserve"> </w:t>
      </w:r>
      <w:r w:rsidRPr="00560505">
        <w:rPr>
          <w:szCs w:val="18"/>
        </w:rPr>
        <w:t xml:space="preserve">1 </w:t>
      </w:r>
      <w:r w:rsidRPr="00560505">
        <w:t>Umowy</w:t>
      </w:r>
      <w:r w:rsidRPr="00560505">
        <w:rPr>
          <w:szCs w:val="18"/>
        </w:rPr>
        <w:t xml:space="preserve">. </w:t>
      </w:r>
    </w:p>
    <w:p w14:paraId="33C2BA97" w14:textId="067FE0E9" w:rsidR="00D70204" w:rsidRPr="00560505" w:rsidRDefault="00D70204" w:rsidP="002221B4">
      <w:pPr>
        <w:pStyle w:val="Styl2"/>
        <w:widowControl/>
        <w:numPr>
          <w:ilvl w:val="1"/>
          <w:numId w:val="24"/>
        </w:numPr>
        <w:spacing w:line="240" w:lineRule="auto"/>
        <w:rPr>
          <w:szCs w:val="18"/>
        </w:rPr>
      </w:pPr>
      <w:r w:rsidRPr="00560505">
        <w:rPr>
          <w:szCs w:val="18"/>
        </w:rPr>
        <w:t>Powyższe uprawnienia z tytułu gwarancji</w:t>
      </w:r>
      <w:r w:rsidR="00F82504">
        <w:rPr>
          <w:szCs w:val="18"/>
        </w:rPr>
        <w:t xml:space="preserve"> i rękojmi</w:t>
      </w:r>
      <w:r w:rsidRPr="00560505">
        <w:rPr>
          <w:szCs w:val="18"/>
        </w:rPr>
        <w:t xml:space="preserve"> w zakresie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odebranych części przysługują Zamawiającemu niezależnie od ustalonego w Umowie terminu płatności wynagrodzenia za wykonanie tej konkretnej części </w:t>
      </w:r>
      <w:r w:rsidR="00F82504">
        <w:rPr>
          <w:szCs w:val="18"/>
        </w:rPr>
        <w:t>p</w:t>
      </w:r>
      <w:r w:rsidR="00F82504" w:rsidRPr="00560505">
        <w:rPr>
          <w:szCs w:val="18"/>
        </w:rPr>
        <w:t xml:space="preserve">rzedmiotu </w:t>
      </w:r>
      <w:r w:rsidR="00F82504">
        <w:rPr>
          <w:szCs w:val="18"/>
        </w:rPr>
        <w:t>U</w:t>
      </w:r>
      <w:r w:rsidR="00F82504" w:rsidRPr="00560505">
        <w:rPr>
          <w:szCs w:val="18"/>
        </w:rPr>
        <w:t>mowy</w:t>
      </w:r>
      <w:r w:rsidRPr="00560505">
        <w:rPr>
          <w:szCs w:val="18"/>
        </w:rPr>
        <w:t xml:space="preserve">. </w:t>
      </w:r>
    </w:p>
    <w:p w14:paraId="507CF744" w14:textId="3CC08014" w:rsidR="00D70204" w:rsidRPr="00560505" w:rsidRDefault="00D70204" w:rsidP="002221B4">
      <w:pPr>
        <w:pStyle w:val="Styl2"/>
        <w:widowControl/>
        <w:numPr>
          <w:ilvl w:val="1"/>
          <w:numId w:val="24"/>
        </w:numPr>
        <w:spacing w:line="240" w:lineRule="auto"/>
        <w:rPr>
          <w:szCs w:val="18"/>
        </w:rPr>
      </w:pPr>
      <w:r w:rsidRPr="00560505">
        <w:rPr>
          <w:szCs w:val="18"/>
        </w:rPr>
        <w:t xml:space="preserve">Upływ okresu obowiązywania gwarancji </w:t>
      </w:r>
      <w:r w:rsidR="00F82504">
        <w:rPr>
          <w:szCs w:val="18"/>
        </w:rPr>
        <w:t xml:space="preserve">i rękojmi </w:t>
      </w:r>
      <w:r w:rsidRPr="00560505">
        <w:rPr>
          <w:szCs w:val="18"/>
        </w:rPr>
        <w:t>nie ma wpływu na procedowanie Zgłoszeń przekazanych Wykonawcy przed upływem okresu gwarancji</w:t>
      </w:r>
      <w:r w:rsidR="00F82504">
        <w:rPr>
          <w:szCs w:val="18"/>
        </w:rPr>
        <w:t xml:space="preserve"> i rękojmi</w:t>
      </w:r>
      <w:r w:rsidRPr="00560505">
        <w:rPr>
          <w:szCs w:val="18"/>
        </w:rPr>
        <w:t xml:space="preserve">. </w:t>
      </w:r>
    </w:p>
    <w:p w14:paraId="1A86A1E8" w14:textId="3C4A6A69" w:rsidR="00D70204" w:rsidRPr="00560505" w:rsidRDefault="00D70204" w:rsidP="002221B4">
      <w:pPr>
        <w:pStyle w:val="Styl2"/>
        <w:widowControl/>
        <w:numPr>
          <w:ilvl w:val="1"/>
          <w:numId w:val="24"/>
        </w:numPr>
        <w:spacing w:line="240" w:lineRule="auto"/>
        <w:rPr>
          <w:szCs w:val="18"/>
        </w:rPr>
      </w:pPr>
      <w:r w:rsidRPr="00560505">
        <w:rPr>
          <w:szCs w:val="18"/>
        </w:rPr>
        <w:t xml:space="preserve">Wszelkie uzasadnione koszty i wydatki Zamawiającego, które poniósł on w związku z realizacją uprawnień gwarancyjnych obciążają Wykonawcę. Należności te mogą zostać potrącone z wynagrodzenia Wykonawcy wynikającego z Umowy. </w:t>
      </w:r>
    </w:p>
    <w:p w14:paraId="2F7192ED" w14:textId="679C5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gwarancji</w:t>
      </w:r>
      <w:r w:rsidR="009E7FD4" w:rsidRPr="00560505">
        <w:rPr>
          <w:szCs w:val="18"/>
        </w:rPr>
        <w:t>,</w:t>
      </w:r>
      <w:r w:rsidRPr="00560505">
        <w:rPr>
          <w:szCs w:val="18"/>
        </w:rPr>
        <w:t xml:space="preserve"> Zamawiającemu przysługuje także</w:t>
      </w:r>
      <w:r w:rsidR="00A92DA6" w:rsidRPr="00560505">
        <w:rPr>
          <w:szCs w:val="18"/>
        </w:rPr>
        <w:t xml:space="preserve"> w </w:t>
      </w:r>
      <w:r w:rsidRPr="00560505">
        <w:rPr>
          <w:szCs w:val="18"/>
        </w:rPr>
        <w:t>stosunku</w:t>
      </w:r>
      <w:r w:rsidR="00A92DA6" w:rsidRPr="00560505">
        <w:rPr>
          <w:szCs w:val="18"/>
        </w:rPr>
        <w:t xml:space="preserve"> do </w:t>
      </w:r>
      <w:r w:rsidR="00F11CB3" w:rsidRPr="00560505">
        <w:rPr>
          <w:szCs w:val="18"/>
        </w:rPr>
        <w:t>przedmiotu Umow</w:t>
      </w:r>
      <w:r w:rsidRPr="00560505">
        <w:rPr>
          <w:szCs w:val="18"/>
        </w:rPr>
        <w:t>y rękojmia</w:t>
      </w:r>
      <w:r w:rsidR="00A92DA6" w:rsidRPr="00560505">
        <w:rPr>
          <w:szCs w:val="18"/>
        </w:rPr>
        <w:t xml:space="preserve"> na </w:t>
      </w:r>
      <w:r w:rsidRPr="00560505">
        <w:rPr>
          <w:szCs w:val="18"/>
        </w:rPr>
        <w:t>warunkach przewidzianych</w:t>
      </w:r>
      <w:r w:rsidR="00A92DA6" w:rsidRPr="00560505">
        <w:rPr>
          <w:szCs w:val="18"/>
        </w:rPr>
        <w:t xml:space="preserve"> w </w:t>
      </w:r>
      <w:r w:rsidRPr="00560505">
        <w:rPr>
          <w:szCs w:val="18"/>
        </w:rPr>
        <w:t xml:space="preserve">Kodeksie </w:t>
      </w:r>
      <w:r w:rsidR="00AA6A54">
        <w:rPr>
          <w:szCs w:val="18"/>
        </w:rPr>
        <w:t>C</w:t>
      </w:r>
      <w:r w:rsidRPr="00560505">
        <w:rPr>
          <w:szCs w:val="18"/>
        </w:rPr>
        <w:t>ywilnym. Wykonawca jest odpowiedzialny wobec Zamawiającego</w:t>
      </w:r>
      <w:r w:rsidR="00A92DA6" w:rsidRPr="00560505">
        <w:rPr>
          <w:szCs w:val="18"/>
        </w:rPr>
        <w:t xml:space="preserve"> za </w:t>
      </w:r>
      <w:r w:rsidRPr="00560505">
        <w:rPr>
          <w:szCs w:val="18"/>
        </w:rPr>
        <w:t>wady</w:t>
      </w:r>
      <w:r w:rsidR="00A92DA6" w:rsidRPr="00560505">
        <w:rPr>
          <w:szCs w:val="18"/>
        </w:rPr>
        <w:t xml:space="preserve"> i </w:t>
      </w:r>
      <w:r w:rsidRPr="00560505">
        <w:rPr>
          <w:szCs w:val="18"/>
        </w:rPr>
        <w:t>usterki</w:t>
      </w:r>
      <w:r w:rsidR="00A92DA6" w:rsidRPr="00560505">
        <w:rPr>
          <w:szCs w:val="18"/>
        </w:rPr>
        <w:t xml:space="preserve"> w </w:t>
      </w:r>
      <w:r w:rsidRPr="00560505">
        <w:rPr>
          <w:szCs w:val="18"/>
        </w:rPr>
        <w:t xml:space="preserve">przedmiocie </w:t>
      </w:r>
      <w:r w:rsidR="00F11CB3" w:rsidRPr="00560505">
        <w:rPr>
          <w:szCs w:val="18"/>
        </w:rPr>
        <w:t>Umow</w:t>
      </w:r>
      <w:r w:rsidRPr="00560505">
        <w:rPr>
          <w:szCs w:val="18"/>
        </w:rPr>
        <w:t>y zmniejszające je</w:t>
      </w:r>
      <w:r w:rsidR="009E7FD4" w:rsidRPr="00560505">
        <w:rPr>
          <w:szCs w:val="18"/>
        </w:rPr>
        <w:t>go</w:t>
      </w:r>
      <w:r w:rsidRPr="00560505">
        <w:rPr>
          <w:szCs w:val="18"/>
        </w:rPr>
        <w:t xml:space="preserve"> wartość</w:t>
      </w:r>
      <w:r w:rsidR="00A92DA6" w:rsidRPr="00560505">
        <w:rPr>
          <w:szCs w:val="18"/>
        </w:rPr>
        <w:t xml:space="preserve"> lub </w:t>
      </w:r>
      <w:r w:rsidRPr="00560505">
        <w:rPr>
          <w:szCs w:val="18"/>
        </w:rPr>
        <w:t>użyteczność ze względu</w:t>
      </w:r>
      <w:r w:rsidR="00A92DA6" w:rsidRPr="00560505">
        <w:rPr>
          <w:szCs w:val="18"/>
        </w:rPr>
        <w:t xml:space="preserve"> na </w:t>
      </w:r>
      <w:r w:rsidRPr="00560505">
        <w:rPr>
          <w:szCs w:val="18"/>
        </w:rPr>
        <w:t>cel oznaczony</w:t>
      </w:r>
      <w:r w:rsidR="00A92DA6" w:rsidRPr="00560505">
        <w:rPr>
          <w:szCs w:val="18"/>
        </w:rPr>
        <w:t xml:space="preserve"> w </w:t>
      </w:r>
      <w:r w:rsidRPr="00560505">
        <w:rPr>
          <w:szCs w:val="18"/>
        </w:rPr>
        <w:t>Umowie oraz wynikający</w:t>
      </w:r>
      <w:r w:rsidR="00A92DA6" w:rsidRPr="00560505">
        <w:rPr>
          <w:szCs w:val="18"/>
        </w:rPr>
        <w:t xml:space="preserve"> z </w:t>
      </w:r>
      <w:r w:rsidRPr="00560505">
        <w:rPr>
          <w:szCs w:val="18"/>
        </w:rPr>
        <w:t xml:space="preserve">przeznaczenia </w:t>
      </w:r>
      <w:r w:rsidR="00F11CB3" w:rsidRPr="00560505">
        <w:rPr>
          <w:szCs w:val="18"/>
        </w:rPr>
        <w:t>przedmiotu Umow</w:t>
      </w:r>
      <w:r w:rsidRPr="00560505">
        <w:rPr>
          <w:szCs w:val="18"/>
        </w:rPr>
        <w:t>y.</w:t>
      </w:r>
    </w:p>
    <w:p w14:paraId="2BC64A91" w14:textId="10E65E6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lastRenderedPageBreak/>
        <w:t>Jeżeli Wykonawca</w:t>
      </w:r>
      <w:r w:rsidR="00A92DA6" w:rsidRPr="00560505">
        <w:rPr>
          <w:szCs w:val="18"/>
        </w:rPr>
        <w:t xml:space="preserve"> nie </w:t>
      </w:r>
      <w:r w:rsidRPr="00560505">
        <w:rPr>
          <w:szCs w:val="18"/>
        </w:rPr>
        <w:t>usunie wad</w:t>
      </w:r>
      <w:r w:rsidR="00A92DA6" w:rsidRPr="00560505">
        <w:rPr>
          <w:szCs w:val="18"/>
        </w:rPr>
        <w:t xml:space="preserve"> lub </w:t>
      </w:r>
      <w:r w:rsidRPr="00560505">
        <w:rPr>
          <w:szCs w:val="18"/>
        </w:rPr>
        <w:t>usterek</w:t>
      </w:r>
      <w:r w:rsidR="00A92DA6" w:rsidRPr="00560505">
        <w:rPr>
          <w:szCs w:val="18"/>
        </w:rPr>
        <w:t xml:space="preserve"> w </w:t>
      </w:r>
      <w:r w:rsidRPr="00560505">
        <w:rPr>
          <w:szCs w:val="18"/>
        </w:rPr>
        <w:t>wyznaczon</w:t>
      </w:r>
      <w:r w:rsidR="00AA6A54">
        <w:rPr>
          <w:szCs w:val="18"/>
        </w:rPr>
        <w:t>ym przez Zamawiającego terminie –</w:t>
      </w:r>
      <w:r w:rsidRPr="00560505">
        <w:rPr>
          <w:szCs w:val="18"/>
        </w:rPr>
        <w:t xml:space="preserve"> </w:t>
      </w:r>
      <w:r w:rsidR="00AA6A54" w:rsidRPr="00AA6A54">
        <w:rPr>
          <w:bCs/>
          <w:szCs w:val="18"/>
        </w:rPr>
        <w:t>w tym w ramach realizacji Zgłoszenia ponownie przekaże przedmiot Umowy zawierający wady lub usterki</w:t>
      </w:r>
      <w:r w:rsidR="00AA6A54" w:rsidRPr="00AA6A54">
        <w:rPr>
          <w:szCs w:val="18"/>
        </w:rPr>
        <w:t xml:space="preserve"> </w:t>
      </w:r>
      <w:r w:rsidR="00AA6A54">
        <w:rPr>
          <w:szCs w:val="18"/>
        </w:rPr>
        <w:t xml:space="preserve">– </w:t>
      </w:r>
      <w:r w:rsidRPr="00560505">
        <w:rPr>
          <w:szCs w:val="18"/>
        </w:rPr>
        <w:t>Zamawiający</w:t>
      </w:r>
      <w:r w:rsidR="009E7FD4" w:rsidRPr="00560505">
        <w:rPr>
          <w:szCs w:val="18"/>
        </w:rPr>
        <w:t>,</w:t>
      </w:r>
      <w:r w:rsidRPr="00560505">
        <w:rPr>
          <w:szCs w:val="18"/>
        </w:rPr>
        <w:t xml:space="preserve"> po uprzednim zawiadomieniu Wykonawcy</w:t>
      </w:r>
      <w:r w:rsidR="009E7FD4" w:rsidRPr="00560505">
        <w:rPr>
          <w:szCs w:val="18"/>
        </w:rPr>
        <w:t>,</w:t>
      </w:r>
      <w:r w:rsidRPr="00560505">
        <w:rPr>
          <w:szCs w:val="18"/>
        </w:rPr>
        <w:t xml:space="preserve"> może zlecić ich usunięcie osobie trzeciej</w:t>
      </w:r>
      <w:r w:rsidR="00A92DA6" w:rsidRPr="00560505">
        <w:rPr>
          <w:szCs w:val="18"/>
        </w:rPr>
        <w:t xml:space="preserve"> na </w:t>
      </w:r>
      <w:r w:rsidRPr="00560505">
        <w:rPr>
          <w:szCs w:val="18"/>
        </w:rPr>
        <w:t>koszt</w:t>
      </w:r>
      <w:r w:rsidR="00A92DA6" w:rsidRPr="00560505">
        <w:rPr>
          <w:szCs w:val="18"/>
        </w:rPr>
        <w:t xml:space="preserve"> i </w:t>
      </w:r>
      <w:r w:rsidRPr="00560505">
        <w:rPr>
          <w:szCs w:val="18"/>
        </w:rPr>
        <w:t>ryzyko Wykonawcy</w:t>
      </w:r>
      <w:r w:rsidR="009E7FD4" w:rsidRPr="00560505">
        <w:rPr>
          <w:szCs w:val="18"/>
        </w:rPr>
        <w:t>,</w:t>
      </w:r>
      <w:r w:rsidRPr="00560505">
        <w:rPr>
          <w:szCs w:val="18"/>
        </w:rPr>
        <w:t xml:space="preserve"> bez konieczności uzyskiwania zezwolenia sądu</w:t>
      </w:r>
      <w:r w:rsidR="00A92DA6" w:rsidRPr="00560505">
        <w:rPr>
          <w:szCs w:val="18"/>
        </w:rPr>
        <w:t xml:space="preserve"> lub </w:t>
      </w:r>
      <w:r w:rsidRPr="00560505">
        <w:rPr>
          <w:szCs w:val="18"/>
        </w:rPr>
        <w:t>usunąć samodzielnie</w:t>
      </w:r>
      <w:r w:rsidR="00A92DA6" w:rsidRPr="00560505">
        <w:rPr>
          <w:szCs w:val="18"/>
        </w:rPr>
        <w:t xml:space="preserve"> na </w:t>
      </w:r>
      <w:r w:rsidRPr="00560505">
        <w:rPr>
          <w:szCs w:val="18"/>
        </w:rPr>
        <w:t xml:space="preserve">koszt </w:t>
      </w:r>
      <w:r w:rsidR="00AE678D">
        <w:rPr>
          <w:szCs w:val="18"/>
        </w:rPr>
        <w:t xml:space="preserve">i ryzyko </w:t>
      </w:r>
      <w:r w:rsidRPr="00560505">
        <w:rPr>
          <w:szCs w:val="18"/>
        </w:rPr>
        <w:t>Wykonawcy.</w:t>
      </w:r>
    </w:p>
    <w:p w14:paraId="7127608F" w14:textId="7468552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 xml:space="preserve">uprawnień </w:t>
      </w:r>
      <w:r w:rsidR="00AA6A54">
        <w:rPr>
          <w:szCs w:val="18"/>
        </w:rPr>
        <w:t>zastrzeżonych w niniejszym paragrafie</w:t>
      </w:r>
      <w:r w:rsidR="009E7FD4" w:rsidRPr="00560505">
        <w:rPr>
          <w:szCs w:val="18"/>
        </w:rPr>
        <w:t>,</w:t>
      </w:r>
      <w:r w:rsidRPr="00560505">
        <w:rPr>
          <w:szCs w:val="18"/>
        </w:rPr>
        <w:t xml:space="preserve"> Zamawiającemu przysługuje prawo</w:t>
      </w:r>
      <w:r w:rsidR="00A92DA6" w:rsidRPr="00560505">
        <w:rPr>
          <w:szCs w:val="18"/>
        </w:rPr>
        <w:t xml:space="preserve"> </w:t>
      </w:r>
      <w:r w:rsidR="00F82504" w:rsidRPr="00F82504">
        <w:rPr>
          <w:bCs/>
          <w:szCs w:val="18"/>
        </w:rPr>
        <w:t>do naliczenia kar umownych przewidzianych w Umowie oraz</w:t>
      </w:r>
      <w:r w:rsidR="00F82504" w:rsidRPr="00F82504">
        <w:rPr>
          <w:szCs w:val="18"/>
        </w:rPr>
        <w:t xml:space="preserve"> </w:t>
      </w:r>
      <w:r w:rsidR="00A92DA6" w:rsidRPr="00560505">
        <w:rPr>
          <w:szCs w:val="18"/>
        </w:rPr>
        <w:t>do </w:t>
      </w:r>
      <w:r w:rsidRPr="00560505">
        <w:rPr>
          <w:szCs w:val="18"/>
        </w:rPr>
        <w:t>żądania naprawienia poniesionej szkody.</w:t>
      </w:r>
    </w:p>
    <w:p w14:paraId="2B06E445" w14:textId="77777777" w:rsidR="00090EDC" w:rsidRPr="00560505" w:rsidRDefault="00090EDC" w:rsidP="002221B4">
      <w:pPr>
        <w:pStyle w:val="Styl2"/>
        <w:widowControl/>
        <w:numPr>
          <w:ilvl w:val="0"/>
          <w:numId w:val="24"/>
        </w:numPr>
        <w:spacing w:after="0" w:line="240" w:lineRule="auto"/>
        <w:ind w:left="308" w:hanging="308"/>
        <w:contextualSpacing w:val="0"/>
        <w:rPr>
          <w:szCs w:val="18"/>
        </w:rPr>
      </w:pPr>
      <w:r w:rsidRPr="00560505">
        <w:rPr>
          <w:szCs w:val="18"/>
        </w:rPr>
        <w:t>Wykonawca ponosi pełną odpowiedzialność odszkodowawczą w przypadku wystąpienia wad lub usterek robót zrealizowanych według jego dokumentacji projektowej wynikłych wskutek wad lub usterek tejże dokumentacji.</w:t>
      </w:r>
    </w:p>
    <w:p w14:paraId="037B6491" w14:textId="6A974CF2"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2B33D6" w:rsidRPr="00560505">
        <w:rPr>
          <w:rFonts w:cs="Arial"/>
          <w:sz w:val="18"/>
          <w:szCs w:val="18"/>
        </w:rPr>
        <w:t>4</w:t>
      </w:r>
      <w:r w:rsidR="00F77443" w:rsidRPr="00560505">
        <w:rPr>
          <w:rFonts w:cs="Arial"/>
          <w:sz w:val="18"/>
          <w:szCs w:val="18"/>
        </w:rPr>
        <w:t xml:space="preserve">. </w:t>
      </w:r>
      <w:bookmarkEnd w:id="24"/>
      <w:r w:rsidRPr="00560505">
        <w:rPr>
          <w:rFonts w:cs="Arial"/>
          <w:sz w:val="18"/>
          <w:szCs w:val="18"/>
        </w:rPr>
        <w:t>Zabezpieczenie należytego wykonania Umowy</w:t>
      </w:r>
    </w:p>
    <w:p w14:paraId="78B07CE1" w14:textId="3C10967D" w:rsidR="00676538" w:rsidRPr="00560505" w:rsidRDefault="00676538" w:rsidP="002221B4">
      <w:pPr>
        <w:pStyle w:val="Styl2"/>
        <w:widowControl/>
        <w:numPr>
          <w:ilvl w:val="0"/>
          <w:numId w:val="28"/>
        </w:numPr>
        <w:spacing w:after="0" w:line="240" w:lineRule="auto"/>
        <w:ind w:left="308" w:hanging="308"/>
        <w:contextualSpacing w:val="0"/>
        <w:rPr>
          <w:szCs w:val="18"/>
        </w:rPr>
      </w:pPr>
      <w:r w:rsidRPr="00560505">
        <w:rPr>
          <w:szCs w:val="18"/>
        </w:rPr>
        <w:t>Zabezpieczenie należytego wykonania Umowy służy</w:t>
      </w:r>
      <w:r w:rsidR="00A92DA6" w:rsidRPr="00560505">
        <w:rPr>
          <w:szCs w:val="18"/>
        </w:rPr>
        <w:t xml:space="preserve"> do </w:t>
      </w:r>
      <w:r w:rsidRPr="00560505">
        <w:rPr>
          <w:szCs w:val="18"/>
        </w:rPr>
        <w:t>pokrycia roszczeń Zamawiającego</w:t>
      </w:r>
      <w:r w:rsidR="00A92DA6" w:rsidRPr="00560505">
        <w:rPr>
          <w:szCs w:val="18"/>
        </w:rPr>
        <w:t xml:space="preserve"> z </w:t>
      </w:r>
      <w:r w:rsidRPr="00560505">
        <w:rPr>
          <w:szCs w:val="18"/>
        </w:rPr>
        <w:t>tytułu niewykonania</w:t>
      </w:r>
      <w:r w:rsidR="00FD5529">
        <w:rPr>
          <w:szCs w:val="18"/>
        </w:rPr>
        <w:t xml:space="preserve"> </w:t>
      </w:r>
      <w:r w:rsidR="00A92DA6" w:rsidRPr="00560505">
        <w:rPr>
          <w:szCs w:val="18"/>
        </w:rPr>
        <w:t>lub </w:t>
      </w:r>
      <w:r w:rsidRPr="00560505">
        <w:rPr>
          <w:szCs w:val="18"/>
        </w:rPr>
        <w:t xml:space="preserve">nienależytego wykonania </w:t>
      </w:r>
      <w:r w:rsidR="00F11CB3" w:rsidRPr="00560505">
        <w:rPr>
          <w:szCs w:val="18"/>
        </w:rPr>
        <w:t>przedmiotu Umow</w:t>
      </w:r>
      <w:r w:rsidRPr="00560505">
        <w:rPr>
          <w:szCs w:val="18"/>
        </w:rPr>
        <w:t>y, a</w:t>
      </w:r>
      <w:r w:rsidR="00A92DA6" w:rsidRPr="00560505">
        <w:rPr>
          <w:szCs w:val="18"/>
        </w:rPr>
        <w:t xml:space="preserve"> w </w:t>
      </w:r>
      <w:r w:rsidRPr="00560505">
        <w:rPr>
          <w:szCs w:val="18"/>
        </w:rPr>
        <w:t>szczególności zwłoki</w:t>
      </w:r>
      <w:r w:rsidR="00A92DA6" w:rsidRPr="00560505">
        <w:rPr>
          <w:szCs w:val="18"/>
        </w:rPr>
        <w:t xml:space="preserve"> w </w:t>
      </w:r>
      <w:r w:rsidRPr="00560505">
        <w:rPr>
          <w:szCs w:val="18"/>
        </w:rPr>
        <w:t>wykonaniu Umowy, kar umownych, jak też</w:t>
      </w:r>
      <w:r w:rsidR="00A92DA6" w:rsidRPr="00560505">
        <w:rPr>
          <w:szCs w:val="18"/>
        </w:rPr>
        <w:t xml:space="preserve"> z </w:t>
      </w:r>
      <w:r w:rsidRPr="00560505">
        <w:rPr>
          <w:szCs w:val="18"/>
        </w:rPr>
        <w:t>tytułu powstania ewentualnych wad</w:t>
      </w:r>
      <w:r w:rsidR="00A92DA6" w:rsidRPr="00560505">
        <w:rPr>
          <w:szCs w:val="18"/>
        </w:rPr>
        <w:t xml:space="preserve"> i </w:t>
      </w:r>
      <w:r w:rsidRPr="00560505">
        <w:rPr>
          <w:szCs w:val="18"/>
        </w:rPr>
        <w:t>usterek,</w:t>
      </w:r>
      <w:r w:rsidR="00A92DA6" w:rsidRPr="00560505">
        <w:rPr>
          <w:szCs w:val="18"/>
        </w:rPr>
        <w:t xml:space="preserve"> w </w:t>
      </w:r>
      <w:r w:rsidRPr="00560505">
        <w:rPr>
          <w:szCs w:val="18"/>
        </w:rPr>
        <w:t>tym również roszczeń osób trzecich</w:t>
      </w:r>
      <w:r w:rsidR="00A92DA6" w:rsidRPr="00560505">
        <w:rPr>
          <w:szCs w:val="18"/>
        </w:rPr>
        <w:t xml:space="preserve"> lub z </w:t>
      </w:r>
      <w:r w:rsidRPr="00560505">
        <w:rPr>
          <w:szCs w:val="18"/>
        </w:rPr>
        <w:t>tytułu rękojmi</w:t>
      </w:r>
      <w:r w:rsidR="00A92DA6" w:rsidRPr="00560505">
        <w:rPr>
          <w:szCs w:val="18"/>
        </w:rPr>
        <w:t xml:space="preserve"> i </w:t>
      </w:r>
      <w:r w:rsidRPr="00560505">
        <w:rPr>
          <w:szCs w:val="18"/>
        </w:rPr>
        <w:t>gwarancji</w:t>
      </w:r>
      <w:r w:rsidR="00A92DA6" w:rsidRPr="00560505">
        <w:rPr>
          <w:szCs w:val="18"/>
        </w:rPr>
        <w:t xml:space="preserve"> na </w:t>
      </w:r>
      <w:r w:rsidRPr="00560505">
        <w:rPr>
          <w:szCs w:val="18"/>
        </w:rPr>
        <w:t xml:space="preserve">wykonane </w:t>
      </w:r>
      <w:r w:rsidR="00F82504">
        <w:rPr>
          <w:szCs w:val="18"/>
        </w:rPr>
        <w:t>prace</w:t>
      </w:r>
      <w:r w:rsidRPr="00560505">
        <w:rPr>
          <w:szCs w:val="18"/>
        </w:rPr>
        <w:t xml:space="preserve">, </w:t>
      </w:r>
      <w:r w:rsidR="00AE678D" w:rsidRPr="00AC3942">
        <w:rPr>
          <w:szCs w:val="18"/>
        </w:rPr>
        <w:t>oraz roszczeń wynikających z płatności dokonanych przez Zamawiając</w:t>
      </w:r>
      <w:r w:rsidR="007A1229">
        <w:rPr>
          <w:szCs w:val="18"/>
        </w:rPr>
        <w:t>ego na rzecz Podwykonawców lub D</w:t>
      </w:r>
      <w:r w:rsidR="00AE678D" w:rsidRPr="00AC3942">
        <w:rPr>
          <w:szCs w:val="18"/>
        </w:rPr>
        <w:t>alszych Podwykonawców z tytułu odpowiedzialności Zamawiającego za zapłatę należnego im wynagrodzenia,</w:t>
      </w:r>
      <w:r w:rsidR="00AE678D">
        <w:rPr>
          <w:szCs w:val="18"/>
        </w:rPr>
        <w:t xml:space="preserve"> </w:t>
      </w:r>
      <w:r w:rsidRPr="00560505">
        <w:rPr>
          <w:szCs w:val="18"/>
        </w:rPr>
        <w:t>bez potrzeby uzyskania dodatkowej zgody Wykonawcy.</w:t>
      </w:r>
    </w:p>
    <w:p w14:paraId="25B3BB1A" w14:textId="1CE925B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Część stanowiąca 70% wartości zabezpieczenia zostanie zwrócona Wykonawcy</w:t>
      </w:r>
      <w:r w:rsidR="00A92DA6" w:rsidRPr="00560505">
        <w:rPr>
          <w:szCs w:val="18"/>
        </w:rPr>
        <w:t xml:space="preserve"> pod </w:t>
      </w:r>
      <w:r w:rsidRPr="00560505">
        <w:rPr>
          <w:szCs w:val="18"/>
        </w:rPr>
        <w:t xml:space="preserve">warunkiem prawidłowego wykonania Umowy, potwierdzonego podpisaniem przez upoważnionych przedstawicieli Zamawiającego </w:t>
      </w:r>
      <w:r w:rsidR="00FD5529">
        <w:rPr>
          <w:szCs w:val="18"/>
        </w:rPr>
        <w:t>protokołu odbioru końcowego</w:t>
      </w:r>
      <w:r w:rsidRPr="00560505">
        <w:rPr>
          <w:szCs w:val="18"/>
        </w:rPr>
        <w:t>,</w:t>
      </w:r>
      <w:r w:rsidR="00A92DA6" w:rsidRPr="00560505">
        <w:rPr>
          <w:szCs w:val="18"/>
        </w:rPr>
        <w:t xml:space="preserve"> </w:t>
      </w:r>
      <w:r w:rsidR="003138E5" w:rsidRPr="0003726F">
        <w:rPr>
          <w:szCs w:val="18"/>
        </w:rPr>
        <w:t xml:space="preserve">potwierdzającego wykonanie przedmiotu Umowy zgodnie z dokumentacją projektową, Umową i zasadami wiedzy technicznej oraz potwierdzającego brak istotnych wad przedmiotu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p>
    <w:p w14:paraId="7B1DAC7C" w14:textId="3CEE6204"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Pozostałe 30% wartości zabezpieczenia podlega zwrotowi po zakończeniu okresu gwarancji</w:t>
      </w:r>
      <w:r w:rsidR="00A92DA6" w:rsidRPr="00560505">
        <w:rPr>
          <w:szCs w:val="18"/>
        </w:rPr>
        <w:t xml:space="preserve"> i </w:t>
      </w:r>
      <w:r w:rsidRPr="00560505">
        <w:rPr>
          <w:szCs w:val="18"/>
        </w:rPr>
        <w:t>rękojmi</w:t>
      </w:r>
      <w:r w:rsidR="00361637" w:rsidRPr="00560505">
        <w:rPr>
          <w:szCs w:val="18"/>
        </w:rPr>
        <w:t>,</w:t>
      </w:r>
      <w:r w:rsidR="00A92DA6" w:rsidRPr="00560505">
        <w:rPr>
          <w:szCs w:val="18"/>
        </w:rPr>
        <w:t xml:space="preserve"> w </w:t>
      </w:r>
      <w:r w:rsidR="000C2B3F">
        <w:rPr>
          <w:szCs w:val="18"/>
        </w:rPr>
        <w:t xml:space="preserve">terminie </w:t>
      </w:r>
      <w:r w:rsidR="003138E5" w:rsidRPr="00D47CD0">
        <w:rPr>
          <w:szCs w:val="18"/>
        </w:rPr>
        <w:t>30</w:t>
      </w:r>
      <w:r w:rsidRPr="00D47CD0">
        <w:rPr>
          <w:szCs w:val="18"/>
        </w:rPr>
        <w:t xml:space="preserve">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r w:rsidR="00A92DA6" w:rsidRPr="00560505">
        <w:rPr>
          <w:szCs w:val="18"/>
        </w:rPr>
        <w:t xml:space="preserve"> o </w:t>
      </w:r>
      <w:r w:rsidRPr="00560505">
        <w:rPr>
          <w:szCs w:val="18"/>
        </w:rPr>
        <w:t>zwrot</w:t>
      </w:r>
      <w:r w:rsidR="00AE678D">
        <w:rPr>
          <w:szCs w:val="18"/>
        </w:rPr>
        <w:t xml:space="preserve">, </w:t>
      </w:r>
      <w:r w:rsidR="00AE678D" w:rsidRPr="0003726F">
        <w:rPr>
          <w:szCs w:val="18"/>
        </w:rPr>
        <w:t>o ile nie zostanie zaliczone na poczet prawnie uzasadnionych roszczeń Zamawiającego.</w:t>
      </w:r>
    </w:p>
    <w:p w14:paraId="3C6EFB4C" w14:textId="50BA30F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w:t>
      </w:r>
      <w:r w:rsidR="00361637" w:rsidRPr="00560505">
        <w:rPr>
          <w:szCs w:val="18"/>
        </w:rPr>
        <w:t>,</w:t>
      </w:r>
      <w:r w:rsidR="00A92DA6" w:rsidRPr="00560505">
        <w:rPr>
          <w:szCs w:val="18"/>
        </w:rPr>
        <w:t xml:space="preserve"> w </w:t>
      </w:r>
      <w:r w:rsidRPr="00560505">
        <w:rPr>
          <w:szCs w:val="18"/>
        </w:rPr>
        <w:t>zależności</w:t>
      </w:r>
      <w:r w:rsidR="00A92DA6" w:rsidRPr="00560505">
        <w:rPr>
          <w:szCs w:val="18"/>
        </w:rPr>
        <w:t xml:space="preserve"> od </w:t>
      </w:r>
      <w:r w:rsidRPr="00560505">
        <w:rPr>
          <w:szCs w:val="18"/>
        </w:rPr>
        <w:t>formy,</w:t>
      </w:r>
      <w:r w:rsidR="00A92DA6" w:rsidRPr="00560505">
        <w:rPr>
          <w:szCs w:val="18"/>
        </w:rPr>
        <w:t xml:space="preserve"> w </w:t>
      </w:r>
      <w:r w:rsidRPr="00560505">
        <w:rPr>
          <w:szCs w:val="18"/>
        </w:rPr>
        <w:t>jakiej wniesie zabezpieczenie należytego wykonania Umowy, wskaże pisemnie</w:t>
      </w:r>
      <w:r w:rsidR="003138E5">
        <w:rPr>
          <w:szCs w:val="18"/>
        </w:rPr>
        <w:t>,</w:t>
      </w:r>
      <w:r w:rsidRPr="00560505">
        <w:rPr>
          <w:szCs w:val="18"/>
        </w:rPr>
        <w:t xml:space="preserve"> przed planowanym terminem zwrotu zabezpieczenia należytego wykonania Umowy, dokładny adres</w:t>
      </w:r>
      <w:r w:rsidR="00A92DA6" w:rsidRPr="00560505">
        <w:rPr>
          <w:szCs w:val="18"/>
        </w:rPr>
        <w:t xml:space="preserve"> lub </w:t>
      </w:r>
      <w:r w:rsidRPr="00560505">
        <w:rPr>
          <w:szCs w:val="18"/>
        </w:rPr>
        <w:t>numer rachunku bankowego,</w:t>
      </w:r>
      <w:r w:rsidR="00A92DA6" w:rsidRPr="00560505">
        <w:rPr>
          <w:szCs w:val="18"/>
        </w:rPr>
        <w:t xml:space="preserve"> na </w:t>
      </w:r>
      <w:r w:rsidRPr="00560505">
        <w:rPr>
          <w:szCs w:val="18"/>
        </w:rPr>
        <w:t>który Zamawiający powinien dokonać zwrotu zabezpieczenia należytego wykonania Umowy.</w:t>
      </w:r>
      <w:r w:rsidR="00A92DA6" w:rsidRPr="00560505">
        <w:rPr>
          <w:szCs w:val="18"/>
        </w:rPr>
        <w:t xml:space="preserve"> </w:t>
      </w:r>
      <w:r w:rsidR="00361637" w:rsidRPr="00560505">
        <w:rPr>
          <w:szCs w:val="18"/>
        </w:rPr>
        <w:t>W</w:t>
      </w:r>
      <w:r w:rsidR="00A92DA6" w:rsidRPr="00560505">
        <w:rPr>
          <w:szCs w:val="18"/>
        </w:rPr>
        <w:t> </w:t>
      </w:r>
      <w:r w:rsidRPr="00560505">
        <w:rPr>
          <w:szCs w:val="18"/>
        </w:rPr>
        <w:t>przypadku braku informacji,</w:t>
      </w:r>
      <w:r w:rsidR="00A92DA6" w:rsidRPr="00560505">
        <w:rPr>
          <w:szCs w:val="18"/>
        </w:rPr>
        <w:t xml:space="preserve"> o </w:t>
      </w:r>
      <w:r w:rsidRPr="00560505">
        <w:rPr>
          <w:szCs w:val="18"/>
        </w:rPr>
        <w:t>której mowa wyżej, Zamawiający zwróci zabezpieczenie należytego wykonania Umowy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posiadane informacje</w:t>
      </w:r>
      <w:r w:rsidR="00A92DA6" w:rsidRPr="00560505">
        <w:rPr>
          <w:szCs w:val="18"/>
        </w:rPr>
        <w:t xml:space="preserve"> i </w:t>
      </w:r>
      <w:r w:rsidRPr="00560505">
        <w:rPr>
          <w:szCs w:val="18"/>
        </w:rPr>
        <w:t>dotychczasowe dane Wykonawcy (w takim przypadku Zamawiający</w:t>
      </w:r>
      <w:r w:rsidR="00A92DA6" w:rsidRPr="00560505">
        <w:rPr>
          <w:szCs w:val="18"/>
        </w:rPr>
        <w:t xml:space="preserve"> nie </w:t>
      </w:r>
      <w:r w:rsidRPr="00560505">
        <w:rPr>
          <w:szCs w:val="18"/>
        </w:rPr>
        <w:t>odpowiada</w:t>
      </w:r>
      <w:r w:rsidR="00A92DA6" w:rsidRPr="00560505">
        <w:rPr>
          <w:szCs w:val="18"/>
        </w:rPr>
        <w:t xml:space="preserve"> za </w:t>
      </w:r>
      <w:r w:rsidRPr="00560505">
        <w:rPr>
          <w:szCs w:val="18"/>
        </w:rPr>
        <w:t>aktualność posiadanych danych dotyczących Wykonawcy).</w:t>
      </w:r>
    </w:p>
    <w:p w14:paraId="08AB5BF8" w14:textId="45140C2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Zwrot zabezpieczenia</w:t>
      </w:r>
      <w:r w:rsidR="00A92DA6" w:rsidRPr="00560505">
        <w:rPr>
          <w:szCs w:val="18"/>
        </w:rPr>
        <w:t xml:space="preserve"> nie </w:t>
      </w:r>
      <w:r w:rsidRPr="00560505">
        <w:rPr>
          <w:szCs w:val="18"/>
        </w:rPr>
        <w:t>nastąpi</w:t>
      </w:r>
      <w:r w:rsidR="00A92DA6" w:rsidRPr="00560505">
        <w:rPr>
          <w:szCs w:val="18"/>
        </w:rPr>
        <w:t xml:space="preserve"> w </w:t>
      </w:r>
      <w:r w:rsidRPr="00560505">
        <w:rPr>
          <w:szCs w:val="18"/>
        </w:rPr>
        <w:t>takim zakresie,</w:t>
      </w:r>
      <w:r w:rsidR="00A92DA6" w:rsidRPr="00560505">
        <w:rPr>
          <w:szCs w:val="18"/>
        </w:rPr>
        <w:t xml:space="preserve"> w </w:t>
      </w:r>
      <w:r w:rsidRPr="00560505">
        <w:rPr>
          <w:szCs w:val="18"/>
        </w:rPr>
        <w:t>jakim Zamawiający skorzystał</w:t>
      </w:r>
      <w:r w:rsidR="00A92DA6" w:rsidRPr="00560505">
        <w:rPr>
          <w:szCs w:val="18"/>
        </w:rPr>
        <w:t xml:space="preserve"> z </w:t>
      </w:r>
      <w:r w:rsidRPr="00560505">
        <w:rPr>
          <w:szCs w:val="18"/>
        </w:rPr>
        <w:t>zabezpieczenia</w:t>
      </w:r>
      <w:r w:rsidR="00A92DA6" w:rsidRPr="00560505">
        <w:rPr>
          <w:szCs w:val="18"/>
        </w:rPr>
        <w:t xml:space="preserve"> na </w:t>
      </w:r>
      <w:r w:rsidRPr="00560505">
        <w:rPr>
          <w:szCs w:val="18"/>
        </w:rPr>
        <w:t>poczet roszczeń przysługujących mu</w:t>
      </w:r>
      <w:r w:rsidR="00A92DA6" w:rsidRPr="00560505">
        <w:rPr>
          <w:szCs w:val="18"/>
        </w:rPr>
        <w:t xml:space="preserve"> z </w:t>
      </w:r>
      <w:r w:rsidRPr="00560505">
        <w:rPr>
          <w:szCs w:val="18"/>
        </w:rPr>
        <w:t>Umowy.</w:t>
      </w:r>
    </w:p>
    <w:p w14:paraId="30F3E5E7" w14:textId="6986C766"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Zabezpieczenie należytego wykonania Umowy, przekazane</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 powinno zawierać zobowiązanie poręczyciela</w:t>
      </w:r>
      <w:r w:rsidR="00A92DA6" w:rsidRPr="00560505">
        <w:rPr>
          <w:szCs w:val="18"/>
        </w:rPr>
        <w:t xml:space="preserve"> lub </w:t>
      </w:r>
      <w:r w:rsidRPr="00560505">
        <w:rPr>
          <w:szCs w:val="18"/>
        </w:rPr>
        <w:t>gwaranta</w:t>
      </w:r>
      <w:r w:rsidR="00A92DA6" w:rsidRPr="00560505">
        <w:rPr>
          <w:szCs w:val="18"/>
        </w:rPr>
        <w:t xml:space="preserve"> do </w:t>
      </w:r>
      <w:r w:rsidRPr="00560505">
        <w:rPr>
          <w:szCs w:val="18"/>
        </w:rPr>
        <w:t>płatności</w:t>
      </w:r>
      <w:r w:rsidR="00A92DA6" w:rsidRPr="00560505">
        <w:rPr>
          <w:szCs w:val="18"/>
        </w:rPr>
        <w:t xml:space="preserve"> na </w:t>
      </w:r>
      <w:r w:rsidRPr="00560505">
        <w:rPr>
          <w:szCs w:val="18"/>
        </w:rPr>
        <w:t>pierwsze żądanie Zamawiającego. Poręczenie</w:t>
      </w:r>
      <w:r w:rsidR="00A92DA6" w:rsidRPr="00560505">
        <w:rPr>
          <w:szCs w:val="18"/>
        </w:rPr>
        <w:t xml:space="preserve"> lub </w:t>
      </w:r>
      <w:r w:rsidRPr="00560505">
        <w:rPr>
          <w:szCs w:val="18"/>
        </w:rPr>
        <w:t xml:space="preserve">gwarancja powinno być </w:t>
      </w:r>
      <w:r w:rsidR="00F82504">
        <w:rPr>
          <w:szCs w:val="18"/>
        </w:rPr>
        <w:t xml:space="preserve">bezwarunkowe i </w:t>
      </w:r>
      <w:r w:rsidRPr="00560505">
        <w:rPr>
          <w:szCs w:val="18"/>
        </w:rPr>
        <w:t>udzielone nieodwołalnie</w:t>
      </w:r>
      <w:r w:rsidR="00A92DA6" w:rsidRPr="00560505">
        <w:rPr>
          <w:szCs w:val="18"/>
        </w:rPr>
        <w:t xml:space="preserve"> na </w:t>
      </w:r>
      <w:r w:rsidRPr="00560505">
        <w:rPr>
          <w:szCs w:val="18"/>
        </w:rPr>
        <w:t>cały wymagany okres. Wykonawca ma obowiązek uzgodnić</w:t>
      </w:r>
      <w:r w:rsidR="00A92DA6" w:rsidRPr="00560505">
        <w:rPr>
          <w:szCs w:val="18"/>
        </w:rPr>
        <w:t xml:space="preserve"> z </w:t>
      </w:r>
      <w:r w:rsidRPr="00560505">
        <w:rPr>
          <w:szCs w:val="18"/>
        </w:rPr>
        <w:t>Zamawiającym treść zabezpieczenia wnoszonego</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w:t>
      </w:r>
    </w:p>
    <w:p w14:paraId="17C79A39" w14:textId="631B5C0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Dla zabezpieczenia, którego ustanowienie wymaga uprzedniego określenia kalendarzowego okresu jego obowiązywania,</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przypadku gwarancji bankowej</w:t>
      </w:r>
      <w:r w:rsidR="00A92DA6" w:rsidRPr="00560505">
        <w:rPr>
          <w:szCs w:val="18"/>
        </w:rPr>
        <w:t xml:space="preserve"> lub </w:t>
      </w:r>
      <w:r w:rsidRPr="00560505">
        <w:rPr>
          <w:szCs w:val="18"/>
        </w:rPr>
        <w:t>ubezpieczeniowej, okres ten zostanie przyjęty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 xml:space="preserve">przewidywany termin </w:t>
      </w:r>
      <w:r w:rsidR="00F82504">
        <w:rPr>
          <w:szCs w:val="18"/>
        </w:rPr>
        <w:t>realizacji</w:t>
      </w:r>
      <w:r w:rsidR="00F82504" w:rsidRPr="00560505">
        <w:rPr>
          <w:szCs w:val="18"/>
        </w:rPr>
        <w:t xml:space="preserve"> </w:t>
      </w:r>
      <w:r w:rsidRPr="00560505">
        <w:rPr>
          <w:szCs w:val="18"/>
        </w:rPr>
        <w:t>Umowy oraz będzie</w:t>
      </w:r>
      <w:r w:rsidR="00A92DA6" w:rsidRPr="00560505">
        <w:rPr>
          <w:szCs w:val="18"/>
        </w:rPr>
        <w:t xml:space="preserve"> </w:t>
      </w:r>
      <w:r w:rsidR="00361637" w:rsidRPr="00560505">
        <w:rPr>
          <w:szCs w:val="18"/>
        </w:rPr>
        <w:t xml:space="preserve">odpowiednio </w:t>
      </w:r>
      <w:r w:rsidR="00A92DA6" w:rsidRPr="00560505">
        <w:rPr>
          <w:szCs w:val="18"/>
        </w:rPr>
        <w:t>o </w:t>
      </w:r>
      <w:r w:rsidRPr="00560505">
        <w:rPr>
          <w:szCs w:val="18"/>
        </w:rPr>
        <w:t>30 dni dłuższy</w:t>
      </w:r>
      <w:r w:rsidR="00A92DA6" w:rsidRPr="00560505">
        <w:rPr>
          <w:szCs w:val="18"/>
        </w:rPr>
        <w:t xml:space="preserve"> od </w:t>
      </w:r>
      <w:r w:rsidRPr="00560505">
        <w:rPr>
          <w:szCs w:val="18"/>
        </w:rPr>
        <w:t xml:space="preserve">terminu </w:t>
      </w:r>
      <w:r w:rsidR="00F82504">
        <w:rPr>
          <w:szCs w:val="18"/>
        </w:rPr>
        <w:t>realizacji</w:t>
      </w:r>
      <w:r w:rsidR="00F82504" w:rsidRPr="00560505">
        <w:rPr>
          <w:szCs w:val="18"/>
        </w:rPr>
        <w:t xml:space="preserve"> </w:t>
      </w:r>
      <w:r w:rsidRPr="00560505">
        <w:rPr>
          <w:szCs w:val="18"/>
        </w:rPr>
        <w:t>Umowy oraz</w:t>
      </w:r>
      <w:r w:rsidR="00A92DA6" w:rsidRPr="00560505">
        <w:rPr>
          <w:szCs w:val="18"/>
        </w:rPr>
        <w:t xml:space="preserve"> o </w:t>
      </w:r>
      <w:r w:rsidR="003138E5" w:rsidRPr="00D47CD0">
        <w:rPr>
          <w:szCs w:val="18"/>
        </w:rPr>
        <w:t>30</w:t>
      </w:r>
      <w:r w:rsidRPr="00D47CD0">
        <w:rPr>
          <w:szCs w:val="18"/>
        </w:rPr>
        <w:t xml:space="preserve"> dni</w:t>
      </w:r>
      <w:r w:rsidRPr="00560505">
        <w:rPr>
          <w:szCs w:val="18"/>
        </w:rPr>
        <w:t xml:space="preserve"> dłuższy</w:t>
      </w:r>
      <w:r w:rsidR="00A92DA6" w:rsidRPr="00560505">
        <w:rPr>
          <w:szCs w:val="18"/>
        </w:rPr>
        <w:t xml:space="preserve"> od </w:t>
      </w:r>
      <w:r w:rsidRPr="00560505">
        <w:rPr>
          <w:szCs w:val="18"/>
        </w:rPr>
        <w:t>terminu upływu okresu rękojmi</w:t>
      </w:r>
      <w:r w:rsidR="00A92DA6" w:rsidRPr="00560505">
        <w:rPr>
          <w:szCs w:val="18"/>
        </w:rPr>
        <w:t xml:space="preserve"> i </w:t>
      </w:r>
      <w:r w:rsidRPr="00560505">
        <w:rPr>
          <w:szCs w:val="18"/>
        </w:rPr>
        <w:t>gwarancji.</w:t>
      </w:r>
      <w:r w:rsidR="00A92DA6" w:rsidRPr="00560505">
        <w:rPr>
          <w:szCs w:val="18"/>
        </w:rPr>
        <w:t xml:space="preserve"> </w:t>
      </w:r>
      <w:r w:rsidR="00361637" w:rsidRPr="00560505">
        <w:rPr>
          <w:szCs w:val="18"/>
        </w:rPr>
        <w:t>W </w:t>
      </w:r>
      <w:r w:rsidRPr="00560505">
        <w:rPr>
          <w:szCs w:val="18"/>
        </w:rPr>
        <w:t>przypadku przesunięcia faktycznych terminów realizacji Umowy, niezależnie</w:t>
      </w:r>
      <w:r w:rsidR="00A92DA6" w:rsidRPr="00560505">
        <w:rPr>
          <w:szCs w:val="18"/>
        </w:rPr>
        <w:t xml:space="preserve"> od </w:t>
      </w:r>
      <w:r w:rsidRPr="00560505">
        <w:rPr>
          <w:szCs w:val="18"/>
        </w:rPr>
        <w:t xml:space="preserve">przyczyn tego przesunięcia, Wykonawca przedłuży okres obowiązywania zabezpieczenia. </w:t>
      </w:r>
    </w:p>
    <w:p w14:paraId="5F74453C" w14:textId="1ECD06E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nieprzedłużenia</w:t>
      </w:r>
      <w:r w:rsidR="00A92DA6" w:rsidRPr="00560505">
        <w:rPr>
          <w:szCs w:val="18"/>
        </w:rPr>
        <w:t xml:space="preserve"> lub </w:t>
      </w:r>
      <w:r w:rsidRPr="00560505">
        <w:rPr>
          <w:szCs w:val="18"/>
        </w:rPr>
        <w:t>niewniesienia nowego zabezpieczenia przez Wykonawcę najpóźniej</w:t>
      </w:r>
      <w:r w:rsidR="00A92DA6" w:rsidRPr="00560505">
        <w:rPr>
          <w:szCs w:val="18"/>
        </w:rPr>
        <w:t xml:space="preserve"> na </w:t>
      </w:r>
      <w:r w:rsidRPr="00560505">
        <w:rPr>
          <w:szCs w:val="18"/>
        </w:rPr>
        <w:t>30 dni przed upływem terminu ważności dotychczasowego zabezpieczenia wniesionego</w:t>
      </w:r>
      <w:r w:rsidR="00A92DA6" w:rsidRPr="00560505">
        <w:rPr>
          <w:szCs w:val="18"/>
        </w:rPr>
        <w:t xml:space="preserve"> w </w:t>
      </w:r>
      <w:r w:rsidRPr="00560505">
        <w:rPr>
          <w:szCs w:val="18"/>
        </w:rPr>
        <w:t>innej formie</w:t>
      </w:r>
      <w:r w:rsidR="00A92DA6" w:rsidRPr="00560505">
        <w:rPr>
          <w:szCs w:val="18"/>
        </w:rPr>
        <w:t xml:space="preserve"> niż w </w:t>
      </w:r>
      <w:r w:rsidR="005F2A5D">
        <w:rPr>
          <w:szCs w:val="18"/>
        </w:rPr>
        <w:t>pieniądzu, Zamawiający zmieni</w:t>
      </w:r>
      <w:r w:rsidRPr="00560505">
        <w:rPr>
          <w:szCs w:val="18"/>
        </w:rPr>
        <w:t xml:space="preserve"> formę</w:t>
      </w:r>
      <w:r w:rsidR="00A92DA6" w:rsidRPr="00560505">
        <w:rPr>
          <w:szCs w:val="18"/>
        </w:rPr>
        <w:t xml:space="preserve"> na </w:t>
      </w:r>
      <w:r w:rsidRPr="00560505">
        <w:rPr>
          <w:szCs w:val="18"/>
        </w:rPr>
        <w:t>zabezpieczenie</w:t>
      </w:r>
      <w:r w:rsidR="00A92DA6" w:rsidRPr="00560505">
        <w:rPr>
          <w:szCs w:val="18"/>
        </w:rPr>
        <w:t xml:space="preserve"> w </w:t>
      </w:r>
      <w:r w:rsidRPr="00560505">
        <w:rPr>
          <w:szCs w:val="18"/>
        </w:rPr>
        <w:t>pieniądzu, poprzez wypłatę kwoty</w:t>
      </w:r>
      <w:r w:rsidR="00A92DA6" w:rsidRPr="00560505">
        <w:rPr>
          <w:szCs w:val="18"/>
        </w:rPr>
        <w:t xml:space="preserve"> z </w:t>
      </w:r>
      <w:r w:rsidRPr="00560505">
        <w:rPr>
          <w:szCs w:val="18"/>
        </w:rPr>
        <w:t>dotychczasowego zabezpieczenia. Żądanie wypłaty zabezpieczenia</w:t>
      </w:r>
      <w:r w:rsidR="00A92DA6" w:rsidRPr="00560505">
        <w:rPr>
          <w:szCs w:val="18"/>
        </w:rPr>
        <w:t xml:space="preserve"> w </w:t>
      </w:r>
      <w:r w:rsidRPr="00560505">
        <w:rPr>
          <w:szCs w:val="18"/>
        </w:rPr>
        <w:t>formie gwarancji musi zostać dostarczone</w:t>
      </w:r>
      <w:r w:rsidR="00A92DA6" w:rsidRPr="00560505">
        <w:rPr>
          <w:szCs w:val="18"/>
        </w:rPr>
        <w:t xml:space="preserve"> do </w:t>
      </w:r>
      <w:r w:rsidRPr="00560505">
        <w:rPr>
          <w:szCs w:val="18"/>
        </w:rPr>
        <w:t>gwaranta najpóźniej</w:t>
      </w:r>
      <w:r w:rsidR="00A92DA6" w:rsidRPr="00560505">
        <w:rPr>
          <w:szCs w:val="18"/>
        </w:rPr>
        <w:t xml:space="preserve"> w </w:t>
      </w:r>
      <w:r w:rsidRPr="00560505">
        <w:rPr>
          <w:szCs w:val="18"/>
        </w:rPr>
        <w:t>ostatnim dniu ważności zabezpieczenia.</w:t>
      </w:r>
    </w:p>
    <w:p w14:paraId="0A910869" w14:textId="3A3CC382"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Zamawiający będzie uprawniony</w:t>
      </w:r>
      <w:r w:rsidR="00A92DA6" w:rsidRPr="00560505">
        <w:rPr>
          <w:szCs w:val="18"/>
        </w:rPr>
        <w:t xml:space="preserve"> do </w:t>
      </w:r>
      <w:r w:rsidRPr="00560505">
        <w:rPr>
          <w:szCs w:val="18"/>
        </w:rPr>
        <w:t>zaspokojenia wszelkich swoich roszczeń wobec Wykonawcy</w:t>
      </w:r>
      <w:r w:rsidR="00A92DA6" w:rsidRPr="00560505">
        <w:rPr>
          <w:szCs w:val="18"/>
        </w:rPr>
        <w:t xml:space="preserve"> z </w:t>
      </w:r>
      <w:r w:rsidRPr="00560505">
        <w:rPr>
          <w:szCs w:val="18"/>
        </w:rPr>
        <w:t>tytułu niewykonania</w:t>
      </w:r>
      <w:r w:rsidR="00A92DA6" w:rsidRPr="00560505">
        <w:rPr>
          <w:szCs w:val="18"/>
        </w:rPr>
        <w:t xml:space="preserve"> lub </w:t>
      </w:r>
      <w:r w:rsidRPr="00560505">
        <w:rPr>
          <w:szCs w:val="18"/>
        </w:rPr>
        <w:t>nienależytego wykonania Umowy</w:t>
      </w:r>
      <w:r w:rsidR="00361637" w:rsidRPr="00560505">
        <w:rPr>
          <w:szCs w:val="18"/>
        </w:rPr>
        <w:t>,</w:t>
      </w:r>
      <w:r w:rsidRPr="00560505">
        <w:rPr>
          <w:szCs w:val="18"/>
        </w:rPr>
        <w:t xml:space="preserve"> według swego wyboru</w:t>
      </w:r>
      <w:r w:rsidR="00F82504">
        <w:rPr>
          <w:szCs w:val="18"/>
        </w:rPr>
        <w:t>,</w:t>
      </w:r>
      <w:r w:rsidR="00A92DA6" w:rsidRPr="00560505">
        <w:rPr>
          <w:szCs w:val="18"/>
        </w:rPr>
        <w:t xml:space="preserve"> z </w:t>
      </w:r>
      <w:r w:rsidRPr="00560505">
        <w:rPr>
          <w:szCs w:val="18"/>
        </w:rPr>
        <w:t>zabezpieczenia należytego wykonania Umowy</w:t>
      </w:r>
      <w:r w:rsidR="00A92DA6" w:rsidRPr="00560505">
        <w:rPr>
          <w:szCs w:val="18"/>
        </w:rPr>
        <w:t xml:space="preserve"> lub w </w:t>
      </w:r>
      <w:r w:rsidRPr="00560505">
        <w:rPr>
          <w:szCs w:val="18"/>
        </w:rPr>
        <w:t>drodze 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 Dotyczy to</w:t>
      </w:r>
      <w:r w:rsidR="00A92DA6" w:rsidRPr="00560505">
        <w:rPr>
          <w:szCs w:val="18"/>
        </w:rPr>
        <w:t xml:space="preserve"> w </w:t>
      </w:r>
      <w:r w:rsidRPr="00560505">
        <w:rPr>
          <w:szCs w:val="18"/>
        </w:rPr>
        <w:t>szczególności następujących roszczeń:</w:t>
      </w:r>
    </w:p>
    <w:p w14:paraId="78FC500D" w14:textId="64F38F2E"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 xml:space="preserve">kar umownych, </w:t>
      </w:r>
      <w:r w:rsidR="00A92DA6" w:rsidRPr="00560505">
        <w:rPr>
          <w:szCs w:val="18"/>
        </w:rPr>
        <w:t>z </w:t>
      </w:r>
      <w:r w:rsidR="00676538" w:rsidRPr="00560505">
        <w:rPr>
          <w:szCs w:val="18"/>
        </w:rPr>
        <w:t>tytułu rękojmi</w:t>
      </w:r>
      <w:r w:rsidR="00A92DA6" w:rsidRPr="00560505">
        <w:rPr>
          <w:szCs w:val="18"/>
        </w:rPr>
        <w:t xml:space="preserve"> i </w:t>
      </w:r>
      <w:r w:rsidR="00676538" w:rsidRPr="00560505">
        <w:rPr>
          <w:szCs w:val="18"/>
        </w:rPr>
        <w:t>gwarancji,</w:t>
      </w:r>
    </w:p>
    <w:p w14:paraId="0297ED80" w14:textId="5FF494D4" w:rsidR="00676538" w:rsidRPr="00560505" w:rsidRDefault="005F2A5D" w:rsidP="002221B4">
      <w:pPr>
        <w:pStyle w:val="Styl2"/>
        <w:widowControl/>
        <w:numPr>
          <w:ilvl w:val="1"/>
          <w:numId w:val="24"/>
        </w:numPr>
        <w:spacing w:after="0" w:line="240" w:lineRule="auto"/>
        <w:ind w:left="567" w:hanging="315"/>
        <w:contextualSpacing w:val="0"/>
        <w:rPr>
          <w:szCs w:val="18"/>
        </w:rPr>
      </w:pPr>
      <w:r>
        <w:rPr>
          <w:szCs w:val="18"/>
        </w:rPr>
        <w:t>dotyczących</w:t>
      </w:r>
      <w:r w:rsidR="00F82504" w:rsidRPr="00560505">
        <w:rPr>
          <w:szCs w:val="18"/>
        </w:rPr>
        <w:t xml:space="preserve"> </w:t>
      </w:r>
      <w:r w:rsidR="00676538" w:rsidRPr="00560505">
        <w:rPr>
          <w:szCs w:val="18"/>
        </w:rPr>
        <w:t xml:space="preserve">wynagrodzenia należnego </w:t>
      </w:r>
      <w:r w:rsidR="00676538" w:rsidRPr="00937F2F">
        <w:rPr>
          <w:szCs w:val="18"/>
        </w:rPr>
        <w:t xml:space="preserve">zgłoszonym </w:t>
      </w:r>
      <w:r w:rsidR="00F82504">
        <w:rPr>
          <w:szCs w:val="18"/>
        </w:rPr>
        <w:t>P</w:t>
      </w:r>
      <w:r w:rsidR="00F82504" w:rsidRPr="00937F2F">
        <w:rPr>
          <w:szCs w:val="18"/>
        </w:rPr>
        <w:t>odwykonawcom</w:t>
      </w:r>
      <w:r w:rsidR="00361637" w:rsidRPr="00937F2F">
        <w:rPr>
          <w:szCs w:val="18"/>
        </w:rPr>
        <w:t>,</w:t>
      </w:r>
      <w:r w:rsidR="00676538" w:rsidRPr="00937F2F">
        <w:rPr>
          <w:szCs w:val="18"/>
        </w:rPr>
        <w:t xml:space="preserve"> wobec których Zamawiający</w:t>
      </w:r>
      <w:r w:rsidR="00A92DA6" w:rsidRPr="00937F2F">
        <w:rPr>
          <w:szCs w:val="18"/>
        </w:rPr>
        <w:t xml:space="preserve"> nie </w:t>
      </w:r>
      <w:r w:rsidR="00676538" w:rsidRPr="00937F2F">
        <w:rPr>
          <w:szCs w:val="18"/>
        </w:rPr>
        <w:t>złożył sprzeciwu,</w:t>
      </w:r>
      <w:r w:rsidR="00A92DA6" w:rsidRPr="00937F2F">
        <w:rPr>
          <w:szCs w:val="18"/>
        </w:rPr>
        <w:t xml:space="preserve"> w </w:t>
      </w:r>
      <w:r w:rsidR="00676538" w:rsidRPr="00937F2F">
        <w:rPr>
          <w:szCs w:val="18"/>
        </w:rPr>
        <w:t>przypadkach określonych</w:t>
      </w:r>
      <w:r w:rsidR="00A92DA6" w:rsidRPr="00937F2F">
        <w:rPr>
          <w:szCs w:val="18"/>
        </w:rPr>
        <w:t xml:space="preserve"> w </w:t>
      </w:r>
      <w:r w:rsidR="00676538" w:rsidRPr="00937F2F">
        <w:rPr>
          <w:szCs w:val="18"/>
        </w:rPr>
        <w:t>§</w:t>
      </w:r>
      <w:r>
        <w:rPr>
          <w:szCs w:val="18"/>
        </w:rPr>
        <w:t xml:space="preserve"> </w:t>
      </w:r>
      <w:r w:rsidR="00676538" w:rsidRPr="00937F2F">
        <w:rPr>
          <w:szCs w:val="18"/>
        </w:rPr>
        <w:t>9 ust</w:t>
      </w:r>
      <w:r w:rsidR="00361637" w:rsidRPr="00937F2F">
        <w:rPr>
          <w:szCs w:val="18"/>
        </w:rPr>
        <w:t>.</w:t>
      </w:r>
      <w:r w:rsidR="00676538" w:rsidRPr="00937F2F">
        <w:rPr>
          <w:szCs w:val="18"/>
        </w:rPr>
        <w:t xml:space="preserve"> </w:t>
      </w:r>
      <w:r w:rsidR="00937F2F" w:rsidRPr="00937F2F">
        <w:rPr>
          <w:szCs w:val="18"/>
        </w:rPr>
        <w:t>6</w:t>
      </w:r>
      <w:r w:rsidR="00B7583C" w:rsidRPr="00937F2F">
        <w:rPr>
          <w:szCs w:val="18"/>
        </w:rPr>
        <w:t xml:space="preserve"> OWU</w:t>
      </w:r>
      <w:r w:rsidR="00676538" w:rsidRPr="00937F2F">
        <w:rPr>
          <w:szCs w:val="18"/>
        </w:rPr>
        <w:t>,</w:t>
      </w:r>
    </w:p>
    <w:p w14:paraId="197EF4D6" w14:textId="6F638945"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odszkodowań należnych Zamawiającemu, a</w:t>
      </w:r>
      <w:r w:rsidR="00A92DA6" w:rsidRPr="00560505">
        <w:rPr>
          <w:szCs w:val="18"/>
        </w:rPr>
        <w:t xml:space="preserve"> w </w:t>
      </w:r>
      <w:r w:rsidR="00676538" w:rsidRPr="00560505">
        <w:rPr>
          <w:szCs w:val="18"/>
        </w:rPr>
        <w:t>szczególności</w:t>
      </w:r>
      <w:r w:rsidR="00A92DA6" w:rsidRPr="00560505">
        <w:rPr>
          <w:szCs w:val="18"/>
        </w:rPr>
        <w:t xml:space="preserve"> z </w:t>
      </w:r>
      <w:r w:rsidR="00676538" w:rsidRPr="00560505">
        <w:rPr>
          <w:szCs w:val="18"/>
        </w:rPr>
        <w:t>tytułu odszkodowania równego różnicy pomiędzy całkowitym wynagrodzeniem należnym Wykonawcy</w:t>
      </w:r>
      <w:r w:rsidR="00A92DA6" w:rsidRPr="00560505">
        <w:rPr>
          <w:szCs w:val="18"/>
        </w:rPr>
        <w:t xml:space="preserve"> z </w:t>
      </w:r>
      <w:r w:rsidR="00676538" w:rsidRPr="00560505">
        <w:rPr>
          <w:szCs w:val="18"/>
        </w:rPr>
        <w:t xml:space="preserve">tytułu należytego wykonania Umowy a wynagrodzeniem należnym innemu podmiotowi, któremu Zamawiający powierzy dokończenie </w:t>
      </w:r>
      <w:r w:rsidR="00F1735C">
        <w:rPr>
          <w:szCs w:val="18"/>
        </w:rPr>
        <w:t>prac</w:t>
      </w:r>
      <w:r w:rsidR="00361637" w:rsidRPr="00560505">
        <w:rPr>
          <w:szCs w:val="18"/>
        </w:rPr>
        <w:t>,</w:t>
      </w:r>
      <w:r w:rsidR="00A92DA6" w:rsidRPr="00560505">
        <w:rPr>
          <w:szCs w:val="18"/>
        </w:rPr>
        <w:t xml:space="preserve"> w </w:t>
      </w:r>
      <w:r w:rsidR="00676538" w:rsidRPr="00560505">
        <w:rPr>
          <w:szCs w:val="18"/>
        </w:rPr>
        <w:t>przypadku</w:t>
      </w:r>
      <w:r w:rsidR="00A92DA6" w:rsidRPr="00560505">
        <w:rPr>
          <w:szCs w:val="18"/>
        </w:rPr>
        <w:t> </w:t>
      </w:r>
      <w:r w:rsidR="00676538" w:rsidRPr="00560505">
        <w:rPr>
          <w:szCs w:val="18"/>
        </w:rPr>
        <w:t>odstąpienia</w:t>
      </w:r>
      <w:r w:rsidR="00A92DA6" w:rsidRPr="00560505">
        <w:rPr>
          <w:szCs w:val="18"/>
        </w:rPr>
        <w:t xml:space="preserve"> od </w:t>
      </w:r>
      <w:r w:rsidR="00676538" w:rsidRPr="00560505">
        <w:rPr>
          <w:szCs w:val="18"/>
        </w:rPr>
        <w:t>Umowy</w:t>
      </w:r>
      <w:r w:rsidR="00A92DA6" w:rsidRPr="00560505">
        <w:rPr>
          <w:szCs w:val="18"/>
        </w:rPr>
        <w:t xml:space="preserve"> z </w:t>
      </w:r>
      <w:r w:rsidR="00361637" w:rsidRPr="00560505">
        <w:rPr>
          <w:szCs w:val="18"/>
        </w:rPr>
        <w:t xml:space="preserve">przyczyn leżących po stronie </w:t>
      </w:r>
      <w:r w:rsidR="00676538" w:rsidRPr="00560505">
        <w:rPr>
          <w:szCs w:val="18"/>
        </w:rPr>
        <w:t>Wykonawcy</w:t>
      </w:r>
      <w:r w:rsidR="00361637" w:rsidRPr="00560505">
        <w:rPr>
          <w:szCs w:val="18"/>
        </w:rPr>
        <w:t>,</w:t>
      </w:r>
      <w:r w:rsidR="00676538" w:rsidRPr="00560505">
        <w:rPr>
          <w:szCs w:val="18"/>
        </w:rPr>
        <w:t xml:space="preserve"> zgodnie</w:t>
      </w:r>
      <w:r w:rsidR="00A92DA6" w:rsidRPr="00560505">
        <w:rPr>
          <w:szCs w:val="18"/>
        </w:rPr>
        <w:t xml:space="preserve"> z </w:t>
      </w:r>
      <w:r w:rsidR="00676538" w:rsidRPr="00560505">
        <w:rPr>
          <w:szCs w:val="18"/>
        </w:rPr>
        <w:t>§</w:t>
      </w:r>
      <w:r w:rsidR="005F2A5D">
        <w:rPr>
          <w:szCs w:val="18"/>
        </w:rPr>
        <w:t xml:space="preserve"> </w:t>
      </w:r>
      <w:r w:rsidR="00676538" w:rsidRPr="00560505">
        <w:rPr>
          <w:szCs w:val="18"/>
        </w:rPr>
        <w:t>1</w:t>
      </w:r>
      <w:r w:rsidR="00D17FCD">
        <w:rPr>
          <w:szCs w:val="18"/>
        </w:rPr>
        <w:t>2</w:t>
      </w:r>
      <w:r w:rsidR="00B7583C" w:rsidRPr="00560505">
        <w:rPr>
          <w:szCs w:val="18"/>
        </w:rPr>
        <w:t xml:space="preserve"> OWU</w:t>
      </w:r>
      <w:r w:rsidR="00676538" w:rsidRPr="00560505">
        <w:rPr>
          <w:szCs w:val="18"/>
        </w:rPr>
        <w:t>,</w:t>
      </w:r>
    </w:p>
    <w:p w14:paraId="3683651A" w14:textId="0039B43A" w:rsidR="00676538" w:rsidRPr="00560505" w:rsidRDefault="00676538" w:rsidP="002221B4">
      <w:pPr>
        <w:pStyle w:val="Styl2"/>
        <w:widowControl/>
        <w:numPr>
          <w:ilvl w:val="1"/>
          <w:numId w:val="24"/>
        </w:numPr>
        <w:spacing w:after="0" w:line="240" w:lineRule="auto"/>
        <w:ind w:left="567" w:hanging="315"/>
        <w:contextualSpacing w:val="0"/>
        <w:rPr>
          <w:szCs w:val="18"/>
        </w:rPr>
      </w:pPr>
      <w:r w:rsidRPr="00560505">
        <w:rPr>
          <w:szCs w:val="18"/>
        </w:rPr>
        <w:t>zwrotu poniesionych przez Zamawiającego kosztów odszkodowań</w:t>
      </w:r>
      <w:r w:rsidR="00A92DA6" w:rsidRPr="00560505">
        <w:rPr>
          <w:szCs w:val="18"/>
        </w:rPr>
        <w:t xml:space="preserve"> lub </w:t>
      </w:r>
      <w:r w:rsidRPr="00560505">
        <w:rPr>
          <w:szCs w:val="18"/>
        </w:rPr>
        <w:t>należności przysługujących</w:t>
      </w:r>
      <w:r w:rsidR="00A92DA6" w:rsidRPr="00560505">
        <w:rPr>
          <w:szCs w:val="18"/>
        </w:rPr>
        <w:t xml:space="preserve"> w </w:t>
      </w:r>
      <w:r w:rsidRPr="00560505">
        <w:rPr>
          <w:szCs w:val="18"/>
        </w:rPr>
        <w:t xml:space="preserve">wyniku realizacji </w:t>
      </w:r>
      <w:r w:rsidR="00F11CB3" w:rsidRPr="00560505">
        <w:rPr>
          <w:szCs w:val="18"/>
        </w:rPr>
        <w:t>przedmiotu Umow</w:t>
      </w:r>
      <w:r w:rsidRPr="00560505">
        <w:rPr>
          <w:szCs w:val="18"/>
        </w:rPr>
        <w:t>y osobom trzecim.</w:t>
      </w:r>
    </w:p>
    <w:p w14:paraId="12CA3A28" w14:textId="5A3B8163" w:rsidR="00676538"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Zamawiający będzie zaspokajać swoje roszczenia wobec Wykonawcy</w:t>
      </w:r>
      <w:r w:rsidR="00A92DA6" w:rsidRPr="00560505">
        <w:rPr>
          <w:szCs w:val="18"/>
        </w:rPr>
        <w:t xml:space="preserve"> z </w:t>
      </w:r>
      <w:r w:rsidRPr="00560505">
        <w:rPr>
          <w:szCs w:val="18"/>
        </w:rPr>
        <w:t>zabezpieczenia należytego wykonania Umowy, a zabezpieczenie należytego wykonania Umowy okaże się niewystarczające</w:t>
      </w:r>
      <w:r w:rsidR="00A92DA6" w:rsidRPr="00560505">
        <w:rPr>
          <w:szCs w:val="18"/>
        </w:rPr>
        <w:t xml:space="preserve"> dla </w:t>
      </w:r>
      <w:r w:rsidRPr="00560505">
        <w:rPr>
          <w:szCs w:val="18"/>
        </w:rPr>
        <w:t>zaspokojenia</w:t>
      </w:r>
      <w:r w:rsidR="00A92DA6" w:rsidRPr="00560505">
        <w:rPr>
          <w:szCs w:val="18"/>
        </w:rPr>
        <w:t xml:space="preserve"> w </w:t>
      </w:r>
      <w:r w:rsidRPr="00560505">
        <w:rPr>
          <w:szCs w:val="18"/>
        </w:rPr>
        <w:t>całości roszczeń Zamawiającego, Zamawiający będzie uprawniony</w:t>
      </w:r>
      <w:r w:rsidR="00A92DA6" w:rsidRPr="00560505">
        <w:rPr>
          <w:szCs w:val="18"/>
        </w:rPr>
        <w:t xml:space="preserve"> do </w:t>
      </w:r>
      <w:r w:rsidRPr="00560505">
        <w:rPr>
          <w:szCs w:val="18"/>
        </w:rPr>
        <w:t>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w:t>
      </w:r>
    </w:p>
    <w:p w14:paraId="37DF945F" w14:textId="4037B176" w:rsidR="00AE678D" w:rsidRDefault="00AE678D" w:rsidP="00AE678D">
      <w:pPr>
        <w:pStyle w:val="Styl2"/>
        <w:widowControl/>
        <w:numPr>
          <w:ilvl w:val="0"/>
          <w:numId w:val="0"/>
        </w:numPr>
        <w:spacing w:after="0" w:line="240" w:lineRule="auto"/>
        <w:ind w:left="360" w:hanging="360"/>
        <w:contextualSpacing w:val="0"/>
        <w:rPr>
          <w:szCs w:val="18"/>
        </w:rPr>
      </w:pPr>
    </w:p>
    <w:p w14:paraId="2AB096AB" w14:textId="4EF49097" w:rsidR="00AE678D" w:rsidRDefault="00AE678D" w:rsidP="00AE678D">
      <w:pPr>
        <w:pStyle w:val="Styl3"/>
        <w:widowControl/>
        <w:spacing w:before="240" w:after="120"/>
        <w:jc w:val="center"/>
        <w:rPr>
          <w:rFonts w:cs="Arial"/>
          <w:sz w:val="18"/>
          <w:szCs w:val="18"/>
        </w:rPr>
      </w:pPr>
      <w:r>
        <w:rPr>
          <w:rFonts w:cs="Arial"/>
          <w:sz w:val="18"/>
          <w:szCs w:val="18"/>
        </w:rPr>
        <w:t>§ 14a. Ubezpieczenie odpowiedzialności cywilnej</w:t>
      </w:r>
    </w:p>
    <w:p w14:paraId="5390F6E9" w14:textId="77777777" w:rsidR="00AE678D" w:rsidRDefault="00AE678D" w:rsidP="00AE678D">
      <w:pPr>
        <w:widowControl/>
        <w:autoSpaceDE w:val="0"/>
        <w:autoSpaceDN w:val="0"/>
        <w:spacing w:line="240" w:lineRule="auto"/>
        <w:jc w:val="center"/>
        <w:textAlignment w:val="auto"/>
        <w:rPr>
          <w:rFonts w:ascii="Arial" w:eastAsia="Calibri" w:hAnsi="Arial" w:cs="Arial"/>
          <w:color w:val="000000"/>
          <w:sz w:val="18"/>
          <w:szCs w:val="18"/>
        </w:rPr>
      </w:pPr>
    </w:p>
    <w:p w14:paraId="7B5D2BD9" w14:textId="77777777" w:rsidR="00AE678D" w:rsidRPr="00AE678D" w:rsidRDefault="00AE678D" w:rsidP="002221B4">
      <w:pPr>
        <w:pStyle w:val="Styl2"/>
        <w:widowControl/>
        <w:numPr>
          <w:ilvl w:val="0"/>
          <w:numId w:val="52"/>
        </w:numPr>
        <w:spacing w:after="0" w:line="240" w:lineRule="auto"/>
        <w:contextualSpacing w:val="0"/>
        <w:rPr>
          <w:szCs w:val="18"/>
        </w:rPr>
      </w:pPr>
      <w:r w:rsidRPr="00AE678D">
        <w:rPr>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4068108E"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lastRenderedPageBreak/>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734FE0A3"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Pr>
          <w:szCs w:val="18"/>
        </w:rPr>
        <w:t>–</w:t>
      </w:r>
      <w:r w:rsidRPr="00465A47">
        <w:rPr>
          <w:szCs w:val="18"/>
        </w:rPr>
        <w:t xml:space="preserve"> na żądanie Zamawiającego zgodnie z ust. 2 powyżej – w okresie wykonywania Umowy, Zamawiający ma prawo do: </w:t>
      </w:r>
    </w:p>
    <w:p w14:paraId="5A69D13D" w14:textId="77777777" w:rsidR="00AE678D" w:rsidRPr="00465A47" w:rsidRDefault="00AE678D" w:rsidP="00AE678D">
      <w:pPr>
        <w:pStyle w:val="Styl2"/>
        <w:widowControl/>
        <w:numPr>
          <w:ilvl w:val="1"/>
          <w:numId w:val="13"/>
        </w:numPr>
        <w:spacing w:after="0" w:line="240" w:lineRule="auto"/>
        <w:ind w:left="792"/>
        <w:contextualSpacing w:val="0"/>
        <w:rPr>
          <w:szCs w:val="18"/>
        </w:rPr>
      </w:pPr>
      <w:r w:rsidRPr="00465A47">
        <w:rPr>
          <w:szCs w:val="18"/>
        </w:rPr>
        <w:t xml:space="preserve">zawarcia umowy ubezpieczenia z wybranym przez siebie ubezpieczycielem, na warunkach określonych </w:t>
      </w:r>
      <w:r w:rsidRPr="006045ED">
        <w:rPr>
          <w:szCs w:val="18"/>
        </w:rPr>
        <w:t>w Umowie (w tym w OWU</w:t>
      </w:r>
      <w:r>
        <w:rPr>
          <w:szCs w:val="18"/>
        </w:rPr>
        <w:t>)</w:t>
      </w:r>
      <w:r w:rsidRPr="00465A47">
        <w:rPr>
          <w:szCs w:val="18"/>
        </w:rPr>
        <w:t xml:space="preserve">, na koszt Wykonawcy; lub </w:t>
      </w:r>
    </w:p>
    <w:p w14:paraId="288CED19" w14:textId="77777777" w:rsidR="00AE678D" w:rsidRPr="00C55950" w:rsidRDefault="00AE678D" w:rsidP="00AE678D">
      <w:pPr>
        <w:pStyle w:val="Styl2"/>
        <w:widowControl/>
        <w:numPr>
          <w:ilvl w:val="1"/>
          <w:numId w:val="13"/>
        </w:numPr>
        <w:spacing w:after="0" w:line="240" w:lineRule="auto"/>
        <w:ind w:left="792"/>
        <w:contextualSpacing w:val="0"/>
        <w:rPr>
          <w:szCs w:val="18"/>
        </w:rPr>
      </w:pPr>
      <w:r w:rsidRPr="00465A47">
        <w:rPr>
          <w:szCs w:val="18"/>
        </w:rPr>
        <w:t>niedopus</w:t>
      </w:r>
      <w:r>
        <w:rPr>
          <w:szCs w:val="18"/>
        </w:rPr>
        <w:t>zczenia Wykonawcy do wykonania p</w:t>
      </w:r>
      <w:r w:rsidRPr="00465A47">
        <w:rPr>
          <w:szCs w:val="18"/>
        </w:rPr>
        <w:t xml:space="preserve">rac, niezależnie od prawa Zamawiającego do naliczenia kar umownych przewidzianych w Umowie. </w:t>
      </w:r>
    </w:p>
    <w:p w14:paraId="339FCA51" w14:textId="77777777" w:rsidR="00AE678D" w:rsidRPr="00560505" w:rsidRDefault="00AE678D" w:rsidP="00AE678D">
      <w:pPr>
        <w:pStyle w:val="Styl2"/>
        <w:widowControl/>
        <w:numPr>
          <w:ilvl w:val="0"/>
          <w:numId w:val="0"/>
        </w:numPr>
        <w:spacing w:after="0" w:line="240" w:lineRule="auto"/>
        <w:ind w:left="360" w:hanging="360"/>
        <w:contextualSpacing w:val="0"/>
        <w:rPr>
          <w:szCs w:val="18"/>
        </w:rPr>
      </w:pPr>
    </w:p>
    <w:p w14:paraId="77436459" w14:textId="5D23663D" w:rsidR="00676538" w:rsidRPr="00560505" w:rsidRDefault="00676538" w:rsidP="0080720D">
      <w:pPr>
        <w:pStyle w:val="Styl3"/>
        <w:widowControl/>
        <w:spacing w:before="240" w:after="120"/>
        <w:jc w:val="center"/>
        <w:rPr>
          <w:rFonts w:cs="Arial"/>
          <w:sz w:val="18"/>
          <w:szCs w:val="18"/>
        </w:rPr>
      </w:pPr>
      <w:bookmarkStart w:id="25" w:name="_Ref333705879"/>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5</w:t>
      </w:r>
      <w:r w:rsidR="00F77443" w:rsidRPr="00560505">
        <w:rPr>
          <w:rFonts w:cs="Arial"/>
          <w:sz w:val="18"/>
          <w:szCs w:val="18"/>
        </w:rPr>
        <w:t xml:space="preserve">. </w:t>
      </w:r>
      <w:bookmarkEnd w:id="25"/>
      <w:r w:rsidRPr="00560505">
        <w:rPr>
          <w:rFonts w:cs="Arial"/>
          <w:sz w:val="18"/>
          <w:szCs w:val="18"/>
        </w:rPr>
        <w:t xml:space="preserve">Klauzula </w:t>
      </w:r>
      <w:r w:rsidR="008A619B">
        <w:rPr>
          <w:rFonts w:cs="Arial"/>
          <w:sz w:val="18"/>
          <w:szCs w:val="18"/>
        </w:rPr>
        <w:t>P</w:t>
      </w:r>
      <w:r w:rsidRPr="00560505">
        <w:rPr>
          <w:rFonts w:cs="Arial"/>
          <w:sz w:val="18"/>
          <w:szCs w:val="18"/>
        </w:rPr>
        <w:t>oufności</w:t>
      </w:r>
    </w:p>
    <w:p w14:paraId="6F6DA25D" w14:textId="6DDBD6DA" w:rsidR="00676538" w:rsidRPr="00560505" w:rsidRDefault="00676538" w:rsidP="002221B4">
      <w:pPr>
        <w:pStyle w:val="Styl2"/>
        <w:widowControl/>
        <w:numPr>
          <w:ilvl w:val="0"/>
          <w:numId w:val="25"/>
        </w:numPr>
        <w:spacing w:after="0" w:line="240" w:lineRule="auto"/>
        <w:ind w:left="322"/>
        <w:contextualSpacing w:val="0"/>
        <w:rPr>
          <w:szCs w:val="18"/>
        </w:rPr>
      </w:pPr>
      <w:r w:rsidRPr="00560505">
        <w:rPr>
          <w:szCs w:val="18"/>
        </w:rPr>
        <w:t>Z zastrzeżeniem wymogów odmiennych nałożonych przez powszechnie obowiązujące przepisy prawa, Strony postanawiają, że wszelkie dotyczące Zamawiającego informacje uzyskane przez Wykonawcę</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zawarciem</w:t>
      </w:r>
      <w:r w:rsidR="00A92DA6" w:rsidRPr="00560505">
        <w:rPr>
          <w:szCs w:val="18"/>
        </w:rPr>
        <w:t xml:space="preserve"> i </w:t>
      </w:r>
      <w:r w:rsidRPr="00560505">
        <w:rPr>
          <w:szCs w:val="18"/>
        </w:rPr>
        <w:t>wykonywaniem Umowy – bez względu</w:t>
      </w:r>
      <w:r w:rsidR="00A92DA6" w:rsidRPr="00560505">
        <w:rPr>
          <w:szCs w:val="18"/>
        </w:rPr>
        <w:t xml:space="preserve"> na </w:t>
      </w:r>
      <w:r w:rsidRPr="00560505">
        <w:rPr>
          <w:szCs w:val="18"/>
        </w:rPr>
        <w:t xml:space="preserve">ich źródło oraz formę udostępnienia </w:t>
      </w:r>
      <w:r w:rsidR="006D0EB1">
        <w:rPr>
          <w:szCs w:val="18"/>
        </w:rPr>
        <w:t>–</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 dotyczące informacji technicznych, technologicznych, ekonomicznych, finansowych, handlowych, prawnych</w:t>
      </w:r>
      <w:r w:rsidR="00A92DA6" w:rsidRPr="00560505">
        <w:rPr>
          <w:szCs w:val="18"/>
        </w:rPr>
        <w:t xml:space="preserve"> i </w:t>
      </w:r>
      <w:r w:rsidRPr="00560505">
        <w:rPr>
          <w:szCs w:val="18"/>
        </w:rPr>
        <w:t>organizacyjnych Zamawiającego, stanowią informacje poufne objęte tajemnicą przedsiębiorcy Zamawiającego (</w:t>
      </w:r>
      <w:r w:rsidR="008A619B">
        <w:rPr>
          <w:szCs w:val="18"/>
        </w:rPr>
        <w:t>„Informacje Poufne</w:t>
      </w:r>
      <w:r w:rsidRPr="00560505">
        <w:rPr>
          <w:szCs w:val="18"/>
        </w:rPr>
        <w:t>”), zaś Wykonawca zobowiązuje się</w:t>
      </w:r>
      <w:r w:rsidR="00A92DA6" w:rsidRPr="00560505">
        <w:rPr>
          <w:szCs w:val="18"/>
        </w:rPr>
        <w:t xml:space="preserve"> do </w:t>
      </w:r>
      <w:r w:rsidRPr="00560505">
        <w:rPr>
          <w:szCs w:val="18"/>
        </w:rPr>
        <w:t>jej dochowania,</w:t>
      </w:r>
      <w:r w:rsidR="00A92DA6" w:rsidRPr="00560505">
        <w:rPr>
          <w:szCs w:val="18"/>
        </w:rPr>
        <w:t xml:space="preserve"> w </w:t>
      </w:r>
      <w:r w:rsidRPr="00560505">
        <w:rPr>
          <w:szCs w:val="18"/>
        </w:rPr>
        <w:t>tym nieujawniania</w:t>
      </w:r>
      <w:r w:rsidR="00A92DA6" w:rsidRPr="00560505">
        <w:rPr>
          <w:szCs w:val="18"/>
        </w:rPr>
        <w:t xml:space="preserve"> i </w:t>
      </w:r>
      <w:r w:rsidRPr="00560505">
        <w:rPr>
          <w:szCs w:val="18"/>
        </w:rPr>
        <w:t xml:space="preserve">nieudostępniania tych informacji osobom trzecim bez pisemnej zgody Zamawiającego </w:t>
      </w:r>
      <w:r w:rsidR="006D0EB1">
        <w:rPr>
          <w:szCs w:val="18"/>
        </w:rPr>
        <w:t>–</w:t>
      </w:r>
      <w:r w:rsidR="00A92DA6" w:rsidRPr="00560505">
        <w:rPr>
          <w:szCs w:val="18"/>
        </w:rPr>
        <w:t xml:space="preserve"> w </w:t>
      </w:r>
      <w:r w:rsidRPr="00560505">
        <w:rPr>
          <w:szCs w:val="18"/>
        </w:rPr>
        <w:t>trakcie obowiązywania Umowy oraz przez 10 lat po jej wykonaniu, rozwiązaniu, wygaśnięciu</w:t>
      </w:r>
      <w:r w:rsidR="00A92DA6" w:rsidRPr="00560505">
        <w:rPr>
          <w:szCs w:val="18"/>
        </w:rPr>
        <w:t xml:space="preserve"> lub </w:t>
      </w:r>
      <w:r w:rsidRPr="00560505">
        <w:rPr>
          <w:szCs w:val="18"/>
        </w:rPr>
        <w:t>odstąpieniu</w:t>
      </w:r>
      <w:r w:rsidR="00A92DA6" w:rsidRPr="00560505">
        <w:rPr>
          <w:szCs w:val="18"/>
        </w:rPr>
        <w:t xml:space="preserve"> od </w:t>
      </w:r>
      <w:r w:rsidRPr="00560505">
        <w:rPr>
          <w:szCs w:val="18"/>
        </w:rPr>
        <w:t>niej.</w:t>
      </w:r>
    </w:p>
    <w:p w14:paraId="5BFAC9B0" w14:textId="09E011A8"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uprawniony ujawnić Informacje Poufne osobom</w:t>
      </w:r>
      <w:r w:rsidR="00A92DA6" w:rsidRPr="00560505">
        <w:rPr>
          <w:szCs w:val="18"/>
        </w:rPr>
        <w:t xml:space="preserve"> i </w:t>
      </w:r>
      <w:r w:rsidRPr="00560505">
        <w:rPr>
          <w:szCs w:val="18"/>
        </w:rPr>
        <w:t>podmiotom przez niego zatrudnionym,</w:t>
      </w:r>
      <w:r w:rsidR="00A92DA6" w:rsidRPr="00560505">
        <w:rPr>
          <w:szCs w:val="18"/>
        </w:rPr>
        <w:t xml:space="preserve"> w </w:t>
      </w:r>
      <w:r w:rsidRPr="00560505">
        <w:rPr>
          <w:szCs w:val="18"/>
        </w:rPr>
        <w:t xml:space="preserve">tym pracownikom, </w:t>
      </w:r>
      <w:r w:rsidR="006D0EB1">
        <w:rPr>
          <w:szCs w:val="18"/>
        </w:rPr>
        <w:t>P</w:t>
      </w:r>
      <w:r w:rsidRPr="00560505">
        <w:rPr>
          <w:szCs w:val="18"/>
        </w:rPr>
        <w:t>odwykonawcom, audytorom</w:t>
      </w:r>
      <w:r w:rsidR="00A92DA6" w:rsidRPr="00560505">
        <w:rPr>
          <w:szCs w:val="18"/>
        </w:rPr>
        <w:t xml:space="preserve"> i </w:t>
      </w:r>
      <w:r w:rsidRPr="00560505">
        <w:rPr>
          <w:szCs w:val="18"/>
        </w:rPr>
        <w:t>doradcom, wyłącznie</w:t>
      </w:r>
      <w:r w:rsidR="00A92DA6" w:rsidRPr="00560505">
        <w:rPr>
          <w:szCs w:val="18"/>
        </w:rPr>
        <w:t xml:space="preserve"> w </w:t>
      </w:r>
      <w:r w:rsidRPr="00560505">
        <w:rPr>
          <w:szCs w:val="18"/>
        </w:rPr>
        <w:t>zakresie niezbędnym</w:t>
      </w:r>
      <w:r w:rsidR="00A92DA6" w:rsidRPr="00560505">
        <w:rPr>
          <w:szCs w:val="18"/>
        </w:rPr>
        <w:t xml:space="preserve"> do </w:t>
      </w:r>
      <w:r w:rsidRPr="00560505">
        <w:rPr>
          <w:szCs w:val="18"/>
        </w:rPr>
        <w:t>należytego wykonania obowiązków Wykonawcy wynikających</w:t>
      </w:r>
      <w:r w:rsidR="00A92DA6" w:rsidRPr="00560505">
        <w:rPr>
          <w:szCs w:val="18"/>
        </w:rPr>
        <w:t xml:space="preserve"> z </w:t>
      </w:r>
      <w:r w:rsidRPr="00560505">
        <w:rPr>
          <w:szCs w:val="18"/>
        </w:rPr>
        <w:t>Umowy oraz</w:t>
      </w:r>
      <w:r w:rsidR="00A92DA6" w:rsidRPr="00560505">
        <w:rPr>
          <w:szCs w:val="18"/>
        </w:rPr>
        <w:t xml:space="preserve"> pod </w:t>
      </w:r>
      <w:r w:rsidRPr="00560505">
        <w:rPr>
          <w:szCs w:val="18"/>
        </w:rPr>
        <w:t>warunkiem zapewnienia</w:t>
      </w:r>
      <w:r w:rsidR="00361637" w:rsidRPr="00560505">
        <w:rPr>
          <w:szCs w:val="18"/>
        </w:rPr>
        <w:t>,</w:t>
      </w:r>
      <w:r w:rsidRPr="00560505">
        <w:rPr>
          <w:szCs w:val="18"/>
        </w:rPr>
        <w:t xml:space="preserve"> że te osoby</w:t>
      </w:r>
      <w:r w:rsidR="00A92DA6" w:rsidRPr="00560505">
        <w:rPr>
          <w:szCs w:val="18"/>
        </w:rPr>
        <w:t xml:space="preserve"> i </w:t>
      </w:r>
      <w:r w:rsidRPr="00560505">
        <w:rPr>
          <w:szCs w:val="18"/>
        </w:rPr>
        <w:t>podmioty dochowają przewidzianych</w:t>
      </w:r>
      <w:r w:rsidR="006D0EB1">
        <w:rPr>
          <w:szCs w:val="18"/>
        </w:rPr>
        <w:t xml:space="preserve"> w</w:t>
      </w:r>
      <w:r w:rsidRPr="00560505">
        <w:rPr>
          <w:szCs w:val="18"/>
        </w:rPr>
        <w:t xml:space="preserve"> Umowie warunków wykorzystywania</w:t>
      </w:r>
      <w:r w:rsidR="00A92DA6" w:rsidRPr="00560505">
        <w:rPr>
          <w:szCs w:val="18"/>
        </w:rPr>
        <w:t xml:space="preserve"> i </w:t>
      </w:r>
      <w:r w:rsidRPr="00560505">
        <w:rPr>
          <w:szCs w:val="18"/>
        </w:rPr>
        <w:t>udostępniania Informacji Poufnych.</w:t>
      </w:r>
      <w:r w:rsidR="00A92DA6" w:rsidRPr="00560505">
        <w:rPr>
          <w:szCs w:val="18"/>
        </w:rPr>
        <w:t xml:space="preserve"> </w:t>
      </w:r>
      <w:r w:rsidR="00361637" w:rsidRPr="00560505">
        <w:rPr>
          <w:szCs w:val="18"/>
        </w:rPr>
        <w:t>W </w:t>
      </w:r>
      <w:r w:rsidRPr="00560505">
        <w:rPr>
          <w:szCs w:val="18"/>
        </w:rPr>
        <w:t>zakresie ochrony tajemnicy Informacji Poufnych</w:t>
      </w:r>
      <w:r w:rsidR="00361637" w:rsidRPr="00560505">
        <w:rPr>
          <w:szCs w:val="18"/>
        </w:rPr>
        <w:t>,</w:t>
      </w:r>
      <w:r w:rsidR="00A92DA6" w:rsidRPr="00560505">
        <w:rPr>
          <w:szCs w:val="18"/>
        </w:rPr>
        <w:t xml:space="preserve"> za </w:t>
      </w:r>
      <w:r w:rsidRPr="00560505">
        <w:rPr>
          <w:szCs w:val="18"/>
        </w:rPr>
        <w:t>działania osób</w:t>
      </w:r>
      <w:r w:rsidR="00A92DA6" w:rsidRPr="00560505">
        <w:rPr>
          <w:szCs w:val="18"/>
        </w:rPr>
        <w:t xml:space="preserve"> i </w:t>
      </w:r>
      <w:r w:rsidRPr="00560505">
        <w:rPr>
          <w:szCs w:val="18"/>
        </w:rPr>
        <w:t>podmiotów określonych</w:t>
      </w:r>
      <w:r w:rsidR="00A92DA6" w:rsidRPr="00560505">
        <w:rPr>
          <w:szCs w:val="18"/>
        </w:rPr>
        <w:t xml:space="preserve"> w </w:t>
      </w:r>
      <w:r w:rsidRPr="00560505">
        <w:rPr>
          <w:szCs w:val="18"/>
        </w:rPr>
        <w:t>zdaniu poprzedzającym Wykonawca odpowiada</w:t>
      </w:r>
      <w:r w:rsidR="00361637" w:rsidRPr="00560505">
        <w:rPr>
          <w:szCs w:val="18"/>
        </w:rPr>
        <w:t>,</w:t>
      </w:r>
      <w:r w:rsidRPr="00560505">
        <w:rPr>
          <w:szCs w:val="18"/>
        </w:rPr>
        <w:t xml:space="preserve"> jak</w:t>
      </w:r>
      <w:r w:rsidR="00A92DA6" w:rsidRPr="00560505">
        <w:rPr>
          <w:szCs w:val="18"/>
        </w:rPr>
        <w:t xml:space="preserve"> za </w:t>
      </w:r>
      <w:r w:rsidRPr="00560505">
        <w:rPr>
          <w:szCs w:val="18"/>
        </w:rPr>
        <w:t>działania własne.</w:t>
      </w:r>
    </w:p>
    <w:p w14:paraId="3F18412D" w14:textId="7D81718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obowiązany wykorzystywać Informacje Poufne jedynie</w:t>
      </w:r>
      <w:r w:rsidR="00A92DA6" w:rsidRPr="00560505">
        <w:rPr>
          <w:szCs w:val="18"/>
        </w:rPr>
        <w:t xml:space="preserve"> dla </w:t>
      </w:r>
      <w:r w:rsidRPr="00560505">
        <w:rPr>
          <w:szCs w:val="18"/>
        </w:rPr>
        <w:t>celów realizacji Umowy oraz zapewnić prawidłową ochronę, przechowywanie</w:t>
      </w:r>
      <w:r w:rsidR="00A92DA6" w:rsidRPr="00560505">
        <w:rPr>
          <w:szCs w:val="18"/>
        </w:rPr>
        <w:t xml:space="preserve"> i </w:t>
      </w:r>
      <w:r w:rsidRPr="00560505">
        <w:rPr>
          <w:szCs w:val="18"/>
        </w:rPr>
        <w:t>transfer Informacji Poufnych –</w:t>
      </w:r>
      <w:r w:rsidR="00A92DA6" w:rsidRPr="00560505">
        <w:rPr>
          <w:szCs w:val="18"/>
        </w:rPr>
        <w:t xml:space="preserve"> w </w:t>
      </w:r>
      <w:r w:rsidRPr="00560505">
        <w:rPr>
          <w:szCs w:val="18"/>
        </w:rPr>
        <w:t>tym zastosować odpowiednie</w:t>
      </w:r>
      <w:r w:rsidR="00A92DA6" w:rsidRPr="00560505">
        <w:rPr>
          <w:szCs w:val="18"/>
        </w:rPr>
        <w:t xml:space="preserve"> dla </w:t>
      </w:r>
      <w:r w:rsidRPr="00560505">
        <w:rPr>
          <w:szCs w:val="18"/>
        </w:rPr>
        <w:t>profesjonalnego charakteru działalności Wykonawcy oraz adekwatne</w:t>
      </w:r>
      <w:r w:rsidR="00A92DA6" w:rsidRPr="00560505">
        <w:rPr>
          <w:szCs w:val="18"/>
        </w:rPr>
        <w:t xml:space="preserve"> do </w:t>
      </w:r>
      <w:r w:rsidRPr="00560505">
        <w:rPr>
          <w:szCs w:val="18"/>
        </w:rPr>
        <w:t>formy</w:t>
      </w:r>
      <w:r w:rsidR="00A92DA6" w:rsidRPr="00560505">
        <w:rPr>
          <w:szCs w:val="18"/>
        </w:rPr>
        <w:t xml:space="preserve"> i </w:t>
      </w:r>
      <w:r w:rsidRPr="00560505">
        <w:rPr>
          <w:szCs w:val="18"/>
        </w:rPr>
        <w:t>sposobu utrwalenia tych informacji procedury</w:t>
      </w:r>
      <w:r w:rsidR="00A92DA6" w:rsidRPr="00560505">
        <w:rPr>
          <w:szCs w:val="18"/>
        </w:rPr>
        <w:t xml:space="preserve"> i </w:t>
      </w:r>
      <w:r w:rsidRPr="00560505">
        <w:rPr>
          <w:szCs w:val="18"/>
        </w:rPr>
        <w:t>mechanizmy zabezpieczające przed ich utratą, kradzieżą, powieleniem, zniszczeniem, zgubieniem</w:t>
      </w:r>
      <w:r w:rsidR="00A92DA6" w:rsidRPr="00560505">
        <w:rPr>
          <w:szCs w:val="18"/>
        </w:rPr>
        <w:t xml:space="preserve"> lub </w:t>
      </w:r>
      <w:r w:rsidRPr="00560505">
        <w:rPr>
          <w:szCs w:val="18"/>
        </w:rPr>
        <w:t>dostępem osób nieupoważnionych.</w:t>
      </w:r>
    </w:p>
    <w:p w14:paraId="208925D4" w14:textId="6CAD1F3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zakończenia realizacji Umowy oraz</w:t>
      </w:r>
      <w:r w:rsidR="00A92DA6" w:rsidRPr="00560505">
        <w:rPr>
          <w:szCs w:val="18"/>
        </w:rPr>
        <w:t xml:space="preserve"> na </w:t>
      </w:r>
      <w:r w:rsidRPr="00560505">
        <w:rPr>
          <w:szCs w:val="18"/>
        </w:rPr>
        <w:t>każde żądanie Zamawiającego, Wykonawca  zwróci Zamawiającemu wszelkie dokumenty, które zawierają Informacje Poufne</w:t>
      </w:r>
      <w:r w:rsidR="00A92DA6" w:rsidRPr="00560505">
        <w:rPr>
          <w:szCs w:val="18"/>
        </w:rPr>
        <w:t xml:space="preserve"> lub </w:t>
      </w:r>
      <w:r w:rsidRPr="00560505">
        <w:rPr>
          <w:szCs w:val="18"/>
        </w:rPr>
        <w:t>opracowania powstałe</w:t>
      </w:r>
      <w:r w:rsidR="00A92DA6" w:rsidRPr="00560505">
        <w:rPr>
          <w:szCs w:val="18"/>
        </w:rPr>
        <w:t xml:space="preserve"> na </w:t>
      </w:r>
      <w:r w:rsidRPr="00560505">
        <w:rPr>
          <w:szCs w:val="18"/>
        </w:rPr>
        <w:t>ich podstawie oraz zniszczy</w:t>
      </w:r>
      <w:r w:rsidR="00A92DA6" w:rsidRPr="00560505">
        <w:rPr>
          <w:szCs w:val="18"/>
        </w:rPr>
        <w:t xml:space="preserve"> lub </w:t>
      </w:r>
      <w:r w:rsidRPr="00560505">
        <w:rPr>
          <w:szCs w:val="18"/>
        </w:rPr>
        <w:t>usunie</w:t>
      </w:r>
      <w:r w:rsidR="00A92DA6" w:rsidRPr="00560505">
        <w:rPr>
          <w:szCs w:val="18"/>
        </w:rPr>
        <w:t xml:space="preserve"> w </w:t>
      </w:r>
      <w:r w:rsidRPr="00560505">
        <w:rPr>
          <w:szCs w:val="18"/>
        </w:rPr>
        <w:t>sposób trwały wszelkie Informacje Poufne ze swoich zasobów. Powyższe</w:t>
      </w:r>
      <w:r w:rsidR="00A92DA6" w:rsidRPr="00560505">
        <w:rPr>
          <w:szCs w:val="18"/>
        </w:rPr>
        <w:t xml:space="preserve"> nie </w:t>
      </w:r>
      <w:r w:rsidRPr="00560505">
        <w:rPr>
          <w:szCs w:val="18"/>
        </w:rPr>
        <w:t>obejmuje kopii tych informacji</w:t>
      </w:r>
      <w:r w:rsidR="00A92DA6" w:rsidRPr="00560505">
        <w:rPr>
          <w:szCs w:val="18"/>
        </w:rPr>
        <w:t xml:space="preserve"> i </w:t>
      </w:r>
      <w:r w:rsidRPr="00560505">
        <w:rPr>
          <w:szCs w:val="18"/>
        </w:rPr>
        <w:t>opracowań, które są niezbędne</w:t>
      </w:r>
      <w:r w:rsidR="00A92DA6" w:rsidRPr="00560505">
        <w:rPr>
          <w:szCs w:val="18"/>
        </w:rPr>
        <w:t xml:space="preserve"> dla </w:t>
      </w:r>
      <w:r w:rsidRPr="00560505">
        <w:rPr>
          <w:szCs w:val="18"/>
        </w:rPr>
        <w:t>wykazania przez Wykonawcę prawidłowej realizacji Umowy.</w:t>
      </w:r>
    </w:p>
    <w:p w14:paraId="487CFE9F" w14:textId="7D69217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Informacje Poufne</w:t>
      </w:r>
      <w:r w:rsidR="00A92DA6" w:rsidRPr="00560505">
        <w:rPr>
          <w:szCs w:val="18"/>
        </w:rPr>
        <w:t xml:space="preserve"> nie </w:t>
      </w:r>
      <w:r w:rsidRPr="00560505">
        <w:rPr>
          <w:szCs w:val="18"/>
        </w:rPr>
        <w:t>uznaje się informacji, które zostały ujawnione</w:t>
      </w:r>
      <w:r w:rsidR="00A92DA6" w:rsidRPr="00560505">
        <w:rPr>
          <w:szCs w:val="18"/>
        </w:rPr>
        <w:t xml:space="preserve"> lub </w:t>
      </w:r>
      <w:r w:rsidRPr="00560505">
        <w:rPr>
          <w:szCs w:val="18"/>
        </w:rPr>
        <w:t>podane</w:t>
      </w:r>
      <w:r w:rsidR="00A92DA6" w:rsidRPr="00560505">
        <w:rPr>
          <w:szCs w:val="18"/>
        </w:rPr>
        <w:t xml:space="preserve"> do </w:t>
      </w:r>
      <w:r w:rsidRPr="00560505">
        <w:rPr>
          <w:szCs w:val="18"/>
        </w:rPr>
        <w:t>publicznej wiadomości przez Zamawiającego, jak również stały się publicznie jawne</w:t>
      </w:r>
      <w:r w:rsidR="00594E2E" w:rsidRPr="00560505">
        <w:rPr>
          <w:szCs w:val="18"/>
        </w:rPr>
        <w:t>,</w:t>
      </w:r>
      <w:r w:rsidRPr="00560505">
        <w:rPr>
          <w:szCs w:val="18"/>
        </w:rPr>
        <w:t xml:space="preserve"> zgodnie</w:t>
      </w:r>
      <w:r w:rsidR="00A92DA6" w:rsidRPr="00560505">
        <w:rPr>
          <w:szCs w:val="18"/>
        </w:rPr>
        <w:t xml:space="preserve"> z </w:t>
      </w:r>
      <w:r w:rsidRPr="00560505">
        <w:rPr>
          <w:szCs w:val="18"/>
        </w:rPr>
        <w:t>bezpośrednią realizacją przez Wykonawcę</w:t>
      </w:r>
      <w:r w:rsidR="00A92DA6" w:rsidRPr="00560505">
        <w:rPr>
          <w:szCs w:val="18"/>
        </w:rPr>
        <w:t xml:space="preserve"> lub </w:t>
      </w:r>
      <w:r w:rsidRPr="00560505">
        <w:rPr>
          <w:szCs w:val="18"/>
        </w:rPr>
        <w:t>inny podmiot obowiązków wynikających</w:t>
      </w:r>
      <w:r w:rsidR="00A92DA6" w:rsidRPr="00560505">
        <w:rPr>
          <w:szCs w:val="18"/>
        </w:rPr>
        <w:t xml:space="preserve"> z </w:t>
      </w:r>
      <w:r w:rsidRPr="00560505">
        <w:rPr>
          <w:szCs w:val="18"/>
        </w:rPr>
        <w:t>przepisów powszechnie obowiązujących. Późniejsze ujawnienie</w:t>
      </w:r>
      <w:r w:rsidR="00A92DA6" w:rsidRPr="00560505">
        <w:rPr>
          <w:szCs w:val="18"/>
        </w:rPr>
        <w:t xml:space="preserve"> lub </w:t>
      </w:r>
      <w:r w:rsidRPr="00560505">
        <w:rPr>
          <w:szCs w:val="18"/>
        </w:rPr>
        <w:t>podanie</w:t>
      </w:r>
      <w:r w:rsidR="00A92DA6" w:rsidRPr="00560505">
        <w:rPr>
          <w:szCs w:val="18"/>
        </w:rPr>
        <w:t xml:space="preserve"> do </w:t>
      </w:r>
      <w:r w:rsidRPr="00560505">
        <w:rPr>
          <w:szCs w:val="18"/>
        </w:rPr>
        <w:t>publicznej wiadomości danej Informacji Poufnej</w:t>
      </w:r>
      <w:r w:rsidR="00A92DA6" w:rsidRPr="00560505">
        <w:rPr>
          <w:szCs w:val="18"/>
        </w:rPr>
        <w:t xml:space="preserve"> nie </w:t>
      </w:r>
      <w:r w:rsidRPr="00560505">
        <w:rPr>
          <w:szCs w:val="18"/>
        </w:rPr>
        <w:t>ma wpływu</w:t>
      </w:r>
      <w:r w:rsidR="00A92DA6" w:rsidRPr="00560505">
        <w:rPr>
          <w:szCs w:val="18"/>
        </w:rPr>
        <w:t xml:space="preserve"> na </w:t>
      </w:r>
      <w:r w:rsidRPr="00560505">
        <w:rPr>
          <w:szCs w:val="18"/>
        </w:rPr>
        <w:t>odpowiedzialność Wykonawcy</w:t>
      </w:r>
      <w:r w:rsidR="00A92DA6" w:rsidRPr="00560505">
        <w:rPr>
          <w:szCs w:val="18"/>
        </w:rPr>
        <w:t xml:space="preserve"> z </w:t>
      </w:r>
      <w:r w:rsidRPr="00560505">
        <w:rPr>
          <w:szCs w:val="18"/>
        </w:rPr>
        <w:t>tytułu wcześniejszego naruszenia przez Wykonawcę warunków Umowy</w:t>
      </w:r>
      <w:r w:rsidR="00A92DA6" w:rsidRPr="00560505">
        <w:rPr>
          <w:szCs w:val="18"/>
        </w:rPr>
        <w:t xml:space="preserve"> w </w:t>
      </w:r>
      <w:r w:rsidRPr="00560505">
        <w:rPr>
          <w:szCs w:val="18"/>
        </w:rPr>
        <w:t>tym zakresie. Ujawnienie przez Wykonawcę Informacji Poufnych</w:t>
      </w:r>
      <w:r w:rsidR="00A92DA6" w:rsidRPr="00560505">
        <w:rPr>
          <w:szCs w:val="18"/>
        </w:rPr>
        <w:t xml:space="preserve"> na </w:t>
      </w:r>
      <w:r w:rsidRPr="00560505">
        <w:rPr>
          <w:szCs w:val="18"/>
        </w:rPr>
        <w:t>zasadach określonych</w:t>
      </w:r>
      <w:r w:rsidR="006D0EB1">
        <w:rPr>
          <w:szCs w:val="18"/>
        </w:rPr>
        <w:t xml:space="preserve"> </w:t>
      </w:r>
      <w:r w:rsidR="00A92DA6" w:rsidRPr="00560505">
        <w:rPr>
          <w:szCs w:val="18"/>
        </w:rPr>
        <w:t>w </w:t>
      </w:r>
      <w:r w:rsidRPr="00560505">
        <w:rPr>
          <w:szCs w:val="18"/>
        </w:rPr>
        <w:t xml:space="preserve">niniejszym ustępie może dotyczyć wyłącznie tego zakresu informacji, którego bezpośrednio dotyczy prawny wymóg ujawnienia. Strony zobowiązują </w:t>
      </w:r>
      <w:r w:rsidR="006D0EB1">
        <w:rPr>
          <w:szCs w:val="18"/>
        </w:rPr>
        <w:t xml:space="preserve">się </w:t>
      </w:r>
      <w:r w:rsidRPr="00560505">
        <w:rPr>
          <w:szCs w:val="18"/>
        </w:rPr>
        <w:t>informować się wzajemnie</w:t>
      </w:r>
      <w:r w:rsidR="00A92DA6" w:rsidRPr="00560505">
        <w:rPr>
          <w:szCs w:val="18"/>
        </w:rPr>
        <w:t xml:space="preserve"> o </w:t>
      </w:r>
      <w:r w:rsidRPr="00560505">
        <w:rPr>
          <w:szCs w:val="18"/>
        </w:rPr>
        <w:t>ujawnieniu informacji</w:t>
      </w:r>
      <w:r w:rsidR="00A92DA6" w:rsidRPr="00560505">
        <w:rPr>
          <w:szCs w:val="18"/>
        </w:rPr>
        <w:t xml:space="preserve"> lub </w:t>
      </w:r>
      <w:r w:rsidRPr="00560505">
        <w:rPr>
          <w:szCs w:val="18"/>
        </w:rPr>
        <w:t>danych.</w:t>
      </w:r>
    </w:p>
    <w:p w14:paraId="7E40F3F9" w14:textId="70AA419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Przewidziane</w:t>
      </w:r>
      <w:r w:rsidR="00A92DA6" w:rsidRPr="00560505">
        <w:rPr>
          <w:szCs w:val="18"/>
        </w:rPr>
        <w:t xml:space="preserve"> w </w:t>
      </w:r>
      <w:r w:rsidRPr="00560505">
        <w:rPr>
          <w:szCs w:val="18"/>
        </w:rPr>
        <w:t>Umowie zasady ujawniania</w:t>
      </w:r>
      <w:r w:rsidR="00A92DA6" w:rsidRPr="00560505">
        <w:rPr>
          <w:szCs w:val="18"/>
        </w:rPr>
        <w:t xml:space="preserve"> i </w:t>
      </w:r>
      <w:r w:rsidRPr="00560505">
        <w:rPr>
          <w:szCs w:val="18"/>
        </w:rPr>
        <w:t>ochrony Informacji Poufnych</w:t>
      </w:r>
      <w:r w:rsidR="00A92DA6" w:rsidRPr="00560505">
        <w:rPr>
          <w:szCs w:val="18"/>
        </w:rPr>
        <w:t xml:space="preserve"> nie </w:t>
      </w:r>
      <w:r w:rsidRPr="00560505">
        <w:rPr>
          <w:szCs w:val="18"/>
        </w:rPr>
        <w:t>zwalniają Stron</w:t>
      </w:r>
      <w:r w:rsidR="00A92DA6" w:rsidRPr="00560505">
        <w:rPr>
          <w:szCs w:val="18"/>
        </w:rPr>
        <w:t xml:space="preserve"> od </w:t>
      </w:r>
      <w:r w:rsidRPr="00560505">
        <w:rPr>
          <w:szCs w:val="18"/>
        </w:rPr>
        <w:t>zachowania dalej idących wymogów przewidzianych</w:t>
      </w:r>
      <w:r w:rsidR="00A92DA6" w:rsidRPr="00560505">
        <w:rPr>
          <w:szCs w:val="18"/>
        </w:rPr>
        <w:t xml:space="preserve"> w </w:t>
      </w:r>
      <w:r w:rsidRPr="00560505">
        <w:rPr>
          <w:szCs w:val="18"/>
        </w:rPr>
        <w:t>powszechnie obowiązujących przepisach prawa,</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zakresie przetwarzania danych osobowych.</w:t>
      </w:r>
    </w:p>
    <w:p w14:paraId="53F29451" w14:textId="6CB6B8C9" w:rsidR="00676538" w:rsidRPr="00560505" w:rsidRDefault="00676538" w:rsidP="002221B4">
      <w:pPr>
        <w:pStyle w:val="Styl2"/>
        <w:widowControl/>
        <w:numPr>
          <w:ilvl w:val="0"/>
          <w:numId w:val="24"/>
        </w:numPr>
        <w:spacing w:after="0" w:line="240" w:lineRule="auto"/>
        <w:ind w:left="308" w:hanging="308"/>
        <w:contextualSpacing w:val="0"/>
        <w:rPr>
          <w:b/>
          <w:bCs/>
          <w:szCs w:val="18"/>
        </w:rPr>
      </w:pPr>
      <w:r w:rsidRPr="00560505">
        <w:rPr>
          <w:szCs w:val="18"/>
        </w:rPr>
        <w:t>Wykonawca odpowiada</w:t>
      </w:r>
      <w:r w:rsidR="00A92DA6" w:rsidRPr="00560505">
        <w:rPr>
          <w:szCs w:val="18"/>
        </w:rPr>
        <w:t xml:space="preserve"> za </w:t>
      </w:r>
      <w:r w:rsidRPr="00560505">
        <w:rPr>
          <w:szCs w:val="18"/>
        </w:rPr>
        <w:t>podjęcie wszystkich niezbędnych środków zapewniających dochowanie zasad określonych</w:t>
      </w:r>
      <w:r w:rsidR="00A92DA6" w:rsidRPr="00560505">
        <w:rPr>
          <w:szCs w:val="18"/>
        </w:rPr>
        <w:t xml:space="preserve"> w </w:t>
      </w:r>
      <w:r w:rsidRPr="00560505">
        <w:rPr>
          <w:szCs w:val="18"/>
        </w:rPr>
        <w:t>niniejszym paragrafie,</w:t>
      </w:r>
      <w:r w:rsidR="00A92DA6" w:rsidRPr="00560505">
        <w:rPr>
          <w:szCs w:val="18"/>
        </w:rPr>
        <w:t xml:space="preserve"> w </w:t>
      </w:r>
      <w:r w:rsidRPr="00560505">
        <w:rPr>
          <w:szCs w:val="18"/>
        </w:rPr>
        <w:t xml:space="preserve">tym przez swoich pracowników, </w:t>
      </w:r>
      <w:r w:rsidR="00594E2E" w:rsidRPr="00560505">
        <w:rPr>
          <w:szCs w:val="18"/>
        </w:rPr>
        <w:t xml:space="preserve">Podwykonawców </w:t>
      </w:r>
      <w:r w:rsidRPr="00560505">
        <w:rPr>
          <w:szCs w:val="18"/>
        </w:rPr>
        <w:t>oraz inne osoby zatrudnione przez niego</w:t>
      </w:r>
      <w:r w:rsidR="006D0EB1">
        <w:rPr>
          <w:szCs w:val="18"/>
        </w:rPr>
        <w:t xml:space="preserve"> </w:t>
      </w:r>
      <w:r w:rsidR="00A92DA6" w:rsidRPr="00560505">
        <w:rPr>
          <w:szCs w:val="18"/>
        </w:rPr>
        <w:t>do </w:t>
      </w:r>
      <w:r w:rsidRPr="00560505">
        <w:rPr>
          <w:szCs w:val="18"/>
        </w:rPr>
        <w:t xml:space="preserve">wykonywania </w:t>
      </w:r>
      <w:r w:rsidR="00F11CB3" w:rsidRPr="00560505">
        <w:rPr>
          <w:szCs w:val="18"/>
        </w:rPr>
        <w:t>przedmiotu Umow</w:t>
      </w:r>
      <w:r w:rsidRPr="00560505">
        <w:rPr>
          <w:szCs w:val="18"/>
        </w:rPr>
        <w:t>y, a także</w:t>
      </w:r>
      <w:r w:rsidR="00A92DA6" w:rsidRPr="00560505">
        <w:rPr>
          <w:szCs w:val="18"/>
        </w:rPr>
        <w:t xml:space="preserve"> za </w:t>
      </w:r>
      <w:r w:rsidRPr="00560505">
        <w:rPr>
          <w:szCs w:val="18"/>
        </w:rPr>
        <w:t>właściwą realizację postanowień umowy</w:t>
      </w:r>
      <w:r w:rsidR="00A92DA6" w:rsidRPr="00560505">
        <w:rPr>
          <w:szCs w:val="18"/>
        </w:rPr>
        <w:t xml:space="preserve"> </w:t>
      </w:r>
      <w:r w:rsidR="00594E2E" w:rsidRPr="00560505">
        <w:rPr>
          <w:szCs w:val="18"/>
        </w:rPr>
        <w:t>powierzenia</w:t>
      </w:r>
      <w:r w:rsidRPr="00560505">
        <w:rPr>
          <w:szCs w:val="18"/>
        </w:rPr>
        <w:t xml:space="preserve"> przetwarzania danych</w:t>
      </w:r>
      <w:r w:rsidR="00594E2E" w:rsidRPr="00560505">
        <w:rPr>
          <w:szCs w:val="18"/>
        </w:rPr>
        <w:t>,</w:t>
      </w:r>
      <w:r w:rsidRPr="00560505">
        <w:rPr>
          <w:szCs w:val="18"/>
        </w:rPr>
        <w:t xml:space="preserve"> zawartej zgodnie</w:t>
      </w:r>
      <w:r w:rsidR="00A92DA6" w:rsidRPr="00560505">
        <w:rPr>
          <w:szCs w:val="18"/>
        </w:rPr>
        <w:t xml:space="preserve"> z </w:t>
      </w:r>
      <w:r w:rsidRPr="00560505">
        <w:rPr>
          <w:szCs w:val="18"/>
        </w:rPr>
        <w:t>postanowieniami</w:t>
      </w:r>
      <w:r w:rsidR="00DE11A6" w:rsidRPr="00560505">
        <w:rPr>
          <w:szCs w:val="18"/>
        </w:rPr>
        <w:t xml:space="preserve"> </w:t>
      </w:r>
      <w:r w:rsidRPr="00560505">
        <w:rPr>
          <w:szCs w:val="18"/>
        </w:rPr>
        <w:t>Umowy.</w:t>
      </w:r>
    </w:p>
    <w:p w14:paraId="0C5A3150" w14:textId="6A206489"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6</w:t>
      </w:r>
      <w:r w:rsidR="00F77443" w:rsidRPr="00560505">
        <w:rPr>
          <w:rFonts w:cs="Arial"/>
          <w:sz w:val="18"/>
          <w:szCs w:val="18"/>
        </w:rPr>
        <w:t xml:space="preserve">. </w:t>
      </w:r>
      <w:r w:rsidRPr="00560505">
        <w:rPr>
          <w:rFonts w:cs="Arial"/>
          <w:sz w:val="18"/>
          <w:szCs w:val="18"/>
        </w:rPr>
        <w:t>Ochrona danych osobowych</w:t>
      </w:r>
    </w:p>
    <w:p w14:paraId="1258013A" w14:textId="250FD860" w:rsidR="00050FB4" w:rsidRPr="00560505" w:rsidRDefault="00050FB4" w:rsidP="00874A63">
      <w:pPr>
        <w:pStyle w:val="Styl2"/>
        <w:widowControl/>
        <w:numPr>
          <w:ilvl w:val="0"/>
          <w:numId w:val="0"/>
        </w:numPr>
        <w:spacing w:line="240" w:lineRule="auto"/>
        <w:ind w:left="360"/>
        <w:rPr>
          <w:szCs w:val="18"/>
        </w:rPr>
      </w:pPr>
    </w:p>
    <w:p w14:paraId="5533C345" w14:textId="45ACD57C" w:rsidR="00050FB4" w:rsidRPr="00560505" w:rsidRDefault="00050FB4" w:rsidP="00874A63">
      <w:pPr>
        <w:pStyle w:val="Styl2"/>
        <w:widowControl/>
        <w:numPr>
          <w:ilvl w:val="0"/>
          <w:numId w:val="0"/>
        </w:numPr>
        <w:spacing w:line="240" w:lineRule="auto"/>
        <w:ind w:left="360" w:hanging="360"/>
        <w:rPr>
          <w:szCs w:val="18"/>
        </w:rPr>
      </w:pPr>
      <w:r w:rsidRPr="00560505">
        <w:rPr>
          <w:szCs w:val="18"/>
        </w:rPr>
        <w:t>1.</w:t>
      </w:r>
      <w:r w:rsidRPr="00560505">
        <w:rPr>
          <w:szCs w:val="18"/>
        </w:rPr>
        <w:tab/>
        <w:t xml:space="preserve">Strony Umowy, a także Podwykonawcy </w:t>
      </w:r>
      <w:r w:rsidR="006E6466">
        <w:rPr>
          <w:szCs w:val="18"/>
        </w:rPr>
        <w:t>S</w:t>
      </w:r>
      <w:r w:rsidR="006E6466" w:rsidRPr="00560505">
        <w:rPr>
          <w:szCs w:val="18"/>
        </w:rPr>
        <w:t>tron</w:t>
      </w:r>
      <w:r w:rsidRPr="00560505">
        <w:rPr>
          <w:szCs w:val="18"/>
        </w:rPr>
        <w:t>,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2.</w:t>
      </w:r>
      <w:r w:rsidRPr="00560505">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7D236347" w14:textId="77777777" w:rsidR="00050FB4" w:rsidRPr="00D17FCD" w:rsidRDefault="00050FB4" w:rsidP="00874A63">
      <w:pPr>
        <w:pStyle w:val="Styl2"/>
        <w:widowControl/>
        <w:numPr>
          <w:ilvl w:val="0"/>
          <w:numId w:val="0"/>
        </w:numPr>
        <w:spacing w:line="240" w:lineRule="auto"/>
        <w:ind w:left="360" w:hanging="360"/>
        <w:rPr>
          <w:szCs w:val="18"/>
        </w:rPr>
      </w:pPr>
      <w:r w:rsidRPr="00560505">
        <w:rPr>
          <w:szCs w:val="18"/>
        </w:rPr>
        <w:t>3.</w:t>
      </w:r>
      <w:r w:rsidRPr="00560505">
        <w:rPr>
          <w:szCs w:val="18"/>
        </w:rPr>
        <w:tab/>
        <w:t xml:space="preserve">Strony oświadczają, że udostępniają sobie wzajemnie dane pracowników wyznaczonych do reprezentacji Stron i realizacji Umowy  w celu i zakresie niezbędnym </w:t>
      </w:r>
      <w:r w:rsidRPr="00D17FCD">
        <w:rPr>
          <w:szCs w:val="18"/>
        </w:rPr>
        <w:t>do prawidłowej realizacji Umowy.</w:t>
      </w:r>
    </w:p>
    <w:p w14:paraId="51A497FF" w14:textId="7A708A05" w:rsidR="00050FB4" w:rsidRPr="00560505" w:rsidRDefault="00050FB4" w:rsidP="00874A63">
      <w:pPr>
        <w:pStyle w:val="Styl2"/>
        <w:widowControl/>
        <w:numPr>
          <w:ilvl w:val="0"/>
          <w:numId w:val="0"/>
        </w:numPr>
        <w:spacing w:line="240" w:lineRule="auto"/>
        <w:ind w:left="360" w:hanging="360"/>
        <w:rPr>
          <w:szCs w:val="18"/>
        </w:rPr>
      </w:pPr>
      <w:r w:rsidRPr="00D17FCD">
        <w:rPr>
          <w:szCs w:val="18"/>
        </w:rPr>
        <w:t>4.</w:t>
      </w:r>
      <w:r w:rsidRPr="00D17FCD">
        <w:rPr>
          <w:szCs w:val="18"/>
        </w:rPr>
        <w:tab/>
        <w:t xml:space="preserve">Dane osobowe osób, o których mowa w </w:t>
      </w:r>
      <w:r w:rsidR="00215411" w:rsidRPr="00D17FCD">
        <w:rPr>
          <w:szCs w:val="18"/>
        </w:rPr>
        <w:t>§</w:t>
      </w:r>
      <w:r w:rsidR="006D0EB1">
        <w:rPr>
          <w:szCs w:val="18"/>
        </w:rPr>
        <w:t xml:space="preserve"> </w:t>
      </w:r>
      <w:r w:rsidR="00D17FCD" w:rsidRPr="00D17FCD">
        <w:rPr>
          <w:szCs w:val="18"/>
        </w:rPr>
        <w:t>4</w:t>
      </w:r>
      <w:r w:rsidR="00215411" w:rsidRPr="00D17FCD">
        <w:rPr>
          <w:szCs w:val="18"/>
        </w:rPr>
        <w:t xml:space="preserve"> Umowy</w:t>
      </w:r>
      <w:r w:rsidRPr="00D17FCD">
        <w:rPr>
          <w:szCs w:val="18"/>
        </w:rPr>
        <w:t>, będą</w:t>
      </w:r>
      <w:r w:rsidRPr="00560505">
        <w:rPr>
          <w:szCs w:val="18"/>
        </w:rPr>
        <w:t xml:space="preserve"> przetwarzane przez Strony jedynie w celu i zakresie niezbędnym do wykonania zadań związanych z realizacją zawartej Umowy. </w:t>
      </w:r>
    </w:p>
    <w:p w14:paraId="3267FF8F" w14:textId="34269C98" w:rsidR="00050FB4" w:rsidRPr="00560505" w:rsidRDefault="00050FB4" w:rsidP="00874A63">
      <w:pPr>
        <w:pStyle w:val="Styl2"/>
        <w:widowControl/>
        <w:numPr>
          <w:ilvl w:val="0"/>
          <w:numId w:val="0"/>
        </w:numPr>
        <w:spacing w:line="240" w:lineRule="auto"/>
        <w:ind w:left="360" w:hanging="360"/>
        <w:rPr>
          <w:szCs w:val="18"/>
        </w:rPr>
      </w:pPr>
      <w:r w:rsidRPr="00560505">
        <w:rPr>
          <w:szCs w:val="18"/>
        </w:rPr>
        <w:t>5.</w:t>
      </w:r>
      <w:r w:rsidRPr="00560505">
        <w:rPr>
          <w:szCs w:val="18"/>
        </w:rPr>
        <w:tab/>
        <w:t xml:space="preserve">Klauzula informacyjna dla osób wyznaczonych przez </w:t>
      </w:r>
      <w:r w:rsidR="00215411" w:rsidRPr="00560505">
        <w:rPr>
          <w:szCs w:val="18"/>
        </w:rPr>
        <w:t>Wykonawcę</w:t>
      </w:r>
      <w:r w:rsidRPr="00560505">
        <w:rPr>
          <w:szCs w:val="18"/>
        </w:rPr>
        <w:t xml:space="preserve"> do wykonywania Umowy stanowi </w:t>
      </w:r>
      <w:r w:rsidR="006E6466">
        <w:rPr>
          <w:szCs w:val="18"/>
        </w:rPr>
        <w:t>Z</w:t>
      </w:r>
      <w:r w:rsidR="006E6466" w:rsidRPr="00560505">
        <w:rPr>
          <w:szCs w:val="18"/>
        </w:rPr>
        <w:t xml:space="preserve">ałącznik </w:t>
      </w:r>
      <w:r w:rsidRPr="00560505">
        <w:rPr>
          <w:szCs w:val="18"/>
        </w:rPr>
        <w:t>nr</w:t>
      </w:r>
      <w:r w:rsidR="00215411" w:rsidRPr="00560505">
        <w:rPr>
          <w:szCs w:val="18"/>
        </w:rPr>
        <w:t xml:space="preserve"> 5 </w:t>
      </w:r>
      <w:r w:rsidRPr="00560505">
        <w:rPr>
          <w:szCs w:val="18"/>
        </w:rPr>
        <w:t xml:space="preserve">do </w:t>
      </w:r>
      <w:r w:rsidR="006E6466">
        <w:rPr>
          <w:szCs w:val="18"/>
        </w:rPr>
        <w:t>U</w:t>
      </w:r>
      <w:r w:rsidR="006E6466" w:rsidRPr="00560505">
        <w:rPr>
          <w:szCs w:val="18"/>
        </w:rPr>
        <w:t>mowy</w:t>
      </w:r>
      <w:r w:rsidRPr="00560505">
        <w:rPr>
          <w:szCs w:val="18"/>
        </w:rPr>
        <w:t xml:space="preserve">. Klauzula informacyjna dla osób wyznaczonych przez </w:t>
      </w:r>
      <w:r w:rsidR="006E6466">
        <w:rPr>
          <w:szCs w:val="18"/>
        </w:rPr>
        <w:t>Zamawiającego</w:t>
      </w:r>
      <w:r w:rsidRPr="00560505">
        <w:rPr>
          <w:szCs w:val="18"/>
        </w:rPr>
        <w:t xml:space="preserve"> do wykonania Umowy stanowi </w:t>
      </w:r>
      <w:r w:rsidR="006E6466">
        <w:rPr>
          <w:szCs w:val="18"/>
        </w:rPr>
        <w:t>Z</w:t>
      </w:r>
      <w:r w:rsidR="006E6466" w:rsidRPr="00560505">
        <w:rPr>
          <w:szCs w:val="18"/>
        </w:rPr>
        <w:t xml:space="preserve">ałącznik </w:t>
      </w:r>
      <w:r w:rsidRPr="00560505">
        <w:rPr>
          <w:szCs w:val="18"/>
        </w:rPr>
        <w:t>nr</w:t>
      </w:r>
      <w:r w:rsidR="008A619B">
        <w:rPr>
          <w:szCs w:val="18"/>
        </w:rPr>
        <w:t xml:space="preserve"> 5a</w:t>
      </w:r>
      <w:r w:rsidR="00215411" w:rsidRPr="00560505">
        <w:rPr>
          <w:szCs w:val="18"/>
        </w:rPr>
        <w:t xml:space="preserve"> </w:t>
      </w:r>
      <w:r w:rsidR="006E6466">
        <w:rPr>
          <w:szCs w:val="18"/>
        </w:rPr>
        <w:t xml:space="preserve">do Umowy </w:t>
      </w:r>
      <w:r w:rsidR="00215411" w:rsidRPr="00560505">
        <w:rPr>
          <w:szCs w:val="18"/>
        </w:rPr>
        <w:t>(</w:t>
      </w:r>
      <w:r w:rsidRPr="00560505">
        <w:rPr>
          <w:szCs w:val="18"/>
        </w:rPr>
        <w:t>klauzul</w:t>
      </w:r>
      <w:r w:rsidR="006E6466">
        <w:rPr>
          <w:szCs w:val="18"/>
        </w:rPr>
        <w:t>a</w:t>
      </w:r>
      <w:r w:rsidRPr="00560505">
        <w:rPr>
          <w:szCs w:val="18"/>
        </w:rPr>
        <w:t xml:space="preserve"> przekazana przez podmiot</w:t>
      </w:r>
      <w:r w:rsidR="006D0EB1">
        <w:rPr>
          <w:szCs w:val="18"/>
        </w:rPr>
        <w:t>,</w:t>
      </w:r>
      <w:r w:rsidRPr="00560505">
        <w:rPr>
          <w:szCs w:val="18"/>
        </w:rPr>
        <w:t xml:space="preserve"> z którym PGE Dystrybucja</w:t>
      </w:r>
      <w:r w:rsidR="006D0EB1">
        <w:rPr>
          <w:szCs w:val="18"/>
        </w:rPr>
        <w:t xml:space="preserve"> S.A.</w:t>
      </w:r>
      <w:r w:rsidRPr="00560505">
        <w:rPr>
          <w:szCs w:val="18"/>
        </w:rPr>
        <w:t xml:space="preserve"> zawiera </w:t>
      </w:r>
      <w:r w:rsidR="006D0EB1">
        <w:rPr>
          <w:szCs w:val="18"/>
        </w:rPr>
        <w:t>U</w:t>
      </w:r>
      <w:r w:rsidRPr="00560505">
        <w:rPr>
          <w:szCs w:val="18"/>
        </w:rPr>
        <w:t>mowę)</w:t>
      </w:r>
      <w:r w:rsidR="006E6466">
        <w:rPr>
          <w:szCs w:val="18"/>
        </w:rPr>
        <w:t>.</w:t>
      </w:r>
    </w:p>
    <w:p w14:paraId="5AC3D655"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6.</w:t>
      </w:r>
      <w:r w:rsidRPr="00560505">
        <w:rPr>
          <w:szCs w:val="18"/>
        </w:rPr>
        <w:tab/>
        <w:t>Strony są zobowiązane poinformować osoby wyznaczone do wykonania Umowy o miejscu udostępnienia informacji, o których mowa w ustępie powyżej.</w:t>
      </w:r>
    </w:p>
    <w:p w14:paraId="26025C5D"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lastRenderedPageBreak/>
        <w:t>7.</w:t>
      </w:r>
      <w:r w:rsidRPr="00560505">
        <w:rPr>
          <w:szCs w:val="18"/>
        </w:rPr>
        <w:tab/>
        <w:t>Żadna ze Stron nie będzie ponosić odpowiedzialności za niezgodne z przepisami działania i zaniechania innej Strony w zakresie obowiązków związanych z przetwarzaniem danych osobowych.</w:t>
      </w:r>
    </w:p>
    <w:p w14:paraId="439E1B53" w14:textId="51D62BD2" w:rsidR="00050FB4" w:rsidRPr="00560505" w:rsidRDefault="00050FB4" w:rsidP="00874A63">
      <w:pPr>
        <w:pStyle w:val="Styl2"/>
        <w:widowControl/>
        <w:numPr>
          <w:ilvl w:val="0"/>
          <w:numId w:val="0"/>
        </w:numPr>
        <w:spacing w:line="240" w:lineRule="auto"/>
        <w:ind w:left="360" w:hanging="360"/>
        <w:rPr>
          <w:szCs w:val="18"/>
        </w:rPr>
      </w:pPr>
      <w:r w:rsidRPr="00560505">
        <w:rPr>
          <w:szCs w:val="18"/>
        </w:rPr>
        <w:t>8.</w:t>
      </w:r>
      <w:r w:rsidRPr="00560505">
        <w:rPr>
          <w:szCs w:val="18"/>
        </w:rPr>
        <w:tab/>
        <w:t>Wykonawca zobowiązany jest</w:t>
      </w:r>
      <w:r w:rsidR="006D0EB1">
        <w:rPr>
          <w:szCs w:val="18"/>
        </w:rPr>
        <w:t>,</w:t>
      </w:r>
      <w:r w:rsidRPr="00560505">
        <w:rPr>
          <w:szCs w:val="18"/>
        </w:rPr>
        <w:t xml:space="preserve"> na wezwanie Zamawiającego</w:t>
      </w:r>
      <w:r w:rsidR="006D0EB1">
        <w:rPr>
          <w:szCs w:val="18"/>
        </w:rPr>
        <w:t>,</w:t>
      </w:r>
      <w:r w:rsidRPr="00560505">
        <w:rPr>
          <w:szCs w:val="18"/>
        </w:rPr>
        <w:t xml:space="preserve"> przedstawić potwierdzenie wypełnienia obowiązku informacyjnego, o którym mowa w ust.</w:t>
      </w:r>
      <w:r w:rsidR="006E6466">
        <w:rPr>
          <w:szCs w:val="18"/>
        </w:rPr>
        <w:t xml:space="preserve"> </w:t>
      </w:r>
      <w:r w:rsidRPr="00560505">
        <w:rPr>
          <w:szCs w:val="18"/>
        </w:rPr>
        <w:t>5</w:t>
      </w:r>
      <w:r w:rsidR="006E6466">
        <w:rPr>
          <w:szCs w:val="18"/>
        </w:rPr>
        <w:t>,</w:t>
      </w:r>
      <w:r w:rsidRPr="00560505">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69376441" w14:textId="7D9E9E37" w:rsidR="00050FB4" w:rsidRPr="00560505" w:rsidRDefault="00050FB4" w:rsidP="00874A63">
      <w:pPr>
        <w:pStyle w:val="Styl2"/>
        <w:widowControl/>
        <w:numPr>
          <w:ilvl w:val="0"/>
          <w:numId w:val="0"/>
        </w:numPr>
        <w:spacing w:line="240" w:lineRule="auto"/>
        <w:ind w:left="360" w:hanging="360"/>
        <w:rPr>
          <w:szCs w:val="18"/>
        </w:rPr>
      </w:pPr>
      <w:r w:rsidRPr="00560505">
        <w:rPr>
          <w:szCs w:val="18"/>
        </w:rPr>
        <w:t>9.</w:t>
      </w:r>
      <w:r w:rsidRPr="00560505">
        <w:rPr>
          <w:szCs w:val="18"/>
        </w:rPr>
        <w:tab/>
        <w:t xml:space="preserve">Niezależnie od ustępów powyższych, jeżeli w związku z wykonaniem Umowy niezbędne będzie powierzenie przetwarzania </w:t>
      </w:r>
      <w:r w:rsidR="006D0EB1">
        <w:rPr>
          <w:szCs w:val="18"/>
        </w:rPr>
        <w:t>d</w:t>
      </w:r>
      <w:r w:rsidRPr="00560505">
        <w:rPr>
          <w:szCs w:val="18"/>
        </w:rPr>
        <w:t xml:space="preserve">anych osobowych lub ich udostępnienie, Strona która otrzyma </w:t>
      </w:r>
      <w:r w:rsidR="006D0EB1">
        <w:rPr>
          <w:szCs w:val="18"/>
        </w:rPr>
        <w:t>d</w:t>
      </w:r>
      <w:r w:rsidRPr="00560505">
        <w:rPr>
          <w:szCs w:val="18"/>
        </w:rPr>
        <w:t xml:space="preserve">ane osobowe lub będzie przetwarzała </w:t>
      </w:r>
      <w:r w:rsidR="006D0EB1">
        <w:rPr>
          <w:szCs w:val="18"/>
        </w:rPr>
        <w:t>d</w:t>
      </w:r>
      <w:r w:rsidRPr="00560505">
        <w:rPr>
          <w:szCs w:val="18"/>
        </w:rPr>
        <w:t xml:space="preserve">ane osobowe, jest zobowiązana uwzględnić wymogi określone w obowiązujących przepisach, w szczególności </w:t>
      </w:r>
      <w:r w:rsidR="006D0EB1">
        <w:rPr>
          <w:szCs w:val="18"/>
        </w:rPr>
        <w:t>w RODO</w:t>
      </w:r>
      <w:r w:rsidR="008A619B">
        <w:rPr>
          <w:szCs w:val="18"/>
        </w:rPr>
        <w:t xml:space="preserve"> i w u</w:t>
      </w:r>
      <w:r w:rsidRPr="00560505">
        <w:rPr>
          <w:szCs w:val="18"/>
        </w:rPr>
        <w:t xml:space="preserve">stawie z dnia 10 maja 2018 r. o ochronie </w:t>
      </w:r>
      <w:r w:rsidR="006D0EB1">
        <w:rPr>
          <w:szCs w:val="18"/>
        </w:rPr>
        <w:t>d</w:t>
      </w:r>
      <w:r w:rsidRPr="00560505">
        <w:rPr>
          <w:szCs w:val="18"/>
        </w:rPr>
        <w:t>anych osobowych</w:t>
      </w:r>
      <w:r w:rsidR="006E6466">
        <w:rPr>
          <w:szCs w:val="18"/>
        </w:rPr>
        <w:t xml:space="preserve"> </w:t>
      </w:r>
      <w:r w:rsidR="006E6466" w:rsidRPr="006E6466">
        <w:rPr>
          <w:szCs w:val="18"/>
        </w:rPr>
        <w:t>(</w:t>
      </w:r>
      <w:proofErr w:type="spellStart"/>
      <w:r w:rsidR="006E6466" w:rsidRPr="006E6466">
        <w:rPr>
          <w:szCs w:val="18"/>
        </w:rPr>
        <w:t>t.j</w:t>
      </w:r>
      <w:proofErr w:type="spellEnd"/>
      <w:r w:rsidR="006E6466" w:rsidRPr="006E6466">
        <w:rPr>
          <w:szCs w:val="18"/>
        </w:rPr>
        <w:t>. Dz.U. 2019, poz. 1781</w:t>
      </w:r>
      <w:r w:rsidR="006D0EB1">
        <w:rPr>
          <w:szCs w:val="18"/>
        </w:rPr>
        <w:t xml:space="preserve">, z </w:t>
      </w:r>
      <w:proofErr w:type="spellStart"/>
      <w:r w:rsidR="006D0EB1">
        <w:rPr>
          <w:szCs w:val="18"/>
        </w:rPr>
        <w:t>późn</w:t>
      </w:r>
      <w:proofErr w:type="spellEnd"/>
      <w:r w:rsidR="006D0EB1">
        <w:rPr>
          <w:szCs w:val="18"/>
        </w:rPr>
        <w:t>. zm.</w:t>
      </w:r>
      <w:r w:rsidR="006E6466" w:rsidRPr="006E6466">
        <w:rPr>
          <w:szCs w:val="18"/>
        </w:rPr>
        <w:t>)</w:t>
      </w:r>
      <w:r w:rsidR="008A619B">
        <w:rPr>
          <w:szCs w:val="18"/>
        </w:rPr>
        <w:t>. P</w:t>
      </w:r>
      <w:r w:rsidRPr="00560505">
        <w:rPr>
          <w:szCs w:val="18"/>
        </w:rPr>
        <w:t xml:space="preserve">onadto Strony uregulują kwestię przepływu </w:t>
      </w:r>
      <w:r w:rsidR="006D0EB1">
        <w:rPr>
          <w:szCs w:val="18"/>
        </w:rPr>
        <w:t>d</w:t>
      </w:r>
      <w:r w:rsidRPr="00560505">
        <w:rPr>
          <w:szCs w:val="18"/>
        </w:rPr>
        <w:t>anych osobowych w formie pisemnej poprzez zawarcie odrębnej umowy powierzenia przetwarzania danych</w:t>
      </w:r>
      <w:r w:rsidR="006D0EB1">
        <w:rPr>
          <w:szCs w:val="18"/>
        </w:rPr>
        <w:t>,</w:t>
      </w:r>
      <w:r w:rsidRPr="00560505">
        <w:rPr>
          <w:szCs w:val="18"/>
        </w:rPr>
        <w:t xml:space="preserve"> zgodnie ze wzorem obowiązującym w PGE Dystrybucja S.A., w której uregulują w szczególności cel i zakres przetwarzania </w:t>
      </w:r>
      <w:r w:rsidR="006D0EB1">
        <w:rPr>
          <w:szCs w:val="18"/>
        </w:rPr>
        <w:t>d</w:t>
      </w:r>
      <w:r w:rsidRPr="00560505">
        <w:rPr>
          <w:szCs w:val="18"/>
        </w:rPr>
        <w:t xml:space="preserve">anych osobowych lub poprzez zawarcie </w:t>
      </w:r>
      <w:r w:rsidR="008A619B">
        <w:rPr>
          <w:szCs w:val="18"/>
        </w:rPr>
        <w:t>u</w:t>
      </w:r>
      <w:r w:rsidRPr="00560505">
        <w:rPr>
          <w:szCs w:val="18"/>
        </w:rPr>
        <w:t xml:space="preserve">mowy </w:t>
      </w:r>
      <w:r w:rsidR="008A619B">
        <w:rPr>
          <w:szCs w:val="18"/>
        </w:rPr>
        <w:t>udostępnienia d</w:t>
      </w:r>
      <w:r w:rsidRPr="00560505">
        <w:rPr>
          <w:szCs w:val="18"/>
        </w:rPr>
        <w:t>anych.</w:t>
      </w:r>
    </w:p>
    <w:p w14:paraId="578DE825" w14:textId="11DCE01E" w:rsidR="00050FB4" w:rsidRPr="00560505" w:rsidRDefault="00050FB4" w:rsidP="006D0EB1">
      <w:pPr>
        <w:pStyle w:val="Styl2"/>
        <w:widowControl/>
        <w:numPr>
          <w:ilvl w:val="0"/>
          <w:numId w:val="0"/>
        </w:numPr>
        <w:spacing w:after="0" w:line="240" w:lineRule="auto"/>
        <w:contextualSpacing w:val="0"/>
        <w:rPr>
          <w:szCs w:val="18"/>
        </w:rPr>
      </w:pPr>
    </w:p>
    <w:p w14:paraId="0AA010A0" w14:textId="349AC56E"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14447B" w:rsidRPr="00560505">
        <w:rPr>
          <w:rFonts w:cs="Arial"/>
          <w:sz w:val="18"/>
          <w:szCs w:val="18"/>
        </w:rPr>
        <w:t>7</w:t>
      </w:r>
      <w:r w:rsidR="00F77443" w:rsidRPr="00560505">
        <w:rPr>
          <w:rFonts w:cs="Arial"/>
          <w:sz w:val="18"/>
          <w:szCs w:val="18"/>
        </w:rPr>
        <w:t xml:space="preserve">. </w:t>
      </w:r>
      <w:r w:rsidRPr="00560505">
        <w:rPr>
          <w:rFonts w:cs="Arial"/>
          <w:sz w:val="18"/>
          <w:szCs w:val="18"/>
        </w:rPr>
        <w:t xml:space="preserve">Zmiana postanowień Umowy, </w:t>
      </w:r>
      <w:r w:rsidR="00C86FD0">
        <w:rPr>
          <w:rFonts w:cs="Arial"/>
          <w:sz w:val="18"/>
          <w:szCs w:val="18"/>
        </w:rPr>
        <w:t>prace</w:t>
      </w:r>
      <w:r w:rsidRPr="00560505">
        <w:rPr>
          <w:rFonts w:cs="Arial"/>
          <w:sz w:val="18"/>
          <w:szCs w:val="18"/>
        </w:rPr>
        <w:t xml:space="preserve"> dodatkowe</w:t>
      </w:r>
    </w:p>
    <w:p w14:paraId="39AA921D" w14:textId="03BE8C41" w:rsidR="00676538" w:rsidRPr="00560505" w:rsidRDefault="00676538" w:rsidP="002221B4">
      <w:pPr>
        <w:pStyle w:val="Styl2"/>
        <w:widowControl/>
        <w:numPr>
          <w:ilvl w:val="0"/>
          <w:numId w:val="26"/>
        </w:numPr>
        <w:spacing w:after="0" w:line="240" w:lineRule="auto"/>
        <w:ind w:left="322" w:hanging="322"/>
        <w:contextualSpacing w:val="0"/>
        <w:rPr>
          <w:szCs w:val="18"/>
        </w:rPr>
      </w:pPr>
      <w:r w:rsidRPr="00560505">
        <w:rPr>
          <w:szCs w:val="18"/>
        </w:rPr>
        <w:t>Postanowienia Umowy</w:t>
      </w:r>
      <w:r w:rsidR="00A92DA6" w:rsidRPr="00560505">
        <w:rPr>
          <w:szCs w:val="18"/>
        </w:rPr>
        <w:t xml:space="preserve"> nie </w:t>
      </w:r>
      <w:r w:rsidRPr="00560505">
        <w:rPr>
          <w:szCs w:val="18"/>
        </w:rPr>
        <w:t>mogą być zmienione, ani uzupełnione postanowieniami niekorzystnymi</w:t>
      </w:r>
      <w:r w:rsidR="00A92DA6" w:rsidRPr="00560505">
        <w:rPr>
          <w:szCs w:val="18"/>
        </w:rPr>
        <w:t xml:space="preserve"> dla </w:t>
      </w:r>
      <w:r w:rsidRPr="00560505">
        <w:rPr>
          <w:szCs w:val="18"/>
        </w:rPr>
        <w:t>Zamawiającego, jeżeli zmiana powodowałaby zmianę treści oferty,</w:t>
      </w:r>
      <w:r w:rsidR="00A92DA6" w:rsidRPr="00560505">
        <w:rPr>
          <w:szCs w:val="18"/>
        </w:rPr>
        <w:t xml:space="preserve"> na </w:t>
      </w:r>
      <w:r w:rsidRPr="00560505">
        <w:rPr>
          <w:szCs w:val="18"/>
        </w:rPr>
        <w:t>podstawie której został wybrany Wykonawca, chyba że konieczność zmiany spowodowana będzie okolicznościami, których</w:t>
      </w:r>
      <w:r w:rsidR="00A92DA6" w:rsidRPr="00560505">
        <w:rPr>
          <w:szCs w:val="18"/>
        </w:rPr>
        <w:t xml:space="preserve"> nie </w:t>
      </w:r>
      <w:r w:rsidRPr="00560505">
        <w:rPr>
          <w:szCs w:val="18"/>
        </w:rPr>
        <w:t>można było przewidzieć przy zawieraniu Umowy.</w:t>
      </w:r>
    </w:p>
    <w:p w14:paraId="5FB43336" w14:textId="2217F70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Jeśli jakiekolwiek postanowienie Umowy, kilka jej postanowień</w:t>
      </w:r>
      <w:r w:rsidR="00A92DA6" w:rsidRPr="00560505">
        <w:rPr>
          <w:szCs w:val="18"/>
        </w:rPr>
        <w:t xml:space="preserve"> lub </w:t>
      </w:r>
      <w:r w:rsidRPr="00560505">
        <w:rPr>
          <w:szCs w:val="18"/>
        </w:rPr>
        <w:t>część tych postanowień jest</w:t>
      </w:r>
      <w:r w:rsidR="00A92DA6" w:rsidRPr="00560505">
        <w:rPr>
          <w:szCs w:val="18"/>
        </w:rPr>
        <w:t xml:space="preserve"> lub </w:t>
      </w:r>
      <w:r w:rsidRPr="00560505">
        <w:rPr>
          <w:szCs w:val="18"/>
        </w:rPr>
        <w:t>stanie się bezskuteczne</w:t>
      </w:r>
      <w:r w:rsidR="00A92DA6" w:rsidRPr="00560505">
        <w:rPr>
          <w:szCs w:val="18"/>
        </w:rPr>
        <w:t xml:space="preserve"> lub </w:t>
      </w:r>
      <w:r w:rsidRPr="00560505">
        <w:rPr>
          <w:szCs w:val="18"/>
        </w:rPr>
        <w:t>nieważne,</w:t>
      </w:r>
      <w:r w:rsidR="00A92DA6" w:rsidRPr="00560505">
        <w:rPr>
          <w:szCs w:val="18"/>
        </w:rPr>
        <w:t xml:space="preserve"> nie </w:t>
      </w:r>
      <w:r w:rsidRPr="00560505">
        <w:rPr>
          <w:szCs w:val="18"/>
        </w:rPr>
        <w:t>powoduje to bezskuteczności</w:t>
      </w:r>
      <w:r w:rsidR="00BA7FF5" w:rsidRPr="00560505">
        <w:rPr>
          <w:szCs w:val="18"/>
        </w:rPr>
        <w:t>,</w:t>
      </w:r>
      <w:r w:rsidRPr="00560505">
        <w:rPr>
          <w:szCs w:val="18"/>
        </w:rPr>
        <w:t xml:space="preserve"> czy nieważności całej Umowy</w:t>
      </w:r>
      <w:r w:rsidR="00A92DA6" w:rsidRPr="00560505">
        <w:rPr>
          <w:szCs w:val="18"/>
        </w:rPr>
        <w:t xml:space="preserve"> i </w:t>
      </w:r>
      <w:r w:rsidRPr="00560505">
        <w:rPr>
          <w:szCs w:val="18"/>
        </w:rPr>
        <w:t>pozostałych postanowień.</w:t>
      </w:r>
      <w:r w:rsidR="00A92DA6" w:rsidRPr="00560505">
        <w:rPr>
          <w:szCs w:val="18"/>
        </w:rPr>
        <w:t xml:space="preserve"> </w:t>
      </w:r>
      <w:r w:rsidR="00BA7FF5" w:rsidRPr="00560505">
        <w:rPr>
          <w:szCs w:val="18"/>
        </w:rPr>
        <w:t>W </w:t>
      </w:r>
      <w:r w:rsidRPr="00560505">
        <w:rPr>
          <w:szCs w:val="18"/>
        </w:rPr>
        <w:t>miejsce zakwestionowanych postanowień stosuje się reguły wynikające</w:t>
      </w:r>
      <w:r w:rsidR="00A92DA6" w:rsidRPr="00560505">
        <w:rPr>
          <w:szCs w:val="18"/>
        </w:rPr>
        <w:t xml:space="preserve"> z </w:t>
      </w:r>
      <w:r w:rsidRPr="00560505">
        <w:rPr>
          <w:szCs w:val="18"/>
        </w:rPr>
        <w:t>przepisów powszechnie obowiązujących, a gdyby dana płaszczyzna</w:t>
      </w:r>
      <w:r w:rsidR="00A92DA6" w:rsidRPr="00560505">
        <w:rPr>
          <w:szCs w:val="18"/>
        </w:rPr>
        <w:t xml:space="preserve"> nie </w:t>
      </w:r>
      <w:r w:rsidRPr="00560505">
        <w:rPr>
          <w:szCs w:val="18"/>
        </w:rPr>
        <w:t>podlegała szczegółowej regulacji, to wówczas Strony zobowiązują się</w:t>
      </w:r>
      <w:r w:rsidR="00A92DA6" w:rsidRPr="00560505">
        <w:rPr>
          <w:szCs w:val="18"/>
        </w:rPr>
        <w:t xml:space="preserve"> do </w:t>
      </w:r>
      <w:r w:rsidRPr="00560505">
        <w:rPr>
          <w:szCs w:val="18"/>
        </w:rPr>
        <w:t>renegocjacji postanowień umownych</w:t>
      </w:r>
      <w:r w:rsidR="00A92DA6" w:rsidRPr="00560505">
        <w:rPr>
          <w:szCs w:val="18"/>
        </w:rPr>
        <w:t xml:space="preserve"> w </w:t>
      </w:r>
      <w:r w:rsidRPr="00560505">
        <w:rPr>
          <w:szCs w:val="18"/>
        </w:rPr>
        <w:t>celu uzgodnienia nowych treści, które będą</w:t>
      </w:r>
      <w:r w:rsidR="00A92DA6" w:rsidRPr="00560505">
        <w:rPr>
          <w:szCs w:val="18"/>
        </w:rPr>
        <w:t xml:space="preserve"> w </w:t>
      </w:r>
      <w:r w:rsidRPr="00560505">
        <w:rPr>
          <w:szCs w:val="18"/>
        </w:rPr>
        <w:t>możliwie największym stopniu odpowiadać funkcji, znaczeniu</w:t>
      </w:r>
      <w:r w:rsidR="00A92DA6" w:rsidRPr="00560505">
        <w:rPr>
          <w:szCs w:val="18"/>
        </w:rPr>
        <w:t xml:space="preserve"> i </w:t>
      </w:r>
      <w:r w:rsidRPr="00560505">
        <w:rPr>
          <w:szCs w:val="18"/>
        </w:rPr>
        <w:t>celowi postanowień zakwestionowanych. Zasady powyższe mają odpowiednie zastosowanie</w:t>
      </w:r>
      <w:r w:rsidR="00A92DA6" w:rsidRPr="00560505">
        <w:rPr>
          <w:szCs w:val="18"/>
        </w:rPr>
        <w:t xml:space="preserve"> do </w:t>
      </w:r>
      <w:r w:rsidRPr="00560505">
        <w:rPr>
          <w:szCs w:val="18"/>
        </w:rPr>
        <w:t>luk</w:t>
      </w:r>
      <w:r w:rsidR="00A92DA6" w:rsidRPr="00560505">
        <w:rPr>
          <w:szCs w:val="18"/>
        </w:rPr>
        <w:t xml:space="preserve"> w </w:t>
      </w:r>
      <w:r w:rsidR="00907A30" w:rsidRPr="00560505">
        <w:rPr>
          <w:szCs w:val="18"/>
        </w:rPr>
        <w:t>Umowie</w:t>
      </w:r>
      <w:r w:rsidR="00B7583C" w:rsidRPr="00560505">
        <w:rPr>
          <w:szCs w:val="18"/>
        </w:rPr>
        <w:t>.</w:t>
      </w:r>
    </w:p>
    <w:p w14:paraId="1F1D9861" w14:textId="08FE033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sytuacjach wyjątkowych</w:t>
      </w:r>
      <w:r w:rsidR="00A92DA6" w:rsidRPr="00560505">
        <w:rPr>
          <w:szCs w:val="18"/>
        </w:rPr>
        <w:t xml:space="preserve"> i </w:t>
      </w:r>
      <w:r w:rsidRPr="00560505">
        <w:rPr>
          <w:szCs w:val="18"/>
        </w:rPr>
        <w:t>nieprzewidzianych, tj. gdy zaistnieje konieczność wykonania prac dodatkowych,</w:t>
      </w:r>
      <w:r w:rsidR="00AC1325" w:rsidRPr="00560505">
        <w:rPr>
          <w:szCs w:val="18"/>
        </w:rPr>
        <w:t xml:space="preserve"> </w:t>
      </w:r>
      <w:r w:rsidRPr="00560505">
        <w:rPr>
          <w:szCs w:val="18"/>
        </w:rPr>
        <w:t>a także konieczność zmniejszenia zakresu</w:t>
      </w:r>
      <w:r w:rsidR="00A92DA6" w:rsidRPr="00560505">
        <w:rPr>
          <w:szCs w:val="18"/>
        </w:rPr>
        <w:t xml:space="preserve"> lub </w:t>
      </w:r>
      <w:r w:rsidRPr="00560505">
        <w:rPr>
          <w:szCs w:val="18"/>
        </w:rPr>
        <w:t xml:space="preserve">korekty zakresu </w:t>
      </w:r>
      <w:r w:rsidR="00F11CB3" w:rsidRPr="00560505">
        <w:rPr>
          <w:szCs w:val="18"/>
        </w:rPr>
        <w:t>przedmiotu Umow</w:t>
      </w:r>
      <w:r w:rsidRPr="00560505">
        <w:rPr>
          <w:szCs w:val="18"/>
        </w:rPr>
        <w:t>y</w:t>
      </w:r>
      <w:r w:rsidR="00BA7FF5" w:rsidRPr="00560505">
        <w:rPr>
          <w:szCs w:val="18"/>
        </w:rPr>
        <w:t>,</w:t>
      </w:r>
      <w:r w:rsidRPr="00560505">
        <w:rPr>
          <w:szCs w:val="18"/>
        </w:rPr>
        <w:t xml:space="preserve"> Zamawiający</w:t>
      </w:r>
      <w:r w:rsidR="00BA7FF5" w:rsidRPr="00560505">
        <w:rPr>
          <w:szCs w:val="18"/>
        </w:rPr>
        <w:t>,</w:t>
      </w:r>
      <w:r w:rsidR="00A92DA6" w:rsidRPr="00560505">
        <w:rPr>
          <w:szCs w:val="18"/>
        </w:rPr>
        <w:t xml:space="preserve"> na </w:t>
      </w:r>
      <w:r w:rsidRPr="00560505">
        <w:rPr>
          <w:szCs w:val="18"/>
        </w:rPr>
        <w:t>pisemny wniosek Wykonawcy</w:t>
      </w:r>
      <w:r w:rsidR="00BA7FF5" w:rsidRPr="00560505">
        <w:rPr>
          <w:szCs w:val="18"/>
        </w:rPr>
        <w:t>,</w:t>
      </w:r>
      <w:r w:rsidRPr="00560505">
        <w:rPr>
          <w:szCs w:val="18"/>
        </w:rPr>
        <w:t xml:space="preserve"> może</w:t>
      </w:r>
      <w:r w:rsidR="00A92DA6" w:rsidRPr="00560505">
        <w:rPr>
          <w:szCs w:val="18"/>
        </w:rPr>
        <w:t xml:space="preserve"> w </w:t>
      </w:r>
      <w:r w:rsidRPr="00560505">
        <w:rPr>
          <w:szCs w:val="18"/>
        </w:rPr>
        <w:t>formie pisemnej wyrazić zgodę</w:t>
      </w:r>
      <w:r w:rsidR="00A92DA6" w:rsidRPr="00560505">
        <w:rPr>
          <w:szCs w:val="18"/>
        </w:rPr>
        <w:t xml:space="preserve"> na </w:t>
      </w:r>
      <w:r w:rsidRPr="00560505">
        <w:rPr>
          <w:szCs w:val="18"/>
        </w:rPr>
        <w:t>wykonanie tych prac, zmniejszenie zakresu</w:t>
      </w:r>
      <w:r w:rsidR="00A92DA6" w:rsidRPr="00560505">
        <w:rPr>
          <w:szCs w:val="18"/>
        </w:rPr>
        <w:t xml:space="preserve"> lub </w:t>
      </w:r>
      <w:r w:rsidRPr="00560505">
        <w:rPr>
          <w:szCs w:val="18"/>
        </w:rPr>
        <w:t>korektę</w:t>
      </w:r>
      <w:r w:rsidR="00BA7FF5" w:rsidRPr="00560505">
        <w:rPr>
          <w:szCs w:val="18"/>
        </w:rPr>
        <w:t>,</w:t>
      </w:r>
      <w:r w:rsidRPr="00560505">
        <w:rPr>
          <w:szCs w:val="18"/>
        </w:rPr>
        <w:t xml:space="preserve"> dokonując stosownej zmiany zakresu </w:t>
      </w:r>
      <w:r w:rsidR="00F11CB3" w:rsidRPr="00560505">
        <w:rPr>
          <w:szCs w:val="18"/>
        </w:rPr>
        <w:t>przedmiotu Umow</w:t>
      </w:r>
      <w:r w:rsidRPr="00560505">
        <w:rPr>
          <w:szCs w:val="18"/>
        </w:rPr>
        <w:t>y, wynagrodzenia i/lub terminu realizacji Umowy</w:t>
      </w:r>
      <w:r w:rsidR="00BA7FF5" w:rsidRPr="00560505">
        <w:rPr>
          <w:szCs w:val="18"/>
        </w:rPr>
        <w:t>,</w:t>
      </w:r>
      <w:r w:rsidR="00A92DA6" w:rsidRPr="00560505">
        <w:rPr>
          <w:szCs w:val="18"/>
        </w:rPr>
        <w:t xml:space="preserve"> z </w:t>
      </w:r>
      <w:r w:rsidRPr="00560505">
        <w:rPr>
          <w:szCs w:val="18"/>
        </w:rPr>
        <w:t>zastrzeżeniem postanowień ust</w:t>
      </w:r>
      <w:r w:rsidR="006E6466">
        <w:rPr>
          <w:szCs w:val="18"/>
        </w:rPr>
        <w:t>.</w:t>
      </w:r>
      <w:r w:rsidRPr="00560505">
        <w:rPr>
          <w:szCs w:val="18"/>
        </w:rPr>
        <w:t xml:space="preserve"> 4 poniżej.</w:t>
      </w:r>
    </w:p>
    <w:p w14:paraId="4D6B7B15" w14:textId="5F933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zgłasza Zamawiającemu konieczność wykonania prac dodatkowych</w:t>
      </w:r>
      <w:r w:rsidR="00BA7FF5" w:rsidRPr="00560505">
        <w:rPr>
          <w:szCs w:val="18"/>
        </w:rPr>
        <w:t>,</w:t>
      </w:r>
      <w:r w:rsidR="00C86FD0">
        <w:rPr>
          <w:szCs w:val="18"/>
        </w:rPr>
        <w:t xml:space="preserve"> a także konieczność</w:t>
      </w:r>
      <w:r w:rsidRPr="00560505">
        <w:rPr>
          <w:szCs w:val="18"/>
        </w:rPr>
        <w:t xml:space="preserve"> zmniejszenia ich zakresu</w:t>
      </w:r>
      <w:r w:rsidR="00A92DA6" w:rsidRPr="00560505">
        <w:rPr>
          <w:szCs w:val="18"/>
        </w:rPr>
        <w:t xml:space="preserve"> lub </w:t>
      </w:r>
      <w:r w:rsidRPr="00560505">
        <w:rPr>
          <w:szCs w:val="18"/>
        </w:rPr>
        <w:t>korekty</w:t>
      </w:r>
      <w:r w:rsidR="00A92DA6" w:rsidRPr="00560505">
        <w:rPr>
          <w:szCs w:val="18"/>
        </w:rPr>
        <w:t xml:space="preserve"> w </w:t>
      </w:r>
      <w:r w:rsidRPr="00560505">
        <w:rPr>
          <w:szCs w:val="18"/>
        </w:rPr>
        <w:t xml:space="preserve">terminie </w:t>
      </w:r>
      <w:r w:rsidR="006E6466">
        <w:rPr>
          <w:szCs w:val="18"/>
        </w:rPr>
        <w:t>14 dni</w:t>
      </w:r>
      <w:r w:rsidR="00A92DA6" w:rsidRPr="00560505">
        <w:rPr>
          <w:szCs w:val="18"/>
        </w:rPr>
        <w:t xml:space="preserve"> od </w:t>
      </w:r>
      <w:r w:rsidRPr="00560505">
        <w:rPr>
          <w:szCs w:val="18"/>
        </w:rPr>
        <w:t xml:space="preserve">dnia stwierdzenia takiej konieczności. Zmiana zakresu </w:t>
      </w:r>
      <w:r w:rsidR="00F11CB3" w:rsidRPr="00560505">
        <w:rPr>
          <w:szCs w:val="18"/>
        </w:rPr>
        <w:t>przedmiotu Umow</w:t>
      </w:r>
      <w:r w:rsidRPr="00560505">
        <w:rPr>
          <w:szCs w:val="18"/>
        </w:rPr>
        <w:t>y, terminu realizacji oraz przystąpienie</w:t>
      </w:r>
      <w:r w:rsidR="00A92DA6" w:rsidRPr="00560505">
        <w:rPr>
          <w:szCs w:val="18"/>
        </w:rPr>
        <w:t xml:space="preserve"> do </w:t>
      </w:r>
      <w:r w:rsidRPr="00560505">
        <w:rPr>
          <w:szCs w:val="18"/>
        </w:rPr>
        <w:t>wykonania prac dodatkowych wymagają uprzedniego podpisania stosownego aneksu</w:t>
      </w:r>
      <w:r w:rsidR="00A92DA6" w:rsidRPr="00560505">
        <w:rPr>
          <w:szCs w:val="18"/>
        </w:rPr>
        <w:t xml:space="preserve"> do </w:t>
      </w:r>
      <w:r w:rsidRPr="00560505">
        <w:rPr>
          <w:szCs w:val="18"/>
        </w:rPr>
        <w:t xml:space="preserve"> Umowy, umowy</w:t>
      </w:r>
      <w:r w:rsidR="00A92DA6" w:rsidRPr="00560505">
        <w:rPr>
          <w:szCs w:val="18"/>
        </w:rPr>
        <w:t xml:space="preserve"> </w:t>
      </w:r>
      <w:r w:rsidR="00BA7FF5" w:rsidRPr="00560505">
        <w:rPr>
          <w:szCs w:val="18"/>
        </w:rPr>
        <w:t xml:space="preserve">powierzenia </w:t>
      </w:r>
      <w:r w:rsidRPr="00560505">
        <w:rPr>
          <w:szCs w:val="18"/>
        </w:rPr>
        <w:t>przetwarzani</w:t>
      </w:r>
      <w:r w:rsidR="00BA7FF5" w:rsidRPr="00560505">
        <w:rPr>
          <w:szCs w:val="18"/>
        </w:rPr>
        <w:t>a</w:t>
      </w:r>
      <w:r w:rsidRPr="00560505">
        <w:rPr>
          <w:szCs w:val="18"/>
        </w:rPr>
        <w:t xml:space="preserve"> danych </w:t>
      </w:r>
      <w:r w:rsidR="00A92DA6" w:rsidRPr="00560505">
        <w:rPr>
          <w:szCs w:val="18"/>
        </w:rPr>
        <w:t>i </w:t>
      </w:r>
      <w:r w:rsidRPr="00560505">
        <w:rPr>
          <w:szCs w:val="18"/>
        </w:rPr>
        <w:t>dokonania odpowiednich zmian</w:t>
      </w:r>
      <w:r w:rsidR="00A92DA6" w:rsidRPr="00560505">
        <w:rPr>
          <w:szCs w:val="18"/>
        </w:rPr>
        <w:t xml:space="preserve"> w </w:t>
      </w:r>
      <w:r w:rsidRPr="00560505">
        <w:rPr>
          <w:szCs w:val="18"/>
        </w:rPr>
        <w:t>zabezpieczeniu należytego wykonania Umowy – jeżeli dotyczy.</w:t>
      </w:r>
      <w:r w:rsidR="00A92DA6" w:rsidRPr="00560505">
        <w:rPr>
          <w:szCs w:val="18"/>
        </w:rPr>
        <w:t xml:space="preserve"> </w:t>
      </w:r>
      <w:r w:rsidR="00BA7FF5" w:rsidRPr="00560505">
        <w:rPr>
          <w:szCs w:val="18"/>
        </w:rPr>
        <w:t>W </w:t>
      </w:r>
      <w:r w:rsidRPr="00560505">
        <w:rPr>
          <w:szCs w:val="18"/>
        </w:rPr>
        <w:t>przypadkach określonych</w:t>
      </w:r>
      <w:r w:rsidR="00A92DA6" w:rsidRPr="00560505">
        <w:rPr>
          <w:szCs w:val="18"/>
        </w:rPr>
        <w:t xml:space="preserve"> w </w:t>
      </w:r>
      <w:r w:rsidRPr="00560505">
        <w:rPr>
          <w:szCs w:val="18"/>
        </w:rPr>
        <w:t>ust. 3 powyżej</w:t>
      </w:r>
      <w:r w:rsidR="00C86FD0">
        <w:rPr>
          <w:szCs w:val="18"/>
        </w:rPr>
        <w:t>,</w:t>
      </w:r>
      <w:r w:rsidRPr="00560505">
        <w:rPr>
          <w:szCs w:val="18"/>
        </w:rPr>
        <w:t xml:space="preserve"> wynagrodzenie Wykonawcy ulegnie zwiększeniu</w:t>
      </w:r>
      <w:r w:rsidR="00A92DA6" w:rsidRPr="00560505">
        <w:rPr>
          <w:szCs w:val="18"/>
        </w:rPr>
        <w:t xml:space="preserve"> lub </w:t>
      </w:r>
      <w:r w:rsidRPr="00560505">
        <w:rPr>
          <w:szCs w:val="18"/>
        </w:rPr>
        <w:t>zmniejszeniu</w:t>
      </w:r>
      <w:r w:rsidR="00BA7FF5" w:rsidRPr="00560505">
        <w:rPr>
          <w:szCs w:val="18"/>
        </w:rPr>
        <w:t>,</w:t>
      </w:r>
      <w:r w:rsidRPr="00560505">
        <w:rPr>
          <w:szCs w:val="18"/>
        </w:rPr>
        <w:t xml:space="preserve"> </w:t>
      </w:r>
      <w:r w:rsidR="00C86FD0">
        <w:rPr>
          <w:szCs w:val="18"/>
        </w:rPr>
        <w:t>odpowiednio</w:t>
      </w:r>
      <w:r w:rsidR="00A92DA6" w:rsidRPr="00560505">
        <w:rPr>
          <w:szCs w:val="18"/>
        </w:rPr>
        <w:t xml:space="preserve"> do </w:t>
      </w:r>
      <w:r w:rsidR="00BA7FF5" w:rsidRPr="00560505">
        <w:rPr>
          <w:szCs w:val="18"/>
        </w:rPr>
        <w:t>wprowadzonej</w:t>
      </w:r>
      <w:r w:rsidRPr="00560505">
        <w:rPr>
          <w:szCs w:val="18"/>
        </w:rPr>
        <w:t xml:space="preserve"> zmiany zakresu </w:t>
      </w:r>
      <w:r w:rsidR="00F11CB3" w:rsidRPr="00560505">
        <w:rPr>
          <w:szCs w:val="18"/>
        </w:rPr>
        <w:t>przedmiotu Umow</w:t>
      </w:r>
      <w:r w:rsidRPr="00560505">
        <w:rPr>
          <w:szCs w:val="18"/>
        </w:rPr>
        <w:t>y.</w:t>
      </w:r>
    </w:p>
    <w:p w14:paraId="2F5DB729" w14:textId="17A8080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w:t>
      </w:r>
      <w:r w:rsidR="00BA7FF5" w:rsidRPr="00560505">
        <w:rPr>
          <w:szCs w:val="18"/>
        </w:rPr>
        <w:t>,</w:t>
      </w:r>
      <w:r w:rsidRPr="00560505">
        <w:rPr>
          <w:szCs w:val="18"/>
        </w:rPr>
        <w:t xml:space="preserve"> gdy Zamawiający</w:t>
      </w:r>
      <w:r w:rsidR="00A92DA6" w:rsidRPr="00560505">
        <w:rPr>
          <w:szCs w:val="18"/>
        </w:rPr>
        <w:t xml:space="preserve"> nie </w:t>
      </w:r>
      <w:r w:rsidRPr="00560505">
        <w:rPr>
          <w:szCs w:val="18"/>
        </w:rPr>
        <w:t>wyrazi zgody</w:t>
      </w:r>
      <w:r w:rsidR="00A92DA6" w:rsidRPr="00560505">
        <w:rPr>
          <w:szCs w:val="18"/>
        </w:rPr>
        <w:t xml:space="preserve"> na </w:t>
      </w:r>
      <w:r w:rsidRPr="00560505">
        <w:rPr>
          <w:szCs w:val="18"/>
        </w:rPr>
        <w:t>wykonanie prac dodatkowych, a także zmniejszenia ich zakresu</w:t>
      </w:r>
      <w:r w:rsidR="00A92DA6" w:rsidRPr="00560505">
        <w:rPr>
          <w:szCs w:val="18"/>
        </w:rPr>
        <w:t xml:space="preserve"> lub </w:t>
      </w:r>
      <w:r w:rsidRPr="00560505">
        <w:rPr>
          <w:szCs w:val="18"/>
        </w:rPr>
        <w:t xml:space="preserve">korekty </w:t>
      </w:r>
      <w:r w:rsidR="00F11CB3" w:rsidRPr="00560505">
        <w:rPr>
          <w:szCs w:val="18"/>
        </w:rPr>
        <w:t>przedmiotu Umow</w:t>
      </w:r>
      <w:r w:rsidRPr="00560505">
        <w:rPr>
          <w:szCs w:val="18"/>
        </w:rPr>
        <w:t>y</w:t>
      </w:r>
      <w:r w:rsidR="00A92DA6" w:rsidRPr="00560505">
        <w:rPr>
          <w:szCs w:val="18"/>
        </w:rPr>
        <w:t xml:space="preserve"> lub </w:t>
      </w:r>
      <w:r w:rsidRPr="00560505">
        <w:rPr>
          <w:szCs w:val="18"/>
        </w:rPr>
        <w:t>terminu realizacji</w:t>
      </w:r>
      <w:r w:rsidR="00BA7FF5" w:rsidRPr="00560505">
        <w:rPr>
          <w:szCs w:val="18"/>
        </w:rPr>
        <w:t>,</w:t>
      </w:r>
      <w:r w:rsidRPr="00560505">
        <w:rPr>
          <w:szCs w:val="18"/>
        </w:rPr>
        <w:t xml:space="preserve"> Wykonawca jest zobowiązany wykonać wszystkie niezbędne działania</w:t>
      </w:r>
      <w:r w:rsidR="00A92DA6" w:rsidRPr="00560505">
        <w:rPr>
          <w:szCs w:val="18"/>
        </w:rPr>
        <w:t xml:space="preserve"> i </w:t>
      </w:r>
      <w:r w:rsidRPr="00560505">
        <w:rPr>
          <w:szCs w:val="18"/>
        </w:rPr>
        <w:t>czynności</w:t>
      </w:r>
      <w:r w:rsidR="00A92DA6" w:rsidRPr="00560505">
        <w:rPr>
          <w:szCs w:val="18"/>
        </w:rPr>
        <w:t xml:space="preserve"> dla </w:t>
      </w:r>
      <w:r w:rsidRPr="00560505">
        <w:rPr>
          <w:szCs w:val="18"/>
        </w:rPr>
        <w:t xml:space="preserve">zapewnienia wykonania </w:t>
      </w:r>
      <w:r w:rsidR="00F11CB3" w:rsidRPr="00560505">
        <w:rPr>
          <w:szCs w:val="18"/>
        </w:rPr>
        <w:t>przedmiotu Umow</w:t>
      </w:r>
      <w:r w:rsidRPr="00560505">
        <w:rPr>
          <w:szCs w:val="18"/>
        </w:rPr>
        <w:t>y</w:t>
      </w:r>
      <w:r w:rsidR="00BA7FF5" w:rsidRPr="00560505">
        <w:rPr>
          <w:szCs w:val="18"/>
        </w:rPr>
        <w:t>,</w:t>
      </w:r>
      <w:r w:rsidRPr="00560505">
        <w:rPr>
          <w:szCs w:val="18"/>
        </w:rPr>
        <w:t xml:space="preserve"> zgodnie</w:t>
      </w:r>
      <w:r w:rsidR="00A92DA6" w:rsidRPr="00560505">
        <w:rPr>
          <w:szCs w:val="18"/>
        </w:rPr>
        <w:t xml:space="preserve"> z </w:t>
      </w:r>
      <w:r w:rsidRPr="00560505">
        <w:rPr>
          <w:szCs w:val="18"/>
        </w:rPr>
        <w:t>postanowieniami Umowy.</w:t>
      </w:r>
    </w:p>
    <w:p w14:paraId="39487444" w14:textId="1DCF34D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 wnioskiem</w:t>
      </w:r>
      <w:r w:rsidR="00A92DA6" w:rsidRPr="00560505">
        <w:rPr>
          <w:szCs w:val="18"/>
        </w:rPr>
        <w:t xml:space="preserve"> o </w:t>
      </w:r>
      <w:r w:rsidRPr="00560505">
        <w:rPr>
          <w:szCs w:val="18"/>
        </w:rPr>
        <w:t>wykonanie prac dodatkowych może wystąpić także Zamawiający, zgodnie</w:t>
      </w:r>
      <w:r w:rsidR="00A92DA6" w:rsidRPr="00560505">
        <w:rPr>
          <w:szCs w:val="18"/>
        </w:rPr>
        <w:t xml:space="preserve"> z </w:t>
      </w:r>
      <w:r w:rsidRPr="00560505">
        <w:rPr>
          <w:szCs w:val="18"/>
        </w:rPr>
        <w:t>powyższymi zapisami. Postanowienia ust</w:t>
      </w:r>
      <w:r w:rsidR="006E6466">
        <w:rPr>
          <w:szCs w:val="18"/>
        </w:rPr>
        <w:t>.</w:t>
      </w:r>
      <w:r w:rsidRPr="00560505">
        <w:rPr>
          <w:szCs w:val="18"/>
        </w:rPr>
        <w:t xml:space="preserve"> 4 </w:t>
      </w:r>
      <w:r w:rsidR="00382E61" w:rsidRPr="00560505">
        <w:rPr>
          <w:szCs w:val="18"/>
        </w:rPr>
        <w:t>powyżej</w:t>
      </w:r>
      <w:r w:rsidR="006E6466">
        <w:rPr>
          <w:szCs w:val="18"/>
        </w:rPr>
        <w:t>,</w:t>
      </w:r>
      <w:r w:rsidR="00382E61" w:rsidRPr="00560505">
        <w:rPr>
          <w:szCs w:val="18"/>
        </w:rPr>
        <w:t xml:space="preserve"> </w:t>
      </w:r>
      <w:r w:rsidRPr="00560505">
        <w:rPr>
          <w:szCs w:val="18"/>
        </w:rPr>
        <w:t xml:space="preserve">dotyczące zmiany zakresu </w:t>
      </w:r>
      <w:r w:rsidR="00F11CB3" w:rsidRPr="00560505">
        <w:rPr>
          <w:szCs w:val="18"/>
        </w:rPr>
        <w:t>przedmiotu Umow</w:t>
      </w:r>
      <w:r w:rsidRPr="00560505">
        <w:rPr>
          <w:szCs w:val="18"/>
        </w:rPr>
        <w:t>y, terminu, przystąpienia</w:t>
      </w:r>
      <w:r w:rsidR="00A92DA6" w:rsidRPr="00560505">
        <w:rPr>
          <w:szCs w:val="18"/>
        </w:rPr>
        <w:t xml:space="preserve"> do </w:t>
      </w:r>
      <w:r w:rsidRPr="00560505">
        <w:rPr>
          <w:szCs w:val="18"/>
        </w:rPr>
        <w:t>wykonania prac dodatkowych</w:t>
      </w:r>
      <w:r w:rsidR="00BA7FF5" w:rsidRPr="00560505">
        <w:rPr>
          <w:szCs w:val="18"/>
        </w:rPr>
        <w:t>,</w:t>
      </w:r>
      <w:r w:rsidRPr="00560505">
        <w:rPr>
          <w:szCs w:val="18"/>
        </w:rPr>
        <w:t xml:space="preserve"> stosuje się odpowiednio.</w:t>
      </w:r>
    </w:p>
    <w:p w14:paraId="2BA11C69" w14:textId="402F3AE2" w:rsidR="00676538" w:rsidRPr="00797147" w:rsidRDefault="00676538" w:rsidP="00797147">
      <w:pPr>
        <w:pStyle w:val="Styl2"/>
        <w:widowControl/>
        <w:numPr>
          <w:ilvl w:val="0"/>
          <w:numId w:val="24"/>
        </w:numPr>
        <w:spacing w:after="0" w:line="240" w:lineRule="auto"/>
        <w:ind w:left="308" w:hanging="308"/>
        <w:contextualSpacing w:val="0"/>
        <w:rPr>
          <w:szCs w:val="18"/>
        </w:rPr>
      </w:pPr>
      <w:r w:rsidRPr="00560505">
        <w:rPr>
          <w:szCs w:val="18"/>
        </w:rPr>
        <w:t>Zamawiający ma prawo</w:t>
      </w:r>
      <w:r w:rsidR="00A92DA6" w:rsidRPr="00560505">
        <w:rPr>
          <w:szCs w:val="18"/>
        </w:rPr>
        <w:t xml:space="preserve"> do </w:t>
      </w:r>
      <w:r w:rsidRPr="00560505">
        <w:rPr>
          <w:szCs w:val="18"/>
        </w:rPr>
        <w:t>określenia prac dodatkowych. Postanowienia zawarte</w:t>
      </w:r>
      <w:r w:rsidR="00A92DA6" w:rsidRPr="00560505">
        <w:rPr>
          <w:szCs w:val="18"/>
        </w:rPr>
        <w:t xml:space="preserve"> w </w:t>
      </w:r>
      <w:r w:rsidRPr="00560505">
        <w:rPr>
          <w:szCs w:val="18"/>
        </w:rPr>
        <w:t xml:space="preserve">ust. 4, 5, 8 </w:t>
      </w:r>
      <w:r w:rsidR="00382E61" w:rsidRPr="00560505">
        <w:rPr>
          <w:szCs w:val="18"/>
        </w:rPr>
        <w:t xml:space="preserve">niniejszego paragrafu </w:t>
      </w:r>
      <w:r w:rsidRPr="00560505">
        <w:rPr>
          <w:szCs w:val="18"/>
        </w:rPr>
        <w:t>stosuje się odpowiednio.</w:t>
      </w:r>
    </w:p>
    <w:p w14:paraId="5ECBBB77" w14:textId="276C1D6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Przesłanki opisane</w:t>
      </w:r>
      <w:r w:rsidR="00A92DA6" w:rsidRPr="00560505">
        <w:rPr>
          <w:szCs w:val="18"/>
        </w:rPr>
        <w:t xml:space="preserve"> w </w:t>
      </w:r>
      <w:r w:rsidRPr="00560505">
        <w:rPr>
          <w:szCs w:val="18"/>
        </w:rPr>
        <w:t>ust. 3,</w:t>
      </w:r>
      <w:r w:rsidR="00AD0EA0">
        <w:rPr>
          <w:szCs w:val="18"/>
        </w:rPr>
        <w:t xml:space="preserve"> </w:t>
      </w:r>
      <w:r w:rsidRPr="00560505">
        <w:rPr>
          <w:szCs w:val="18"/>
        </w:rPr>
        <w:t>4,</w:t>
      </w:r>
      <w:r w:rsidR="00AD0EA0">
        <w:rPr>
          <w:szCs w:val="18"/>
        </w:rPr>
        <w:t xml:space="preserve"> </w:t>
      </w:r>
      <w:r w:rsidRPr="00560505">
        <w:rPr>
          <w:szCs w:val="18"/>
        </w:rPr>
        <w:t>6,</w:t>
      </w:r>
      <w:r w:rsidR="00AD0EA0">
        <w:rPr>
          <w:szCs w:val="18"/>
        </w:rPr>
        <w:t xml:space="preserve"> </w:t>
      </w:r>
      <w:r w:rsidRPr="00560505">
        <w:rPr>
          <w:szCs w:val="18"/>
        </w:rPr>
        <w:t xml:space="preserve">7 </w:t>
      </w:r>
      <w:r w:rsidR="00382E61" w:rsidRPr="00560505">
        <w:rPr>
          <w:szCs w:val="18"/>
        </w:rPr>
        <w:t>niniejszego paragrafu</w:t>
      </w:r>
      <w:r w:rsidRPr="00560505">
        <w:rPr>
          <w:szCs w:val="18"/>
        </w:rPr>
        <w:t xml:space="preserve"> mogą stanowić podstawę</w:t>
      </w:r>
      <w:r w:rsidR="00A92DA6" w:rsidRPr="00560505">
        <w:rPr>
          <w:szCs w:val="18"/>
        </w:rPr>
        <w:t xml:space="preserve"> do </w:t>
      </w:r>
      <w:r w:rsidRPr="00560505">
        <w:rPr>
          <w:szCs w:val="18"/>
        </w:rPr>
        <w:t>zmiany wynagrodzenia Wykonawcy</w:t>
      </w:r>
      <w:r w:rsidR="00A92DA6" w:rsidRPr="00560505">
        <w:rPr>
          <w:szCs w:val="18"/>
        </w:rPr>
        <w:t xml:space="preserve"> z </w:t>
      </w:r>
      <w:r w:rsidRPr="00560505">
        <w:rPr>
          <w:szCs w:val="18"/>
        </w:rPr>
        <w:t>tym zastrzeżeniem, że:</w:t>
      </w:r>
    </w:p>
    <w:p w14:paraId="48E39D78" w14:textId="1E92585D"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zmiana</w:t>
      </w:r>
      <w:r w:rsidR="00A92DA6" w:rsidRPr="00560505">
        <w:rPr>
          <w:szCs w:val="18"/>
        </w:rPr>
        <w:t xml:space="preserve"> nie </w:t>
      </w:r>
      <w:r w:rsidRPr="00560505">
        <w:rPr>
          <w:szCs w:val="18"/>
        </w:rPr>
        <w:t>może kształtować praw</w:t>
      </w:r>
      <w:r w:rsidR="00A92DA6" w:rsidRPr="00560505">
        <w:rPr>
          <w:szCs w:val="18"/>
        </w:rPr>
        <w:t xml:space="preserve"> i </w:t>
      </w:r>
      <w:r w:rsidRPr="00560505">
        <w:rPr>
          <w:szCs w:val="18"/>
        </w:rPr>
        <w:t>obowiązków Zamawiającego</w:t>
      </w:r>
      <w:r w:rsidR="00A92DA6" w:rsidRPr="00560505">
        <w:rPr>
          <w:szCs w:val="18"/>
        </w:rPr>
        <w:t xml:space="preserve"> w </w:t>
      </w:r>
      <w:r w:rsidRPr="00560505">
        <w:rPr>
          <w:szCs w:val="18"/>
        </w:rPr>
        <w:t>sposób mniej korzystny</w:t>
      </w:r>
      <w:r w:rsidR="00A92DA6" w:rsidRPr="00560505">
        <w:rPr>
          <w:szCs w:val="18"/>
        </w:rPr>
        <w:t xml:space="preserve"> niż </w:t>
      </w:r>
      <w:r w:rsidRPr="00560505">
        <w:rPr>
          <w:szCs w:val="18"/>
        </w:rPr>
        <w:t>dotychczas –</w:t>
      </w:r>
      <w:r w:rsidR="00A92DA6" w:rsidRPr="00560505">
        <w:rPr>
          <w:szCs w:val="18"/>
        </w:rPr>
        <w:t xml:space="preserve"> z </w:t>
      </w:r>
      <w:r w:rsidRPr="00560505">
        <w:rPr>
          <w:szCs w:val="18"/>
        </w:rPr>
        <w:t>uwzględnieniem wszelkich okoliczności faktycznych</w:t>
      </w:r>
      <w:r w:rsidR="00A92DA6" w:rsidRPr="00560505">
        <w:rPr>
          <w:szCs w:val="18"/>
        </w:rPr>
        <w:t xml:space="preserve"> i </w:t>
      </w:r>
      <w:r w:rsidRPr="00560505">
        <w:rPr>
          <w:szCs w:val="18"/>
        </w:rPr>
        <w:t>prawnych związanych</w:t>
      </w:r>
      <w:r w:rsidR="00A92DA6" w:rsidRPr="00560505">
        <w:rPr>
          <w:szCs w:val="18"/>
        </w:rPr>
        <w:t xml:space="preserve"> z </w:t>
      </w:r>
      <w:r w:rsidRPr="00560505">
        <w:rPr>
          <w:szCs w:val="18"/>
        </w:rPr>
        <w:t>przyczynami</w:t>
      </w:r>
      <w:r w:rsidR="00A92DA6" w:rsidRPr="00560505">
        <w:rPr>
          <w:szCs w:val="18"/>
        </w:rPr>
        <w:t xml:space="preserve"> i </w:t>
      </w:r>
      <w:r w:rsidRPr="00560505">
        <w:rPr>
          <w:szCs w:val="18"/>
        </w:rPr>
        <w:t>skutkami takiej zmiany, a</w:t>
      </w:r>
      <w:r w:rsidR="00A92DA6" w:rsidRPr="00560505">
        <w:rPr>
          <w:szCs w:val="18"/>
        </w:rPr>
        <w:t xml:space="preserve"> w </w:t>
      </w:r>
      <w:r w:rsidRPr="00560505">
        <w:rPr>
          <w:szCs w:val="18"/>
        </w:rPr>
        <w:t>szczególności</w:t>
      </w:r>
      <w:r w:rsidR="00A92DA6" w:rsidRPr="00560505">
        <w:rPr>
          <w:szCs w:val="18"/>
        </w:rPr>
        <w:t xml:space="preserve"> z </w:t>
      </w:r>
      <w:r w:rsidRPr="00560505">
        <w:rPr>
          <w:szCs w:val="18"/>
        </w:rPr>
        <w:t xml:space="preserve">uwzględnieniem ewentualnego zwiększenia wartości </w:t>
      </w:r>
      <w:r w:rsidR="00BA7FF5" w:rsidRPr="00560505">
        <w:rPr>
          <w:szCs w:val="18"/>
        </w:rPr>
        <w:t xml:space="preserve">przedmiotu Umowy </w:t>
      </w:r>
      <w:r w:rsidRPr="00560505">
        <w:rPr>
          <w:szCs w:val="18"/>
        </w:rPr>
        <w:t>wprowadzonego</w:t>
      </w:r>
      <w:r w:rsidR="00A92DA6" w:rsidRPr="00560505">
        <w:rPr>
          <w:szCs w:val="18"/>
        </w:rPr>
        <w:t xml:space="preserve"> do </w:t>
      </w:r>
      <w:r w:rsidRPr="00560505">
        <w:rPr>
          <w:szCs w:val="18"/>
        </w:rPr>
        <w:t>Umowy</w:t>
      </w:r>
      <w:r w:rsidR="00A92DA6" w:rsidRPr="00560505">
        <w:rPr>
          <w:szCs w:val="18"/>
        </w:rPr>
        <w:t xml:space="preserve"> na </w:t>
      </w:r>
      <w:r w:rsidRPr="00560505">
        <w:rPr>
          <w:szCs w:val="18"/>
        </w:rPr>
        <w:t>skutek zmiany,</w:t>
      </w:r>
    </w:p>
    <w:p w14:paraId="5F1CEB3E" w14:textId="08DE7133"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w:t>
      </w:r>
      <w:r w:rsidR="00A92DA6" w:rsidRPr="00560505">
        <w:rPr>
          <w:szCs w:val="18"/>
        </w:rPr>
        <w:t xml:space="preserve"> nie </w:t>
      </w:r>
      <w:r w:rsidRPr="00560505">
        <w:rPr>
          <w:szCs w:val="18"/>
        </w:rPr>
        <w:t>może ulec zwiększeniu, jeśli przyczyny zmiany leżą po stronie Wykonawcy,</w:t>
      </w:r>
    </w:p>
    <w:p w14:paraId="7379A3E1" w14:textId="5E3D27B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00C86FD0">
        <w:rPr>
          <w:szCs w:val="18"/>
        </w:rPr>
        <w:t>może przekroczyć 20</w:t>
      </w:r>
      <w:r w:rsidRPr="00560505">
        <w:rPr>
          <w:szCs w:val="18"/>
        </w:rPr>
        <w:t xml:space="preserve">% </w:t>
      </w:r>
      <w:r w:rsidR="006E6466">
        <w:rPr>
          <w:szCs w:val="18"/>
        </w:rPr>
        <w:t>wynagrodzenia umownego</w:t>
      </w:r>
      <w:r w:rsidR="006E6466" w:rsidRPr="00560505">
        <w:rPr>
          <w:szCs w:val="18"/>
        </w:rPr>
        <w:t xml:space="preserve"> </w:t>
      </w:r>
      <w:r w:rsidRPr="00560505">
        <w:rPr>
          <w:szCs w:val="18"/>
        </w:rPr>
        <w:t>netto, jeśli przyczyny zmiany leżą po stronie Zamawiającego,</w:t>
      </w:r>
    </w:p>
    <w:p w14:paraId="1C90E055" w14:textId="1C217175"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Pr="00560505">
        <w:rPr>
          <w:szCs w:val="18"/>
        </w:rPr>
        <w:t xml:space="preserve">może przekroczyć 20% </w:t>
      </w:r>
      <w:r w:rsidR="00BA7FF5" w:rsidRPr="00560505">
        <w:rPr>
          <w:szCs w:val="18"/>
        </w:rPr>
        <w:t>wynagrodzenia umownego netto</w:t>
      </w:r>
      <w:r w:rsidRPr="00560505">
        <w:rPr>
          <w:szCs w:val="18"/>
        </w:rPr>
        <w:t>, jeśli przyczyny zmiany są obiektywne, tj. zostały wywołane siłą wyższą,</w:t>
      </w:r>
      <w:r w:rsidR="00A92DA6" w:rsidRPr="00560505">
        <w:rPr>
          <w:szCs w:val="18"/>
        </w:rPr>
        <w:t xml:space="preserve"> nie </w:t>
      </w:r>
      <w:r w:rsidRPr="00560505">
        <w:rPr>
          <w:szCs w:val="18"/>
        </w:rPr>
        <w:t>są zawinione przez żadną ze Stron Umowy albo też leżą po stronie Zamawiającego, ale są spowodowane okolicznościami, których Zamawiający, działając</w:t>
      </w:r>
      <w:r w:rsidR="00A92DA6" w:rsidRPr="00560505">
        <w:rPr>
          <w:szCs w:val="18"/>
        </w:rPr>
        <w:t xml:space="preserve"> z </w:t>
      </w:r>
      <w:r w:rsidRPr="00560505">
        <w:rPr>
          <w:szCs w:val="18"/>
        </w:rPr>
        <w:t>należytą starannością,</w:t>
      </w:r>
      <w:r w:rsidR="00A92DA6" w:rsidRPr="00560505">
        <w:rPr>
          <w:szCs w:val="18"/>
        </w:rPr>
        <w:t xml:space="preserve"> nie </w:t>
      </w:r>
      <w:r w:rsidRPr="00560505">
        <w:rPr>
          <w:szCs w:val="18"/>
        </w:rPr>
        <w:t>mógł przewidzieć,</w:t>
      </w:r>
    </w:p>
    <w:p w14:paraId="7CFADE70" w14:textId="553061FE"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zaakceptowania przez Zamawiającego wniosku</w:t>
      </w:r>
      <w:r w:rsidR="00A92DA6" w:rsidRPr="00560505">
        <w:rPr>
          <w:szCs w:val="18"/>
        </w:rPr>
        <w:t xml:space="preserve"> o </w:t>
      </w:r>
      <w:r w:rsidRPr="00560505">
        <w:rPr>
          <w:szCs w:val="18"/>
        </w:rPr>
        <w:t>wykonanie prac dodatkowych, rozliczenie należności</w:t>
      </w:r>
      <w:r w:rsidR="00A92DA6" w:rsidRPr="00560505">
        <w:rPr>
          <w:szCs w:val="18"/>
        </w:rPr>
        <w:t xml:space="preserve"> za </w:t>
      </w:r>
      <w:r w:rsidRPr="00560505">
        <w:rPr>
          <w:szCs w:val="18"/>
        </w:rPr>
        <w:t>ich wykonanie nastąpi</w:t>
      </w:r>
      <w:r w:rsidR="00A92DA6" w:rsidRPr="00560505">
        <w:rPr>
          <w:szCs w:val="18"/>
        </w:rPr>
        <w:t xml:space="preserve"> na </w:t>
      </w:r>
      <w:r w:rsidRPr="00560505">
        <w:rPr>
          <w:szCs w:val="18"/>
        </w:rPr>
        <w:t>podstawie zatwierdzonej przez Zamawiającego wyceny</w:t>
      </w:r>
      <w:r w:rsidR="00BA7FF5" w:rsidRPr="00560505">
        <w:rPr>
          <w:szCs w:val="18"/>
        </w:rPr>
        <w:t>,</w:t>
      </w:r>
      <w:r w:rsidR="00A92DA6" w:rsidRPr="00560505">
        <w:rPr>
          <w:szCs w:val="18"/>
        </w:rPr>
        <w:t xml:space="preserve"> na </w:t>
      </w:r>
      <w:r w:rsidRPr="00560505">
        <w:rPr>
          <w:szCs w:val="18"/>
        </w:rPr>
        <w:t>podstawie odrębnie udzielonego zamówienia</w:t>
      </w:r>
      <w:r w:rsidR="00A92DA6" w:rsidRPr="00560505">
        <w:rPr>
          <w:szCs w:val="18"/>
        </w:rPr>
        <w:t xml:space="preserve"> lub </w:t>
      </w:r>
      <w:r w:rsidRPr="00560505">
        <w:rPr>
          <w:szCs w:val="18"/>
        </w:rPr>
        <w:t>podpisania stosownego aneksu</w:t>
      </w:r>
      <w:r w:rsidR="00A92DA6" w:rsidRPr="00560505">
        <w:rPr>
          <w:szCs w:val="18"/>
        </w:rPr>
        <w:t xml:space="preserve"> do </w:t>
      </w:r>
      <w:r w:rsidRPr="00560505">
        <w:rPr>
          <w:szCs w:val="18"/>
        </w:rPr>
        <w:t xml:space="preserve"> </w:t>
      </w:r>
      <w:r w:rsidR="00F11CB3" w:rsidRPr="00560505">
        <w:rPr>
          <w:szCs w:val="18"/>
        </w:rPr>
        <w:t>Umow</w:t>
      </w:r>
      <w:r w:rsidRPr="00560505">
        <w:rPr>
          <w:szCs w:val="18"/>
        </w:rPr>
        <w:t>y,</w:t>
      </w:r>
    </w:p>
    <w:p w14:paraId="3F346C6B" w14:textId="045B3122"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Wykonawca sporządzi wycenę prac dodatkowych</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podstawy cenotwórcze</w:t>
      </w:r>
      <w:r w:rsidR="00BA7FF5" w:rsidRPr="00560505">
        <w:rPr>
          <w:szCs w:val="18"/>
        </w:rPr>
        <w:t>,</w:t>
      </w:r>
      <w:r w:rsidR="00C86FD0">
        <w:rPr>
          <w:szCs w:val="18"/>
        </w:rPr>
        <w:t xml:space="preserve"> zastosowane</w:t>
      </w:r>
      <w:r w:rsidR="00A92DA6" w:rsidRPr="00560505">
        <w:rPr>
          <w:szCs w:val="18"/>
        </w:rPr>
        <w:t xml:space="preserve"> w </w:t>
      </w:r>
      <w:r w:rsidRPr="00560505">
        <w:rPr>
          <w:szCs w:val="18"/>
        </w:rPr>
        <w:t xml:space="preserve">zatwierdzonym, szczegółowym </w:t>
      </w:r>
      <w:r w:rsidR="00BA7FF5" w:rsidRPr="00560505">
        <w:rPr>
          <w:szCs w:val="18"/>
        </w:rPr>
        <w:t xml:space="preserve">Kosztorysie </w:t>
      </w:r>
      <w:r w:rsidRPr="00560505">
        <w:rPr>
          <w:szCs w:val="18"/>
        </w:rPr>
        <w:t>ofertowym</w:t>
      </w:r>
      <w:r w:rsidR="00644367" w:rsidRPr="00560505">
        <w:rPr>
          <w:szCs w:val="18"/>
        </w:rPr>
        <w:t>,</w:t>
      </w:r>
      <w:r w:rsidRPr="00560505">
        <w:rPr>
          <w:szCs w:val="18"/>
        </w:rPr>
        <w:t xml:space="preserve"> stanowiącym </w:t>
      </w:r>
      <w:r w:rsidR="00644367" w:rsidRPr="00560505">
        <w:rPr>
          <w:szCs w:val="18"/>
        </w:rPr>
        <w:t xml:space="preserve">Załącznik </w:t>
      </w:r>
      <w:r w:rsidRPr="00560505">
        <w:rPr>
          <w:szCs w:val="18"/>
        </w:rPr>
        <w:t>nr 3</w:t>
      </w:r>
      <w:r w:rsidR="00A92DA6" w:rsidRPr="00560505">
        <w:rPr>
          <w:szCs w:val="18"/>
        </w:rPr>
        <w:t xml:space="preserve"> do </w:t>
      </w:r>
      <w:r w:rsidRPr="00560505">
        <w:rPr>
          <w:szCs w:val="18"/>
        </w:rPr>
        <w:t>Umowy,</w:t>
      </w:r>
    </w:p>
    <w:p w14:paraId="593016EB" w14:textId="7922C4F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niezaakceptowania przez Zamawiającego wniosku</w:t>
      </w:r>
      <w:r w:rsidR="00A92DA6" w:rsidRPr="00560505">
        <w:rPr>
          <w:szCs w:val="18"/>
        </w:rPr>
        <w:t xml:space="preserve"> o </w:t>
      </w:r>
      <w:r w:rsidRPr="00560505">
        <w:rPr>
          <w:szCs w:val="18"/>
        </w:rPr>
        <w:t>wykonanie prac dodatkowych</w:t>
      </w:r>
      <w:r w:rsidR="00A92DA6" w:rsidRPr="00560505">
        <w:rPr>
          <w:szCs w:val="18"/>
        </w:rPr>
        <w:t xml:space="preserve"> lub </w:t>
      </w:r>
      <w:r w:rsidRPr="00560505">
        <w:rPr>
          <w:szCs w:val="18"/>
        </w:rPr>
        <w:t>ich wyceny</w:t>
      </w:r>
      <w:r w:rsidR="00644367" w:rsidRPr="00560505">
        <w:rPr>
          <w:szCs w:val="18"/>
        </w:rPr>
        <w:t>,</w:t>
      </w:r>
      <w:r w:rsidRPr="00560505">
        <w:rPr>
          <w:szCs w:val="18"/>
        </w:rPr>
        <w:t xml:space="preserve"> Wykonawca wykona wszystkie prace niezbędne</w:t>
      </w:r>
      <w:r w:rsidR="00A92DA6" w:rsidRPr="00560505">
        <w:rPr>
          <w:szCs w:val="18"/>
        </w:rPr>
        <w:t xml:space="preserve"> do </w:t>
      </w:r>
      <w:r w:rsidRPr="00560505">
        <w:rPr>
          <w:szCs w:val="18"/>
        </w:rPr>
        <w:t xml:space="preserve">prawidłowego wykonania </w:t>
      </w:r>
      <w:r w:rsidR="00F11CB3" w:rsidRPr="00560505">
        <w:rPr>
          <w:szCs w:val="18"/>
        </w:rPr>
        <w:t>przedmiotu Umow</w:t>
      </w:r>
      <w:r w:rsidRPr="00560505">
        <w:rPr>
          <w:szCs w:val="18"/>
        </w:rPr>
        <w:t>y</w:t>
      </w:r>
      <w:r w:rsidR="00A92DA6" w:rsidRPr="00560505">
        <w:rPr>
          <w:szCs w:val="18"/>
        </w:rPr>
        <w:t xml:space="preserve"> w </w:t>
      </w:r>
      <w:r w:rsidRPr="00560505">
        <w:rPr>
          <w:szCs w:val="18"/>
        </w:rPr>
        <w:t>ramach wynagrodzenia wynikającego</w:t>
      </w:r>
      <w:r w:rsidR="00A92DA6" w:rsidRPr="00560505">
        <w:rPr>
          <w:szCs w:val="18"/>
        </w:rPr>
        <w:t xml:space="preserve"> z </w:t>
      </w:r>
      <w:r w:rsidRPr="00560505">
        <w:rPr>
          <w:szCs w:val="18"/>
        </w:rPr>
        <w:t>zawartej Umowy.</w:t>
      </w:r>
    </w:p>
    <w:p w14:paraId="24EC0B3E" w14:textId="4F76DA9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Prac dodatkowych</w:t>
      </w:r>
      <w:r w:rsidR="00A92DA6" w:rsidRPr="00560505">
        <w:rPr>
          <w:szCs w:val="18"/>
        </w:rPr>
        <w:t xml:space="preserve"> nie </w:t>
      </w:r>
      <w:r w:rsidRPr="00560505">
        <w:rPr>
          <w:szCs w:val="18"/>
        </w:rPr>
        <w:t>stanowią</w:t>
      </w:r>
      <w:r w:rsidR="00A92DA6" w:rsidRPr="00560505">
        <w:rPr>
          <w:szCs w:val="18"/>
        </w:rPr>
        <w:t xml:space="preserve"> w </w:t>
      </w:r>
      <w:r w:rsidRPr="00560505">
        <w:rPr>
          <w:szCs w:val="18"/>
        </w:rPr>
        <w:t>szczególności: konieczność zastosowania dodatkowych osłon rurowych</w:t>
      </w:r>
      <w:r w:rsidR="00A92DA6" w:rsidRPr="00560505">
        <w:rPr>
          <w:szCs w:val="18"/>
        </w:rPr>
        <w:t xml:space="preserve"> w </w:t>
      </w:r>
      <w:r w:rsidRPr="00560505">
        <w:rPr>
          <w:szCs w:val="18"/>
        </w:rPr>
        <w:t>przypadkach stwierdzenia kolizji wykonywanych linii kablowych</w:t>
      </w:r>
      <w:r w:rsidR="00A92DA6" w:rsidRPr="00560505">
        <w:rPr>
          <w:szCs w:val="18"/>
        </w:rPr>
        <w:t xml:space="preserve"> z </w:t>
      </w:r>
      <w:r w:rsidRPr="00560505">
        <w:rPr>
          <w:szCs w:val="18"/>
        </w:rPr>
        <w:t>elementami podziemnego uzbrojenia terenu, wystąpienia kamienistego gruntu</w:t>
      </w:r>
      <w:r w:rsidR="00A92DA6" w:rsidRPr="00560505">
        <w:rPr>
          <w:szCs w:val="18"/>
        </w:rPr>
        <w:t xml:space="preserve"> lub </w:t>
      </w:r>
      <w:r w:rsidRPr="00560505">
        <w:rPr>
          <w:szCs w:val="18"/>
        </w:rPr>
        <w:t>konieczności zastosowania przewiertu</w:t>
      </w:r>
      <w:r w:rsidR="00A92DA6" w:rsidRPr="00560505">
        <w:rPr>
          <w:szCs w:val="18"/>
        </w:rPr>
        <w:t xml:space="preserve"> w </w:t>
      </w:r>
      <w:r w:rsidRPr="00560505">
        <w:rPr>
          <w:szCs w:val="18"/>
        </w:rPr>
        <w:t>miejsce planowanych przepustów</w:t>
      </w:r>
      <w:r w:rsidR="00A92DA6" w:rsidRPr="00560505">
        <w:rPr>
          <w:szCs w:val="18"/>
        </w:rPr>
        <w:t xml:space="preserve"> w </w:t>
      </w:r>
      <w:r w:rsidRPr="00560505">
        <w:rPr>
          <w:szCs w:val="18"/>
        </w:rPr>
        <w:t>wykopie otwartym bez zmiany trasy, zmiany technologii przewiertów, prace wynikłe</w:t>
      </w:r>
      <w:r w:rsidR="00A92DA6" w:rsidRPr="00560505">
        <w:rPr>
          <w:szCs w:val="18"/>
        </w:rPr>
        <w:t xml:space="preserve"> z </w:t>
      </w:r>
      <w:r w:rsidRPr="00560505">
        <w:rPr>
          <w:szCs w:val="18"/>
        </w:rPr>
        <w:t>istotnych zmian</w:t>
      </w:r>
      <w:r w:rsidR="00A92DA6" w:rsidRPr="00560505">
        <w:rPr>
          <w:szCs w:val="18"/>
        </w:rPr>
        <w:t xml:space="preserve"> w </w:t>
      </w:r>
      <w:r w:rsidRPr="00560505">
        <w:rPr>
          <w:szCs w:val="18"/>
        </w:rPr>
        <w:t>zagospodarowaniu terenu (</w:t>
      </w:r>
      <w:proofErr w:type="spellStart"/>
      <w:r w:rsidRPr="00560505">
        <w:rPr>
          <w:szCs w:val="18"/>
        </w:rPr>
        <w:t>zabruki</w:t>
      </w:r>
      <w:proofErr w:type="spellEnd"/>
      <w:r w:rsidRPr="00560505">
        <w:rPr>
          <w:szCs w:val="18"/>
        </w:rPr>
        <w:t>), które Wykonawca mógł uwzględnić</w:t>
      </w:r>
      <w:r w:rsidR="00A92DA6" w:rsidRPr="00560505">
        <w:rPr>
          <w:szCs w:val="18"/>
        </w:rPr>
        <w:t xml:space="preserve"> na </w:t>
      </w:r>
      <w:r w:rsidR="008A619B">
        <w:rPr>
          <w:szCs w:val="18"/>
        </w:rPr>
        <w:t>etapie sporządzania O</w:t>
      </w:r>
      <w:r w:rsidRPr="00560505">
        <w:rPr>
          <w:szCs w:val="18"/>
        </w:rPr>
        <w:t>ferty</w:t>
      </w:r>
      <w:r w:rsidR="00644367" w:rsidRPr="00560505">
        <w:rPr>
          <w:szCs w:val="18"/>
        </w:rPr>
        <w:t>,</w:t>
      </w:r>
      <w:r w:rsidRPr="00560505">
        <w:rPr>
          <w:szCs w:val="18"/>
        </w:rPr>
        <w:t xml:space="preserve"> jak również organizacja</w:t>
      </w:r>
      <w:r w:rsidR="00A92DA6" w:rsidRPr="00560505">
        <w:rPr>
          <w:szCs w:val="18"/>
        </w:rPr>
        <w:t xml:space="preserve"> i </w:t>
      </w:r>
      <w:r w:rsidRPr="00560505">
        <w:rPr>
          <w:szCs w:val="18"/>
        </w:rPr>
        <w:t>wykonanie robót</w:t>
      </w:r>
      <w:r w:rsidR="00A92DA6" w:rsidRPr="00560505">
        <w:rPr>
          <w:szCs w:val="18"/>
        </w:rPr>
        <w:t xml:space="preserve"> lub </w:t>
      </w:r>
      <w:r w:rsidRPr="00560505">
        <w:rPr>
          <w:szCs w:val="18"/>
        </w:rPr>
        <w:t>czynności Wykonawcy koniecznych</w:t>
      </w:r>
      <w:r w:rsidR="00A92DA6" w:rsidRPr="00560505">
        <w:rPr>
          <w:szCs w:val="18"/>
        </w:rPr>
        <w:t xml:space="preserve"> dla </w:t>
      </w:r>
      <w:r w:rsidRPr="00560505">
        <w:rPr>
          <w:szCs w:val="18"/>
        </w:rPr>
        <w:t>wskazanych</w:t>
      </w:r>
      <w:r w:rsidR="00A92DA6" w:rsidRPr="00560505">
        <w:rPr>
          <w:szCs w:val="18"/>
        </w:rPr>
        <w:t xml:space="preserve"> w </w:t>
      </w:r>
      <w:r w:rsidR="002337D5" w:rsidRPr="00560505">
        <w:rPr>
          <w:szCs w:val="18"/>
        </w:rPr>
        <w:t xml:space="preserve">OPZ </w:t>
      </w:r>
      <w:r w:rsidRPr="00560505">
        <w:rPr>
          <w:szCs w:val="18"/>
        </w:rPr>
        <w:t>działań niezbędnych</w:t>
      </w:r>
      <w:r w:rsidR="00A92DA6" w:rsidRPr="00560505">
        <w:rPr>
          <w:szCs w:val="18"/>
        </w:rPr>
        <w:t xml:space="preserve"> dla </w:t>
      </w:r>
      <w:r w:rsidRPr="00560505">
        <w:rPr>
          <w:szCs w:val="18"/>
        </w:rPr>
        <w:t xml:space="preserve">ograniczenia </w:t>
      </w:r>
      <w:proofErr w:type="spellStart"/>
      <w:r w:rsidRPr="00560505">
        <w:rPr>
          <w:szCs w:val="18"/>
        </w:rPr>
        <w:t>wyłączeń</w:t>
      </w:r>
      <w:proofErr w:type="spellEnd"/>
      <w:r w:rsidRPr="00560505">
        <w:rPr>
          <w:szCs w:val="18"/>
        </w:rPr>
        <w:t xml:space="preserve"> sieci/urządzeń Zamawiającego oraz zachowania wymaganego maksymalnego dopuszczalnego czasu </w:t>
      </w:r>
      <w:proofErr w:type="spellStart"/>
      <w:r w:rsidRPr="00560505">
        <w:rPr>
          <w:szCs w:val="18"/>
        </w:rPr>
        <w:t>wyłączeń</w:t>
      </w:r>
      <w:proofErr w:type="spellEnd"/>
      <w:r w:rsidRPr="00560505">
        <w:rPr>
          <w:szCs w:val="18"/>
        </w:rPr>
        <w:t xml:space="preserve"> (np. zastosowanie odpowiedniej </w:t>
      </w:r>
      <w:r w:rsidR="002F635C">
        <w:rPr>
          <w:szCs w:val="18"/>
        </w:rPr>
        <w:t>liczby</w:t>
      </w:r>
      <w:r w:rsidR="00A92DA6" w:rsidRPr="00560505">
        <w:rPr>
          <w:szCs w:val="18"/>
        </w:rPr>
        <w:t xml:space="preserve"> i </w:t>
      </w:r>
      <w:r w:rsidRPr="00560505">
        <w:rPr>
          <w:szCs w:val="18"/>
        </w:rPr>
        <w:t>wielkości agregatów prądotwórczych, wykonania prac</w:t>
      </w:r>
      <w:r w:rsidR="00A92DA6" w:rsidRPr="00560505">
        <w:rPr>
          <w:szCs w:val="18"/>
        </w:rPr>
        <w:t xml:space="preserve"> w </w:t>
      </w:r>
      <w:r w:rsidRPr="00560505">
        <w:rPr>
          <w:szCs w:val="18"/>
        </w:rPr>
        <w:t>technologii PPN, utworzenie niezbędnych tymczasowych układów zasilania).</w:t>
      </w:r>
    </w:p>
    <w:p w14:paraId="5D611CE8" w14:textId="07BD4551"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lastRenderedPageBreak/>
        <w:t>§</w:t>
      </w:r>
      <w:r w:rsidR="00C86FD0">
        <w:rPr>
          <w:rFonts w:cs="Arial"/>
          <w:sz w:val="18"/>
          <w:szCs w:val="18"/>
        </w:rPr>
        <w:t xml:space="preserve"> </w:t>
      </w:r>
      <w:r w:rsidRPr="00560505">
        <w:rPr>
          <w:rFonts w:cs="Arial"/>
          <w:sz w:val="18"/>
          <w:szCs w:val="18"/>
        </w:rPr>
        <w:t>1</w:t>
      </w:r>
      <w:r w:rsidR="00DD7844" w:rsidRPr="00560505">
        <w:rPr>
          <w:rFonts w:cs="Arial"/>
          <w:sz w:val="18"/>
          <w:szCs w:val="18"/>
        </w:rPr>
        <w:t>8</w:t>
      </w:r>
      <w:r w:rsidR="00F77443" w:rsidRPr="00560505">
        <w:rPr>
          <w:rFonts w:cs="Arial"/>
          <w:sz w:val="18"/>
          <w:szCs w:val="18"/>
        </w:rPr>
        <w:t xml:space="preserve">. </w:t>
      </w:r>
      <w:r w:rsidRPr="00560505">
        <w:rPr>
          <w:rFonts w:cs="Arial"/>
          <w:sz w:val="18"/>
          <w:szCs w:val="18"/>
        </w:rPr>
        <w:t>Siła wyższa</w:t>
      </w:r>
    </w:p>
    <w:p w14:paraId="719EDD39" w14:textId="404D342F" w:rsidR="00676538" w:rsidRPr="00560505" w:rsidRDefault="00676538" w:rsidP="002221B4">
      <w:pPr>
        <w:pStyle w:val="Styl2"/>
        <w:widowControl/>
        <w:numPr>
          <w:ilvl w:val="0"/>
          <w:numId w:val="27"/>
        </w:numPr>
        <w:spacing w:after="0" w:line="240" w:lineRule="auto"/>
        <w:ind w:left="284" w:hanging="326"/>
        <w:contextualSpacing w:val="0"/>
        <w:rPr>
          <w:szCs w:val="18"/>
        </w:rPr>
      </w:pPr>
      <w:r w:rsidRPr="00560505">
        <w:rPr>
          <w:szCs w:val="18"/>
        </w:rPr>
        <w:t>Strony</w:t>
      </w:r>
      <w:r w:rsidR="00A92DA6" w:rsidRPr="00560505">
        <w:rPr>
          <w:szCs w:val="18"/>
        </w:rPr>
        <w:t xml:space="preserve"> nie </w:t>
      </w:r>
      <w:r w:rsidRPr="00560505">
        <w:rPr>
          <w:szCs w:val="18"/>
        </w:rPr>
        <w:t>ponoszą odpowiedzialności</w:t>
      </w:r>
      <w:r w:rsidR="00A92DA6" w:rsidRPr="00560505">
        <w:rPr>
          <w:szCs w:val="18"/>
        </w:rPr>
        <w:t xml:space="preserve"> za </w:t>
      </w:r>
      <w:r w:rsidRPr="00560505">
        <w:rPr>
          <w:szCs w:val="18"/>
        </w:rPr>
        <w:t>nienależyte wykonanie</w:t>
      </w:r>
      <w:r w:rsidR="00A92DA6" w:rsidRPr="00560505">
        <w:rPr>
          <w:szCs w:val="18"/>
        </w:rPr>
        <w:t xml:space="preserve"> lub </w:t>
      </w:r>
      <w:r w:rsidRPr="00560505">
        <w:rPr>
          <w:szCs w:val="18"/>
        </w:rPr>
        <w:t>niewykonanie ich zobowiązań wynikających</w:t>
      </w:r>
      <w:r w:rsidR="00A92DA6" w:rsidRPr="00560505">
        <w:rPr>
          <w:szCs w:val="18"/>
        </w:rPr>
        <w:t xml:space="preserve"> z </w:t>
      </w:r>
      <w:r w:rsidRPr="00560505">
        <w:rPr>
          <w:szCs w:val="18"/>
        </w:rPr>
        <w:t>Umowy</w:t>
      </w:r>
      <w:r w:rsidR="00A92DA6" w:rsidRPr="00560505">
        <w:rPr>
          <w:szCs w:val="18"/>
        </w:rPr>
        <w:t xml:space="preserve"> w </w:t>
      </w:r>
      <w:r w:rsidRPr="00560505">
        <w:rPr>
          <w:szCs w:val="18"/>
        </w:rPr>
        <w:t>zakresie,</w:t>
      </w:r>
      <w:r w:rsidR="00A92DA6" w:rsidRPr="00560505">
        <w:rPr>
          <w:szCs w:val="18"/>
        </w:rPr>
        <w:t xml:space="preserve"> w </w:t>
      </w:r>
      <w:r w:rsidRPr="00560505">
        <w:rPr>
          <w:szCs w:val="18"/>
        </w:rPr>
        <w:t>jakim takie nienależyte wykonanie</w:t>
      </w:r>
      <w:r w:rsidR="00A92DA6" w:rsidRPr="00560505">
        <w:rPr>
          <w:szCs w:val="18"/>
        </w:rPr>
        <w:t xml:space="preserve"> lub </w:t>
      </w:r>
      <w:r w:rsidRPr="00560505">
        <w:rPr>
          <w:szCs w:val="18"/>
        </w:rPr>
        <w:t>niewykonanie wynika</w:t>
      </w:r>
      <w:r w:rsidR="00A92DA6" w:rsidRPr="00560505">
        <w:rPr>
          <w:szCs w:val="18"/>
        </w:rPr>
        <w:t xml:space="preserve"> z </w:t>
      </w:r>
      <w:r w:rsidRPr="00560505">
        <w:rPr>
          <w:szCs w:val="18"/>
        </w:rPr>
        <w:t>siły wyższej. Siła wyższa oznacza zdarzenie, któremu Strona nią dotknięta</w:t>
      </w:r>
      <w:r w:rsidR="00A92DA6" w:rsidRPr="00560505">
        <w:rPr>
          <w:szCs w:val="18"/>
        </w:rPr>
        <w:t xml:space="preserve"> nie </w:t>
      </w:r>
      <w:r w:rsidRPr="00560505">
        <w:rPr>
          <w:szCs w:val="18"/>
        </w:rPr>
        <w:t>mogła zapobiec ani przeciwdziałać nawet przy dochowaniu najwyższej staranności, a które czyni należyte wykonanie zobowiązań tej Strony określonych</w:t>
      </w:r>
      <w:r w:rsidR="00A92DA6" w:rsidRPr="00560505">
        <w:rPr>
          <w:szCs w:val="18"/>
        </w:rPr>
        <w:t xml:space="preserve"> w </w:t>
      </w:r>
      <w:r w:rsidRPr="00560505">
        <w:rPr>
          <w:szCs w:val="18"/>
        </w:rPr>
        <w:t>Umowie niemożliwym</w:t>
      </w:r>
      <w:r w:rsidR="00A92DA6" w:rsidRPr="00560505">
        <w:rPr>
          <w:szCs w:val="18"/>
        </w:rPr>
        <w:t xml:space="preserve"> w </w:t>
      </w:r>
      <w:r w:rsidRPr="00560505">
        <w:rPr>
          <w:szCs w:val="18"/>
        </w:rPr>
        <w:t>całości</w:t>
      </w:r>
      <w:r w:rsidR="00A92DA6" w:rsidRPr="00560505">
        <w:rPr>
          <w:szCs w:val="18"/>
        </w:rPr>
        <w:t xml:space="preserve"> lub </w:t>
      </w:r>
      <w:r w:rsidRPr="00560505">
        <w:rPr>
          <w:szCs w:val="18"/>
        </w:rPr>
        <w:t>części.</w:t>
      </w:r>
      <w:r w:rsidR="00A92DA6" w:rsidRPr="00560505">
        <w:rPr>
          <w:szCs w:val="18"/>
        </w:rPr>
        <w:t xml:space="preserve"> </w:t>
      </w:r>
      <w:r w:rsidR="00644367" w:rsidRPr="00560505">
        <w:rPr>
          <w:szCs w:val="18"/>
        </w:rPr>
        <w:t>Do </w:t>
      </w:r>
      <w:r w:rsidRPr="00560505">
        <w:rPr>
          <w:szCs w:val="18"/>
        </w:rPr>
        <w:t xml:space="preserve">zdarzeń siły wyższej zalicza się </w:t>
      </w:r>
      <w:r w:rsidR="002337D5" w:rsidRPr="00560505">
        <w:rPr>
          <w:szCs w:val="18"/>
        </w:rPr>
        <w:t>w szczególności</w:t>
      </w:r>
      <w:r w:rsidRPr="00560505">
        <w:rPr>
          <w:szCs w:val="18"/>
        </w:rPr>
        <w:t>,</w:t>
      </w:r>
      <w:r w:rsidR="00A92DA6" w:rsidRPr="00560505">
        <w:rPr>
          <w:szCs w:val="18"/>
        </w:rPr>
        <w:t xml:space="preserve"> pod </w:t>
      </w:r>
      <w:r w:rsidRPr="00560505">
        <w:rPr>
          <w:szCs w:val="18"/>
        </w:rPr>
        <w:t>warunkiem spełnienia wymogów definicji zamieszczonej powyżej:</w:t>
      </w:r>
    </w:p>
    <w:p w14:paraId="7699D7F4" w14:textId="13D59C39"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klęskę żywiołową ogłoszoną zgodnie</w:t>
      </w:r>
      <w:r w:rsidR="00A92DA6" w:rsidRPr="00560505">
        <w:rPr>
          <w:szCs w:val="18"/>
        </w:rPr>
        <w:t xml:space="preserve"> z </w:t>
      </w:r>
      <w:r w:rsidRPr="00560505">
        <w:rPr>
          <w:szCs w:val="18"/>
        </w:rPr>
        <w:t>przepisami obowiązującymi</w:t>
      </w:r>
      <w:r w:rsidR="00A92DA6" w:rsidRPr="00560505">
        <w:rPr>
          <w:szCs w:val="18"/>
        </w:rPr>
        <w:t xml:space="preserve"> w </w:t>
      </w:r>
      <w:r w:rsidRPr="00560505">
        <w:rPr>
          <w:szCs w:val="18"/>
        </w:rPr>
        <w:t>kraju wystąpienia klęski żywiołowej,</w:t>
      </w:r>
      <w:r w:rsidR="006C2C6C" w:rsidRPr="00560505">
        <w:rPr>
          <w:szCs w:val="18"/>
        </w:rPr>
        <w:t xml:space="preserve"> epidemie,</w:t>
      </w:r>
    </w:p>
    <w:p w14:paraId="06FE9C69" w14:textId="5C11842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wojnę, działania wojenne</w:t>
      </w:r>
      <w:r w:rsidR="00A92DA6" w:rsidRPr="00560505">
        <w:rPr>
          <w:szCs w:val="18"/>
        </w:rPr>
        <w:t xml:space="preserve"> lub </w:t>
      </w:r>
      <w:r w:rsidRPr="00560505">
        <w:rPr>
          <w:szCs w:val="18"/>
        </w:rPr>
        <w:t>terrorystyczne (niezależnie, czy wojna była wypowiedziana</w:t>
      </w:r>
      <w:r w:rsidR="0018550D">
        <w:rPr>
          <w:szCs w:val="18"/>
        </w:rPr>
        <w:t>,</w:t>
      </w:r>
      <w:r w:rsidRPr="00560505">
        <w:rPr>
          <w:szCs w:val="18"/>
        </w:rPr>
        <w:t xml:space="preserve"> czy nie), inwazję, działanie wrogów zewnętrznych, mobilizację, stan wyjątkowy, rekwizycję</w:t>
      </w:r>
      <w:r w:rsidR="00A92DA6" w:rsidRPr="00560505">
        <w:rPr>
          <w:szCs w:val="18"/>
        </w:rPr>
        <w:t xml:space="preserve"> lub </w:t>
      </w:r>
      <w:r w:rsidRPr="00560505">
        <w:rPr>
          <w:szCs w:val="18"/>
        </w:rPr>
        <w:t>embargo,</w:t>
      </w:r>
    </w:p>
    <w:p w14:paraId="70C329DB" w14:textId="11C2E244"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rebelię, rewolucję, powstanie,</w:t>
      </w:r>
      <w:r w:rsidR="00A92DA6" w:rsidRPr="00560505">
        <w:rPr>
          <w:szCs w:val="18"/>
        </w:rPr>
        <w:t xml:space="preserve"> lub </w:t>
      </w:r>
      <w:r w:rsidRPr="00560505">
        <w:rPr>
          <w:szCs w:val="18"/>
        </w:rPr>
        <w:t>przewrót wojskowy</w:t>
      </w:r>
      <w:r w:rsidR="00A92DA6" w:rsidRPr="00560505">
        <w:rPr>
          <w:szCs w:val="18"/>
        </w:rPr>
        <w:t xml:space="preserve"> lub </w:t>
      </w:r>
      <w:r w:rsidRPr="00560505">
        <w:rPr>
          <w:szCs w:val="18"/>
        </w:rPr>
        <w:t>cywilny,</w:t>
      </w:r>
      <w:r w:rsidR="00A92DA6" w:rsidRPr="00560505">
        <w:rPr>
          <w:szCs w:val="18"/>
        </w:rPr>
        <w:t xml:space="preserve"> lub </w:t>
      </w:r>
      <w:r w:rsidRPr="00560505">
        <w:rPr>
          <w:szCs w:val="18"/>
        </w:rPr>
        <w:t>wojnę domową,</w:t>
      </w:r>
    </w:p>
    <w:p w14:paraId="0A299BDE" w14:textId="7777777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wystąpienie promieniowania radioaktywnego oraz wywołanego takim promieniowaniem skażenia radioaktywnego,</w:t>
      </w:r>
    </w:p>
    <w:p w14:paraId="794D36F0" w14:textId="7FA81F71"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bunt, niepokoje</w:t>
      </w:r>
      <w:r w:rsidR="00A92DA6" w:rsidRPr="00560505">
        <w:rPr>
          <w:szCs w:val="18"/>
        </w:rPr>
        <w:t xml:space="preserve"> lub </w:t>
      </w:r>
      <w:r w:rsidRPr="00560505">
        <w:rPr>
          <w:szCs w:val="18"/>
        </w:rPr>
        <w:t>zamieszki, jeżeli</w:t>
      </w:r>
      <w:r w:rsidR="00A92DA6" w:rsidRPr="00560505">
        <w:rPr>
          <w:szCs w:val="18"/>
        </w:rPr>
        <w:t xml:space="preserve"> nie </w:t>
      </w:r>
      <w:r w:rsidRPr="00560505">
        <w:rPr>
          <w:szCs w:val="18"/>
        </w:rPr>
        <w:t>są ograniczone wyłącznie</w:t>
      </w:r>
      <w:r w:rsidR="00A92DA6" w:rsidRPr="00560505">
        <w:rPr>
          <w:szCs w:val="18"/>
        </w:rPr>
        <w:t xml:space="preserve"> do </w:t>
      </w:r>
      <w:r w:rsidRPr="00560505">
        <w:rPr>
          <w:szCs w:val="18"/>
        </w:rPr>
        <w:t>pracowników Strony dotkniętej siłą wyższą</w:t>
      </w:r>
      <w:r w:rsidR="00A92DA6" w:rsidRPr="00560505">
        <w:rPr>
          <w:szCs w:val="18"/>
        </w:rPr>
        <w:t xml:space="preserve"> lub </w:t>
      </w:r>
      <w:r w:rsidRPr="00560505">
        <w:rPr>
          <w:szCs w:val="18"/>
        </w:rPr>
        <w:t>osób, którymi posługuje się ona</w:t>
      </w:r>
      <w:r w:rsidR="00A92DA6" w:rsidRPr="00560505">
        <w:rPr>
          <w:szCs w:val="18"/>
        </w:rPr>
        <w:t xml:space="preserve"> w </w:t>
      </w:r>
      <w:r w:rsidRPr="00560505">
        <w:rPr>
          <w:szCs w:val="18"/>
        </w:rPr>
        <w:t>wykonaniu Umowy.</w:t>
      </w:r>
    </w:p>
    <w:p w14:paraId="2241843C" w14:textId="593D2271"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wystąpienia zdarzeń określanych mianem siły wyższej, wpływających bezpośrednio</w:t>
      </w:r>
      <w:r w:rsidR="00A92DA6" w:rsidRPr="00560505">
        <w:rPr>
          <w:szCs w:val="18"/>
        </w:rPr>
        <w:t xml:space="preserve"> na </w:t>
      </w:r>
      <w:r w:rsidRPr="00560505">
        <w:rPr>
          <w:szCs w:val="18"/>
        </w:rPr>
        <w:t>realizację prac, planowane terminy wykonywania zostaną przesunięte</w:t>
      </w:r>
      <w:r w:rsidR="00A92DA6" w:rsidRPr="00560505">
        <w:rPr>
          <w:szCs w:val="18"/>
        </w:rPr>
        <w:t xml:space="preserve"> o </w:t>
      </w:r>
      <w:r w:rsidRPr="00560505">
        <w:rPr>
          <w:szCs w:val="18"/>
        </w:rPr>
        <w:t>okres występowania</w:t>
      </w:r>
      <w:r w:rsidR="00A92DA6" w:rsidRPr="00560505">
        <w:rPr>
          <w:szCs w:val="18"/>
        </w:rPr>
        <w:t xml:space="preserve"> i </w:t>
      </w:r>
      <w:r w:rsidRPr="00560505">
        <w:rPr>
          <w:szCs w:val="18"/>
        </w:rPr>
        <w:t>bezpośredniego oddziaływania siły wyższej.</w:t>
      </w:r>
      <w:r w:rsidR="00A92DA6" w:rsidRPr="00560505">
        <w:rPr>
          <w:szCs w:val="18"/>
        </w:rPr>
        <w:t xml:space="preserve"> </w:t>
      </w:r>
    </w:p>
    <w:p w14:paraId="467AACC4" w14:textId="21D57E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 xml:space="preserve">Jeżeli Strona uzna, że wystąpiły okoliczności siły wyższej, które dotyczą bezpośrednio wykonania jej zobowiązań, </w:t>
      </w:r>
      <w:r w:rsidR="000C0678" w:rsidRPr="00560505">
        <w:rPr>
          <w:szCs w:val="18"/>
        </w:rPr>
        <w:br/>
      </w:r>
      <w:r w:rsidRPr="00560505">
        <w:rPr>
          <w:szCs w:val="18"/>
        </w:rPr>
        <w:t>to niezwłocznie powiadomi pisemnie</w:t>
      </w:r>
      <w:r w:rsidR="00A92DA6" w:rsidRPr="00560505">
        <w:rPr>
          <w:szCs w:val="18"/>
        </w:rPr>
        <w:t xml:space="preserve"> o </w:t>
      </w:r>
      <w:r w:rsidRPr="00560505">
        <w:rPr>
          <w:szCs w:val="18"/>
        </w:rPr>
        <w:t>tym drugą Stronę, przedstawiając stosowne uzasadnienie</w:t>
      </w:r>
      <w:r w:rsidR="00A92DA6" w:rsidRPr="00560505">
        <w:rPr>
          <w:szCs w:val="18"/>
        </w:rPr>
        <w:t xml:space="preserve"> i </w:t>
      </w:r>
      <w:r w:rsidRPr="00560505">
        <w:rPr>
          <w:szCs w:val="18"/>
        </w:rPr>
        <w:t xml:space="preserve">dokumenty. Ustąpienie działania siły wyższej winno być </w:t>
      </w:r>
      <w:r w:rsidR="00151AB3" w:rsidRPr="00560505">
        <w:rPr>
          <w:szCs w:val="18"/>
        </w:rPr>
        <w:t xml:space="preserve">niezwłocznie </w:t>
      </w:r>
      <w:r w:rsidRPr="00560505">
        <w:rPr>
          <w:szCs w:val="18"/>
        </w:rPr>
        <w:t>zgłoszone pisemnie drugiej Stronie.</w:t>
      </w:r>
    </w:p>
    <w:p w14:paraId="6B42B32B" w14:textId="4C7CB03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 wystąpieniu siły wyższej Wykonawca będzie starał się kontynuować wykonywanie swoich zobowiązań umownych</w:t>
      </w:r>
      <w:r w:rsidR="00A92DA6" w:rsidRPr="00560505">
        <w:rPr>
          <w:szCs w:val="18"/>
        </w:rPr>
        <w:t xml:space="preserve"> w </w:t>
      </w:r>
      <w:r w:rsidRPr="00560505">
        <w:rPr>
          <w:szCs w:val="18"/>
        </w:rPr>
        <w:t>takim stopniu,</w:t>
      </w:r>
      <w:r w:rsidR="00A92DA6" w:rsidRPr="00560505">
        <w:rPr>
          <w:szCs w:val="18"/>
        </w:rPr>
        <w:t xml:space="preserve"> w </w:t>
      </w:r>
      <w:r w:rsidRPr="00560505">
        <w:rPr>
          <w:szCs w:val="18"/>
        </w:rPr>
        <w:t>jakim będzie to</w:t>
      </w:r>
      <w:r w:rsidR="00A92DA6" w:rsidRPr="00560505">
        <w:rPr>
          <w:szCs w:val="18"/>
        </w:rPr>
        <w:t xml:space="preserve"> w </w:t>
      </w:r>
      <w:r w:rsidRPr="00560505">
        <w:rPr>
          <w:szCs w:val="18"/>
        </w:rPr>
        <w:t>rozsądnych granicach wykonalne. Wykonawca powiadomi Zamawiającego</w:t>
      </w:r>
      <w:r w:rsidR="00A92DA6" w:rsidRPr="00560505">
        <w:rPr>
          <w:szCs w:val="18"/>
        </w:rPr>
        <w:t xml:space="preserve"> o </w:t>
      </w:r>
      <w:r w:rsidRPr="00560505">
        <w:rPr>
          <w:szCs w:val="18"/>
        </w:rPr>
        <w:t>działaniach, które zamierza podjąć, łącznie</w:t>
      </w:r>
      <w:r w:rsidR="00A92DA6" w:rsidRPr="00560505">
        <w:rPr>
          <w:szCs w:val="18"/>
        </w:rPr>
        <w:t xml:space="preserve"> z </w:t>
      </w:r>
      <w:r w:rsidRPr="00560505">
        <w:rPr>
          <w:szCs w:val="18"/>
        </w:rPr>
        <w:t>alternatywnymi metodami realizacji, jeżeli</w:t>
      </w:r>
      <w:r w:rsidR="00A92DA6" w:rsidRPr="00560505">
        <w:rPr>
          <w:szCs w:val="18"/>
        </w:rPr>
        <w:t xml:space="preserve"> nie </w:t>
      </w:r>
      <w:r w:rsidRPr="00560505">
        <w:rPr>
          <w:szCs w:val="18"/>
        </w:rPr>
        <w:t>zostaną uniemożliwione przez siłę wyższą. Jednakże Wykonawca</w:t>
      </w:r>
      <w:r w:rsidR="00A92DA6" w:rsidRPr="00560505">
        <w:rPr>
          <w:szCs w:val="18"/>
        </w:rPr>
        <w:t xml:space="preserve"> nie </w:t>
      </w:r>
      <w:r w:rsidRPr="00560505">
        <w:rPr>
          <w:szCs w:val="18"/>
        </w:rPr>
        <w:t>podejmie żadnych działań, dopóki</w:t>
      </w:r>
      <w:r w:rsidR="00A92DA6" w:rsidRPr="00560505">
        <w:rPr>
          <w:szCs w:val="18"/>
        </w:rPr>
        <w:t xml:space="preserve"> nie </w:t>
      </w:r>
      <w:r w:rsidRPr="00560505">
        <w:rPr>
          <w:szCs w:val="18"/>
        </w:rPr>
        <w:t>otrzyma</w:t>
      </w:r>
      <w:r w:rsidR="00A92DA6" w:rsidRPr="00560505">
        <w:rPr>
          <w:szCs w:val="18"/>
        </w:rPr>
        <w:t xml:space="preserve"> od </w:t>
      </w:r>
      <w:r w:rsidR="00D70797">
        <w:rPr>
          <w:szCs w:val="18"/>
        </w:rPr>
        <w:t>p</w:t>
      </w:r>
      <w:r w:rsidRPr="00560505">
        <w:rPr>
          <w:szCs w:val="18"/>
        </w:rPr>
        <w:t>rzedstawiciela Zamawiającego polecenia ich podjęcia.</w:t>
      </w:r>
    </w:p>
    <w:p w14:paraId="78E05BE6" w14:textId="50472DE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wypadku zaistnienia siły wyższej</w:t>
      </w:r>
      <w:r w:rsidR="00A92DA6" w:rsidRPr="00560505">
        <w:rPr>
          <w:szCs w:val="18"/>
        </w:rPr>
        <w:t xml:space="preserve"> o </w:t>
      </w:r>
      <w:r w:rsidRPr="00560505">
        <w:rPr>
          <w:szCs w:val="18"/>
        </w:rPr>
        <w:t>charakterze długotrwałym, powodującej niewykonywanie Umowy przez okres dłuższy</w:t>
      </w:r>
      <w:r w:rsidR="00A92DA6" w:rsidRPr="00560505">
        <w:rPr>
          <w:szCs w:val="18"/>
        </w:rPr>
        <w:t xml:space="preserve"> niż </w:t>
      </w:r>
      <w:r w:rsidR="00644367" w:rsidRPr="00560505">
        <w:rPr>
          <w:szCs w:val="18"/>
        </w:rPr>
        <w:t>30 dni</w:t>
      </w:r>
      <w:r w:rsidRPr="00560505">
        <w:rPr>
          <w:szCs w:val="18"/>
        </w:rPr>
        <w:t>, Strony będą prowadzić negocjacje</w:t>
      </w:r>
      <w:r w:rsidR="00A92DA6" w:rsidRPr="00560505">
        <w:rPr>
          <w:szCs w:val="18"/>
        </w:rPr>
        <w:t xml:space="preserve"> w </w:t>
      </w:r>
      <w:r w:rsidRPr="00560505">
        <w:rPr>
          <w:szCs w:val="18"/>
        </w:rPr>
        <w:t>celu określenia dalszej realizacji</w:t>
      </w:r>
      <w:r w:rsidR="00A92DA6" w:rsidRPr="00560505">
        <w:rPr>
          <w:szCs w:val="18"/>
        </w:rPr>
        <w:t xml:space="preserve"> lub </w:t>
      </w:r>
      <w:r w:rsidRPr="00560505">
        <w:rPr>
          <w:szCs w:val="18"/>
        </w:rPr>
        <w:t>rozwiązania Umowy.</w:t>
      </w:r>
    </w:p>
    <w:p w14:paraId="52327A51" w14:textId="5F9063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Negocjacje,</w:t>
      </w:r>
      <w:r w:rsidR="00A92DA6" w:rsidRPr="00560505">
        <w:rPr>
          <w:szCs w:val="18"/>
        </w:rPr>
        <w:t xml:space="preserve"> o </w:t>
      </w:r>
      <w:r w:rsidRPr="00560505">
        <w:rPr>
          <w:szCs w:val="18"/>
        </w:rPr>
        <w:t>których mowa</w:t>
      </w:r>
      <w:r w:rsidR="00A92DA6" w:rsidRPr="00560505">
        <w:rPr>
          <w:szCs w:val="18"/>
        </w:rPr>
        <w:t xml:space="preserve"> w </w:t>
      </w:r>
      <w:r w:rsidRPr="00560505">
        <w:rPr>
          <w:szCs w:val="18"/>
        </w:rPr>
        <w:t>ust. 5</w:t>
      </w:r>
      <w:r w:rsidR="00644367" w:rsidRPr="00560505">
        <w:rPr>
          <w:szCs w:val="18"/>
        </w:rPr>
        <w:t>,</w:t>
      </w:r>
      <w:r w:rsidRPr="00560505">
        <w:rPr>
          <w:szCs w:val="18"/>
        </w:rPr>
        <w:t xml:space="preserve"> uważa się</w:t>
      </w:r>
      <w:r w:rsidR="00A92DA6" w:rsidRPr="00560505">
        <w:rPr>
          <w:szCs w:val="18"/>
        </w:rPr>
        <w:t xml:space="preserve"> za </w:t>
      </w:r>
      <w:r w:rsidRPr="00560505">
        <w:rPr>
          <w:szCs w:val="18"/>
        </w:rPr>
        <w:t>bezskutecznie zakończone, jeżeli po upływie 30 dni</w:t>
      </w:r>
      <w:r w:rsidR="00A92DA6" w:rsidRPr="00560505">
        <w:rPr>
          <w:szCs w:val="18"/>
        </w:rPr>
        <w:t xml:space="preserve"> od </w:t>
      </w:r>
      <w:r w:rsidRPr="00560505">
        <w:rPr>
          <w:szCs w:val="18"/>
        </w:rPr>
        <w:t>dnia ich rozpoczęcia Strony</w:t>
      </w:r>
      <w:r w:rsidR="00A92DA6" w:rsidRPr="00560505">
        <w:rPr>
          <w:szCs w:val="18"/>
        </w:rPr>
        <w:t xml:space="preserve"> nie </w:t>
      </w:r>
      <w:r w:rsidRPr="00560505">
        <w:rPr>
          <w:szCs w:val="18"/>
        </w:rPr>
        <w:t>osiągną porozumienia, chyba że przed upływem tego terminu Strony wyrażą</w:t>
      </w:r>
      <w:r w:rsidR="00A92DA6" w:rsidRPr="00560505">
        <w:rPr>
          <w:szCs w:val="18"/>
        </w:rPr>
        <w:t xml:space="preserve"> w </w:t>
      </w:r>
      <w:r w:rsidRPr="00560505">
        <w:rPr>
          <w:szCs w:val="18"/>
        </w:rPr>
        <w:t>formie pisemnej zgodę</w:t>
      </w:r>
      <w:r w:rsidR="00A92DA6" w:rsidRPr="00560505">
        <w:rPr>
          <w:szCs w:val="18"/>
        </w:rPr>
        <w:t xml:space="preserve"> na </w:t>
      </w:r>
      <w:r w:rsidRPr="00560505">
        <w:rPr>
          <w:szCs w:val="18"/>
        </w:rPr>
        <w:t>ich kontynuowanie</w:t>
      </w:r>
      <w:r w:rsidR="00A92DA6" w:rsidRPr="00560505">
        <w:rPr>
          <w:szCs w:val="18"/>
        </w:rPr>
        <w:t xml:space="preserve"> i </w:t>
      </w:r>
      <w:r w:rsidRPr="00560505">
        <w:rPr>
          <w:szCs w:val="18"/>
        </w:rPr>
        <w:t>określą inną datę zakończenia negocjacji.</w:t>
      </w:r>
    </w:p>
    <w:p w14:paraId="758B67B0" w14:textId="02BF2DE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bezskutecznego zakończenia negocjacji</w:t>
      </w:r>
      <w:r w:rsidR="00A92DA6" w:rsidRPr="00560505">
        <w:rPr>
          <w:szCs w:val="18"/>
        </w:rPr>
        <w:t xml:space="preserve"> w </w:t>
      </w:r>
      <w:r w:rsidRPr="00560505">
        <w:rPr>
          <w:szCs w:val="18"/>
        </w:rPr>
        <w:t>terminie określonym zgodnie</w:t>
      </w:r>
      <w:r w:rsidR="00A92DA6" w:rsidRPr="00560505">
        <w:rPr>
          <w:szCs w:val="18"/>
        </w:rPr>
        <w:t xml:space="preserve"> z </w:t>
      </w:r>
      <w:r w:rsidRPr="00560505">
        <w:rPr>
          <w:szCs w:val="18"/>
        </w:rPr>
        <w:t>ust. 6, Zamawiający jest uprawniony</w:t>
      </w:r>
      <w:r w:rsidR="00A92DA6" w:rsidRPr="00560505">
        <w:rPr>
          <w:szCs w:val="18"/>
        </w:rPr>
        <w:t xml:space="preserve"> do </w:t>
      </w:r>
      <w:r w:rsidRPr="00560505">
        <w:rPr>
          <w:szCs w:val="18"/>
        </w:rPr>
        <w:t>odstąpienia</w:t>
      </w:r>
      <w:r w:rsidR="00A92DA6" w:rsidRPr="00560505">
        <w:rPr>
          <w:szCs w:val="18"/>
        </w:rPr>
        <w:t xml:space="preserve"> </w:t>
      </w:r>
      <w:r w:rsidR="00C86FD0">
        <w:rPr>
          <w:szCs w:val="18"/>
        </w:rPr>
        <w:t xml:space="preserve">od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dnia bezskutecznego zakończenia negocjacji.</w:t>
      </w:r>
    </w:p>
    <w:p w14:paraId="0015CB38" w14:textId="5CF7865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Wystąpienie siły wyższej</w:t>
      </w:r>
      <w:r w:rsidR="00A92DA6" w:rsidRPr="00560505">
        <w:rPr>
          <w:szCs w:val="18"/>
        </w:rPr>
        <w:t xml:space="preserve"> i </w:t>
      </w:r>
      <w:r w:rsidRPr="00560505">
        <w:rPr>
          <w:szCs w:val="18"/>
        </w:rPr>
        <w:t>poinformowanie</w:t>
      </w:r>
      <w:r w:rsidR="00A92DA6" w:rsidRPr="00560505">
        <w:rPr>
          <w:szCs w:val="18"/>
        </w:rPr>
        <w:t xml:space="preserve"> o </w:t>
      </w:r>
      <w:r w:rsidRPr="00560505">
        <w:rPr>
          <w:szCs w:val="18"/>
        </w:rPr>
        <w:t>tym Strony drugiej zgodnie</w:t>
      </w:r>
      <w:r w:rsidR="00A92DA6" w:rsidRPr="00560505">
        <w:rPr>
          <w:szCs w:val="18"/>
        </w:rPr>
        <w:t xml:space="preserve"> z </w:t>
      </w:r>
      <w:r w:rsidR="00BB0BC9">
        <w:rPr>
          <w:szCs w:val="18"/>
        </w:rPr>
        <w:t>ust. 3</w:t>
      </w:r>
      <w:r w:rsidRPr="00560505">
        <w:rPr>
          <w:szCs w:val="18"/>
        </w:rPr>
        <w:t xml:space="preserve"> stanowi okoliczność uzasadniającą zmianę Umowy</w:t>
      </w:r>
      <w:r w:rsidR="00F15964" w:rsidRPr="00560505">
        <w:rPr>
          <w:szCs w:val="18"/>
        </w:rPr>
        <w:t>.</w:t>
      </w:r>
    </w:p>
    <w:p w14:paraId="5F21D59E" w14:textId="1A3894EB"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opóźnienia wynikłe ze zdarzeń spowodowanych siłą wyższą żadna ze Stron</w:t>
      </w:r>
      <w:r w:rsidR="00A92DA6" w:rsidRPr="00560505">
        <w:rPr>
          <w:szCs w:val="18"/>
        </w:rPr>
        <w:t xml:space="preserve"> nie </w:t>
      </w:r>
      <w:r w:rsidRPr="00560505">
        <w:rPr>
          <w:szCs w:val="18"/>
        </w:rPr>
        <w:t>może żądać odszkodowania, kar umownych, rekompensaty</w:t>
      </w:r>
      <w:r w:rsidR="00A92DA6" w:rsidRPr="00560505">
        <w:rPr>
          <w:szCs w:val="18"/>
        </w:rPr>
        <w:t xml:space="preserve"> lub </w:t>
      </w:r>
      <w:r w:rsidRPr="00560505">
        <w:rPr>
          <w:szCs w:val="18"/>
        </w:rPr>
        <w:t>udziału</w:t>
      </w:r>
      <w:r w:rsidR="00A92DA6" w:rsidRPr="00560505">
        <w:rPr>
          <w:szCs w:val="18"/>
        </w:rPr>
        <w:t xml:space="preserve"> w </w:t>
      </w:r>
      <w:r w:rsidRPr="00560505">
        <w:rPr>
          <w:szCs w:val="18"/>
        </w:rPr>
        <w:t>naprawie szkód. Wykonawca poniesie koszty związane</w:t>
      </w:r>
      <w:r w:rsidR="00A92DA6" w:rsidRPr="00560505">
        <w:rPr>
          <w:szCs w:val="18"/>
        </w:rPr>
        <w:t xml:space="preserve"> z </w:t>
      </w:r>
      <w:r w:rsidRPr="00560505">
        <w:rPr>
          <w:szCs w:val="18"/>
        </w:rPr>
        <w:t>przedłużeniem ważności polis ubezpieczeniowych,</w:t>
      </w:r>
      <w:r w:rsidR="00A92DA6" w:rsidRPr="00560505">
        <w:rPr>
          <w:szCs w:val="18"/>
        </w:rPr>
        <w:t xml:space="preserve"> do </w:t>
      </w:r>
      <w:r w:rsidRPr="00560505">
        <w:rPr>
          <w:szCs w:val="18"/>
        </w:rPr>
        <w:t>posiadania których jest obowiązany zgodnie</w:t>
      </w:r>
      <w:r w:rsidR="00A92DA6" w:rsidRPr="00560505">
        <w:rPr>
          <w:szCs w:val="18"/>
        </w:rPr>
        <w:t xml:space="preserve"> z </w:t>
      </w:r>
      <w:r w:rsidRPr="00560505">
        <w:rPr>
          <w:szCs w:val="18"/>
        </w:rPr>
        <w:t>Umową</w:t>
      </w:r>
      <w:r w:rsidR="005346FB">
        <w:rPr>
          <w:szCs w:val="18"/>
        </w:rPr>
        <w:t>, i</w:t>
      </w:r>
      <w:r w:rsidR="008A619B">
        <w:rPr>
          <w:szCs w:val="18"/>
        </w:rPr>
        <w:t xml:space="preserve"> zabezpieczenia należytego wykonania Umowy</w:t>
      </w:r>
      <w:r w:rsidRPr="00560505">
        <w:rPr>
          <w:szCs w:val="18"/>
        </w:rPr>
        <w:t>.</w:t>
      </w:r>
    </w:p>
    <w:p w14:paraId="74CCDC72" w14:textId="2830D9D5"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560505" w:rsidRPr="00560505">
        <w:rPr>
          <w:rFonts w:cs="Arial"/>
          <w:sz w:val="18"/>
          <w:szCs w:val="18"/>
        </w:rPr>
        <w:t>9</w:t>
      </w:r>
      <w:r w:rsidR="00F77443" w:rsidRPr="00560505">
        <w:rPr>
          <w:rFonts w:cs="Arial"/>
          <w:sz w:val="18"/>
          <w:szCs w:val="18"/>
        </w:rPr>
        <w:t xml:space="preserve">. </w:t>
      </w:r>
      <w:r w:rsidR="00D134A6" w:rsidRPr="00560505">
        <w:rPr>
          <w:rFonts w:cs="Arial"/>
          <w:sz w:val="18"/>
          <w:szCs w:val="18"/>
        </w:rPr>
        <w:t>Oświadczenia</w:t>
      </w:r>
      <w:r w:rsidR="00625017" w:rsidRPr="00560505">
        <w:rPr>
          <w:rFonts w:cs="Arial"/>
          <w:sz w:val="18"/>
          <w:szCs w:val="18"/>
        </w:rPr>
        <w:t xml:space="preserve"> Stron</w:t>
      </w:r>
    </w:p>
    <w:p w14:paraId="5F456D04" w14:textId="68CD24CE"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iż</w:t>
      </w:r>
      <w:r w:rsidR="00B81276" w:rsidRPr="00EA3A39">
        <w:rPr>
          <w:szCs w:val="18"/>
        </w:rPr>
        <w:t>:</w:t>
      </w:r>
      <w:r w:rsidRPr="00EA3A39">
        <w:rPr>
          <w:szCs w:val="18"/>
        </w:rPr>
        <w:t xml:space="preserve"> </w:t>
      </w:r>
    </w:p>
    <w:p w14:paraId="057413B7" w14:textId="302E44D4"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560505">
        <w:rPr>
          <w:rFonts w:ascii="Arial" w:hAnsi="Arial"/>
          <w:sz w:val="18"/>
        </w:rPr>
        <w:t xml:space="preserve">w sprawie nadużyć na rynku (rozporządzenie w sprawie nadużyć na rynku) oraz uchylającego dyrektywę 2003/6/WE Parlamentu Europejskiego i Rady i dyrektywy Komisji 2003/124/WE, 2003/125/WE i 2004/72/WE, art. 56 </w:t>
      </w:r>
      <w:r w:rsidR="00C86FD0">
        <w:rPr>
          <w:rFonts w:ascii="Arial" w:hAnsi="Arial"/>
          <w:sz w:val="18"/>
        </w:rPr>
        <w:t>ustawy z dnia 29 lipca 2005 r.</w:t>
      </w:r>
      <w:r w:rsidRPr="00560505">
        <w:rPr>
          <w:rFonts w:ascii="Arial" w:hAnsi="Arial"/>
          <w:sz w:val="18"/>
        </w:rPr>
        <w:t xml:space="preserve"> o ofercie publicznej i warunkach wprowadzania instrumentów finansowych do zorganizowanego systemu obrotu oraz o spółkach publicznych </w:t>
      </w:r>
      <w:r w:rsidR="008A619B">
        <w:rPr>
          <w:rFonts w:ascii="Arial" w:hAnsi="Arial" w:cs="Arial"/>
          <w:sz w:val="18"/>
          <w:szCs w:val="18"/>
        </w:rPr>
        <w:t>(</w:t>
      </w:r>
      <w:proofErr w:type="spellStart"/>
      <w:r w:rsidR="008A619B">
        <w:rPr>
          <w:rFonts w:ascii="Arial" w:hAnsi="Arial" w:cs="Arial"/>
          <w:sz w:val="18"/>
          <w:szCs w:val="18"/>
        </w:rPr>
        <w:t>t.j</w:t>
      </w:r>
      <w:proofErr w:type="spellEnd"/>
      <w:r w:rsidR="008A619B">
        <w:rPr>
          <w:rFonts w:ascii="Arial" w:hAnsi="Arial" w:cs="Arial"/>
          <w:sz w:val="18"/>
          <w:szCs w:val="18"/>
        </w:rPr>
        <w:t>. Dz.U. 2024, poz. 620</w:t>
      </w:r>
      <w:r w:rsidR="00C86FD0">
        <w:rPr>
          <w:rFonts w:ascii="Arial" w:hAnsi="Arial" w:cs="Arial"/>
          <w:sz w:val="18"/>
          <w:szCs w:val="18"/>
        </w:rPr>
        <w:t xml:space="preserve">, z </w:t>
      </w:r>
      <w:proofErr w:type="spellStart"/>
      <w:r w:rsidR="00C86FD0">
        <w:rPr>
          <w:rFonts w:ascii="Arial" w:hAnsi="Arial" w:cs="Arial"/>
          <w:sz w:val="18"/>
          <w:szCs w:val="18"/>
        </w:rPr>
        <w:t>późn</w:t>
      </w:r>
      <w:proofErr w:type="spellEnd"/>
      <w:r w:rsidR="00C86FD0">
        <w:rPr>
          <w:rFonts w:ascii="Arial" w:hAnsi="Arial" w:cs="Arial"/>
          <w:sz w:val="18"/>
          <w:szCs w:val="18"/>
        </w:rPr>
        <w:t>. zm.</w:t>
      </w:r>
      <w:r w:rsidRPr="00560505">
        <w:rPr>
          <w:rFonts w:ascii="Arial" w:hAnsi="Arial" w:cs="Arial"/>
          <w:sz w:val="18"/>
          <w:szCs w:val="18"/>
        </w:rPr>
        <w:t>) oraz podawania do publicznej wiadomości informacji w zakresie wskazanym w rozporządzeniu Ministra Fi</w:t>
      </w:r>
      <w:r w:rsidR="00C86FD0">
        <w:rPr>
          <w:rFonts w:ascii="Arial" w:hAnsi="Arial" w:cs="Arial"/>
          <w:sz w:val="18"/>
          <w:szCs w:val="18"/>
        </w:rPr>
        <w:t>nansów z dnia 29 marca 2018 r.</w:t>
      </w:r>
      <w:r w:rsidRPr="00560505">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członkowskim (Dz.U. 2018</w:t>
      </w:r>
      <w:r w:rsidR="00C86FD0">
        <w:rPr>
          <w:rFonts w:ascii="Arial" w:hAnsi="Arial" w:cs="Arial"/>
          <w:sz w:val="18"/>
          <w:szCs w:val="18"/>
        </w:rPr>
        <w:t>,</w:t>
      </w:r>
      <w:r w:rsidRPr="00560505">
        <w:rPr>
          <w:rFonts w:ascii="Arial" w:hAnsi="Arial" w:cs="Arial"/>
          <w:sz w:val="18"/>
          <w:szCs w:val="18"/>
        </w:rPr>
        <w:t xml:space="preserve"> poz. 757</w:t>
      </w:r>
      <w:r w:rsidR="00C86FD0">
        <w:rPr>
          <w:rFonts w:ascii="Arial" w:hAnsi="Arial" w:cs="Arial"/>
          <w:sz w:val="18"/>
          <w:szCs w:val="18"/>
        </w:rPr>
        <w:t xml:space="preserve">, z </w:t>
      </w:r>
      <w:proofErr w:type="spellStart"/>
      <w:r w:rsidR="00C86FD0">
        <w:rPr>
          <w:rFonts w:ascii="Arial" w:hAnsi="Arial" w:cs="Arial"/>
          <w:sz w:val="18"/>
          <w:szCs w:val="18"/>
        </w:rPr>
        <w:t>późn</w:t>
      </w:r>
      <w:proofErr w:type="spellEnd"/>
      <w:r w:rsidR="00C86FD0">
        <w:rPr>
          <w:rFonts w:ascii="Arial" w:hAnsi="Arial" w:cs="Arial"/>
          <w:sz w:val="18"/>
          <w:szCs w:val="18"/>
        </w:rPr>
        <w:t>. zm.</w:t>
      </w:r>
      <w:r w:rsidRPr="00560505">
        <w:rPr>
          <w:rFonts w:ascii="Arial" w:hAnsi="Arial" w:cs="Arial"/>
          <w:sz w:val="18"/>
          <w:szCs w:val="18"/>
        </w:rPr>
        <w:t>); powyższe uprawnienie dotyczy także innych podmiotów należących do Grupy Kapitałowej PGE w związku z wymogami nałożonymi przepisami prawa,</w:t>
      </w:r>
    </w:p>
    <w:p w14:paraId="5124FE1D" w14:textId="33451962"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jest uprawniony do zawarcia i wykonania Umowy, posiada w tym zakresie </w:t>
      </w:r>
      <w:r w:rsidR="00C86FD0">
        <w:rPr>
          <w:rFonts w:ascii="Arial" w:hAnsi="Arial" w:cs="Arial"/>
          <w:sz w:val="18"/>
          <w:szCs w:val="18"/>
        </w:rPr>
        <w:t>stosowną wiedzę i doświadczenie,</w:t>
      </w:r>
      <w:r w:rsidRPr="00560505">
        <w:rPr>
          <w:rFonts w:ascii="Arial" w:hAnsi="Arial" w:cs="Arial"/>
          <w:sz w:val="18"/>
          <w:szCs w:val="18"/>
        </w:rPr>
        <w:t xml:space="preserve"> </w:t>
      </w:r>
    </w:p>
    <w:p w14:paraId="133585F0" w14:textId="6D3C2F9A"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zawarcie i wykonanie Umowy nie naruszy praw osób trzecich, </w:t>
      </w:r>
      <w:r w:rsidR="0018550D">
        <w:rPr>
          <w:rFonts w:ascii="Arial" w:hAnsi="Arial" w:cs="Arial"/>
          <w:sz w:val="18"/>
          <w:szCs w:val="18"/>
        </w:rPr>
        <w:t xml:space="preserve">a </w:t>
      </w:r>
      <w:r w:rsidRPr="00560505">
        <w:rPr>
          <w:rFonts w:ascii="Arial" w:hAnsi="Arial" w:cs="Arial"/>
          <w:sz w:val="18"/>
          <w:szCs w:val="18"/>
        </w:rPr>
        <w:t>w przypadku</w:t>
      </w:r>
      <w:r w:rsidR="0018550D">
        <w:rPr>
          <w:rFonts w:ascii="Arial" w:hAnsi="Arial" w:cs="Arial"/>
          <w:sz w:val="18"/>
          <w:szCs w:val="18"/>
        </w:rPr>
        <w:t>,</w:t>
      </w:r>
      <w:r w:rsidRPr="00560505">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560505" w:rsidRDefault="00D134A6" w:rsidP="00AE678D">
      <w:pPr>
        <w:pStyle w:val="Akapitzlist"/>
        <w:numPr>
          <w:ilvl w:val="0"/>
          <w:numId w:val="12"/>
        </w:numPr>
        <w:ind w:left="426"/>
        <w:contextualSpacing w:val="0"/>
        <w:jc w:val="both"/>
        <w:rPr>
          <w:rFonts w:ascii="Arial" w:hAnsi="Arial"/>
          <w:sz w:val="18"/>
        </w:rPr>
      </w:pPr>
      <w:r w:rsidRPr="00560505">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28C40609" w:rsidR="00D134A6" w:rsidRPr="00560505" w:rsidRDefault="00D134A6" w:rsidP="002221B4">
      <w:pPr>
        <w:pStyle w:val="Styl2"/>
        <w:widowControl/>
        <w:numPr>
          <w:ilvl w:val="0"/>
          <w:numId w:val="62"/>
        </w:numPr>
        <w:spacing w:after="0" w:line="240" w:lineRule="auto"/>
        <w:contextualSpacing w:val="0"/>
        <w:rPr>
          <w:szCs w:val="18"/>
        </w:rPr>
      </w:pPr>
      <w:r w:rsidRPr="00560505">
        <w:rPr>
          <w:szCs w:val="18"/>
        </w:rPr>
        <w:t xml:space="preserve"> Wykonawca oświadcza, iż</w:t>
      </w:r>
      <w:r w:rsidR="00C86FD0">
        <w:rPr>
          <w:szCs w:val="18"/>
        </w:rPr>
        <w:t>:</w:t>
      </w:r>
      <w:r w:rsidRPr="00560505">
        <w:rPr>
          <w:szCs w:val="18"/>
        </w:rPr>
        <w:t xml:space="preserve"> </w:t>
      </w:r>
    </w:p>
    <w:p w14:paraId="08584A2E" w14:textId="6C267663" w:rsidR="00D134A6" w:rsidRPr="00560505" w:rsidRDefault="00D134A6" w:rsidP="002221B4">
      <w:pPr>
        <w:numPr>
          <w:ilvl w:val="0"/>
          <w:numId w:val="29"/>
        </w:numPr>
        <w:adjustRightInd/>
        <w:spacing w:line="240" w:lineRule="auto"/>
        <w:ind w:left="420" w:hanging="420"/>
        <w:textAlignment w:val="auto"/>
        <w:rPr>
          <w:rFonts w:ascii="Arial" w:hAnsi="Arial"/>
          <w:sz w:val="18"/>
        </w:rPr>
      </w:pPr>
      <w:r w:rsidRPr="00560505">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18550D">
        <w:rPr>
          <w:rFonts w:ascii="Arial" w:hAnsi="Arial" w:cs="Arial"/>
          <w:sz w:val="18"/>
          <w:szCs w:val="18"/>
        </w:rPr>
        <w:t>P</w:t>
      </w:r>
      <w:r w:rsidR="0018550D" w:rsidRPr="00560505">
        <w:rPr>
          <w:rFonts w:ascii="Arial" w:hAnsi="Arial" w:cs="Arial"/>
          <w:sz w:val="18"/>
          <w:szCs w:val="18"/>
        </w:rPr>
        <w:t xml:space="preserve">odwykonawcy </w:t>
      </w:r>
      <w:r w:rsidRPr="00560505">
        <w:rPr>
          <w:rFonts w:ascii="Arial" w:hAnsi="Arial" w:cs="Arial"/>
          <w:sz w:val="18"/>
          <w:szCs w:val="18"/>
        </w:rPr>
        <w:t xml:space="preserve">lub osoby, przy pomocy których będzie </w:t>
      </w:r>
      <w:r w:rsidR="0018550D">
        <w:rPr>
          <w:rFonts w:ascii="Arial" w:hAnsi="Arial" w:cs="Arial"/>
          <w:sz w:val="18"/>
          <w:szCs w:val="18"/>
        </w:rPr>
        <w:t>realizował Umowę</w:t>
      </w:r>
      <w:r w:rsidRPr="00560505">
        <w:rPr>
          <w:rFonts w:ascii="Arial" w:hAnsi="Arial" w:cs="Arial"/>
          <w:sz w:val="18"/>
          <w:szCs w:val="18"/>
        </w:rPr>
        <w:t xml:space="preserve"> na rzecz </w:t>
      </w:r>
      <w:r w:rsidR="008A619B">
        <w:rPr>
          <w:rFonts w:ascii="Arial" w:hAnsi="Arial" w:cs="Arial"/>
          <w:sz w:val="18"/>
          <w:szCs w:val="18"/>
        </w:rPr>
        <w:t>PGE Dystrybucja S.A.</w:t>
      </w:r>
      <w:r w:rsidRPr="00560505">
        <w:rPr>
          <w:rFonts w:ascii="Arial" w:hAnsi="Arial" w:cs="Arial"/>
          <w:sz w:val="18"/>
          <w:szCs w:val="18"/>
        </w:rPr>
        <w:t xml:space="preserve">, również stosowali się do ww. </w:t>
      </w:r>
      <w:r w:rsidRPr="00560505">
        <w:rPr>
          <w:rFonts w:ascii="Arial" w:hAnsi="Arial"/>
          <w:sz w:val="18"/>
        </w:rPr>
        <w:t>przepisów prawa,</w:t>
      </w:r>
    </w:p>
    <w:p w14:paraId="3E227ADD" w14:textId="486137AD" w:rsidR="00D134A6" w:rsidRPr="00560505" w:rsidRDefault="00D134A6" w:rsidP="002221B4">
      <w:pPr>
        <w:numPr>
          <w:ilvl w:val="0"/>
          <w:numId w:val="29"/>
        </w:numPr>
        <w:adjustRightInd/>
        <w:spacing w:line="240" w:lineRule="auto"/>
        <w:ind w:left="420" w:hanging="420"/>
        <w:textAlignment w:val="auto"/>
        <w:rPr>
          <w:rFonts w:ascii="Arial" w:hAnsi="Arial" w:cs="Arial"/>
          <w:sz w:val="18"/>
          <w:szCs w:val="18"/>
        </w:rPr>
      </w:pPr>
      <w:r w:rsidRPr="00560505">
        <w:rPr>
          <w:rFonts w:ascii="Arial" w:hAnsi="Arial" w:cs="Arial"/>
          <w:sz w:val="18"/>
          <w:szCs w:val="18"/>
        </w:rPr>
        <w:t>zapoznał się z treścią Kodeksu Postępowania dla Partnerów Biznesowych PGE Dystrybucja S.A.</w:t>
      </w:r>
      <w:r w:rsidR="00C86FD0">
        <w:rPr>
          <w:rFonts w:ascii="Arial" w:hAnsi="Arial" w:cs="Arial"/>
          <w:sz w:val="18"/>
          <w:szCs w:val="18"/>
        </w:rPr>
        <w:t xml:space="preserve"> </w:t>
      </w:r>
      <w:r w:rsidRPr="00560505">
        <w:rPr>
          <w:rFonts w:ascii="Arial" w:hAnsi="Arial" w:cs="Arial"/>
          <w:sz w:val="18"/>
          <w:szCs w:val="18"/>
        </w:rPr>
        <w:t xml:space="preserve">(https://pgedystrybucja.pl/przetargi) i jako Partner Biznesowy </w:t>
      </w:r>
      <w:r w:rsidR="00A0781A">
        <w:rPr>
          <w:rFonts w:ascii="Arial" w:hAnsi="Arial" w:cs="Arial"/>
          <w:sz w:val="18"/>
          <w:szCs w:val="18"/>
        </w:rPr>
        <w:t>PGE Dystrybucja S.A.</w:t>
      </w:r>
      <w:r w:rsidRPr="00560505">
        <w:rPr>
          <w:rFonts w:ascii="Arial" w:hAnsi="Arial" w:cs="Arial"/>
          <w:sz w:val="18"/>
          <w:szCs w:val="18"/>
        </w:rPr>
        <w:t xml:space="preserve">, w rozumieniu tego Kodeksu, w sprawach związanych z realizacją umów na rzecz </w:t>
      </w:r>
      <w:r w:rsidR="0018550D">
        <w:rPr>
          <w:rFonts w:ascii="Arial" w:hAnsi="Arial" w:cs="Arial"/>
          <w:sz w:val="18"/>
          <w:szCs w:val="18"/>
        </w:rPr>
        <w:t>PGE Dystrybucja S.A.</w:t>
      </w:r>
      <w:r w:rsidRPr="00560505">
        <w:rPr>
          <w:rFonts w:ascii="Arial" w:hAnsi="Arial" w:cs="Arial"/>
          <w:sz w:val="18"/>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66F985CF"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 razie zgłoszenia przez </w:t>
      </w:r>
      <w:r w:rsidR="008A619B" w:rsidRPr="00EA3A39">
        <w:rPr>
          <w:szCs w:val="18"/>
        </w:rPr>
        <w:t>PGE Dystrybucja S.A.</w:t>
      </w:r>
      <w:r w:rsidRPr="00EA3A39">
        <w:rPr>
          <w:szCs w:val="18"/>
        </w:rPr>
        <w:t xml:space="preserve"> wątpliwości odnośnie przestrzegania zasad określonych w ust. 2 powyżej przez </w:t>
      </w:r>
      <w:r w:rsidRPr="00560505">
        <w:rPr>
          <w:szCs w:val="18"/>
        </w:rPr>
        <w:t>Wykonawcę</w:t>
      </w:r>
      <w:r w:rsidRPr="00EA3A39">
        <w:rPr>
          <w:szCs w:val="18"/>
        </w:rPr>
        <w:t xml:space="preserve"> lub jego pracowników, współpracowników, </w:t>
      </w:r>
      <w:r w:rsidR="0018550D" w:rsidRPr="00EA3A39">
        <w:rPr>
          <w:szCs w:val="18"/>
        </w:rPr>
        <w:t xml:space="preserve">Podwykonawców </w:t>
      </w:r>
      <w:r w:rsidRPr="00EA3A39">
        <w:rPr>
          <w:szCs w:val="18"/>
        </w:rPr>
        <w:t xml:space="preserve">lub osób, przy pomocy których świadczy on usługi/dostawy/roboty budowlane zasad, Wykonawca podejmie działania naprawcze mające na celu ich usunięcie.  </w:t>
      </w:r>
    </w:p>
    <w:p w14:paraId="0D65A595" w14:textId="3FB722B7"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lastRenderedPageBreak/>
        <w:t xml:space="preserve">Wykonawca zobowiązuje się zapewnić, że realizacja spoczywających na Wykonawcy obowiązków umownych nie będzie zlecona lub powierzona pracownikom Zamawiającego, bądź przez nich </w:t>
      </w:r>
      <w:proofErr w:type="spellStart"/>
      <w:r w:rsidRPr="00EA3A39">
        <w:rPr>
          <w:szCs w:val="18"/>
        </w:rPr>
        <w:t>współwykonywana</w:t>
      </w:r>
      <w:proofErr w:type="spellEnd"/>
      <w:r w:rsidRPr="00EA3A39">
        <w:rPr>
          <w:szCs w:val="18"/>
        </w:rPr>
        <w:t xml:space="preserve">. </w:t>
      </w:r>
    </w:p>
    <w:p w14:paraId="0F8DF05E" w14:textId="3CB3C39A"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0166454B"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zapewnia, że on, jego pracownicy, współpracownicy, osoby przy pomocy których realizuje Umowę na rzecz Zamawiającego lub </w:t>
      </w:r>
      <w:r w:rsidR="005917AB" w:rsidRPr="00EA3A39">
        <w:rPr>
          <w:szCs w:val="18"/>
        </w:rPr>
        <w:t xml:space="preserve">Podwykonawcy </w:t>
      </w:r>
      <w:r w:rsidRPr="00EA3A39">
        <w:rPr>
          <w:szCs w:val="18"/>
        </w:rPr>
        <w:t>przy realizacji Umowy będą przestrzegać wszystkich obo</w:t>
      </w:r>
      <w:r w:rsidR="00C86FD0" w:rsidRPr="00EA3A39">
        <w:rPr>
          <w:szCs w:val="18"/>
        </w:rPr>
        <w:t>wiązujących przepisów prawa,</w:t>
      </w:r>
      <w:r w:rsidRPr="00EA3A39">
        <w:rPr>
          <w:szCs w:val="18"/>
        </w:rPr>
        <w:t xml:space="preserve"> postanowień Umowy oraz dokumentu wymienionego w ust. 2 pkt 2) powyżej.</w:t>
      </w:r>
    </w:p>
    <w:p w14:paraId="5EC14B05"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 xml:space="preserve">Wykonawca oświadcza, że jest czynnym podatnikiem VAT i posiada NIP o numerze wskazanym w Umowie przy oznaczeniu Wykonawcy. </w:t>
      </w:r>
    </w:p>
    <w:p w14:paraId="3867D7E8"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zobowiązuje się do wykazywania w części ewidencyjnej i deklaracyjnej pliku JPK_V7M/K  podatku należnego z faktur, które będą wystawiane na rzecz Zamawiającego w wyniku realizacji Umowy.</w:t>
      </w:r>
    </w:p>
    <w:p w14:paraId="02D2B800"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417CA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przypadku zaistnienia okoliczności przewidzianych w ust. 9 - 10 niniejszego paragrafu, Zamawiający</w:t>
      </w:r>
      <w:r w:rsidR="005917AB" w:rsidRPr="00EA3A39">
        <w:rPr>
          <w:szCs w:val="18"/>
        </w:rPr>
        <w:t>,</w:t>
      </w:r>
      <w:r w:rsidRPr="00EA3A39">
        <w:rPr>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86FD0" w:rsidRPr="00EA3A39">
        <w:rPr>
          <w:szCs w:val="18"/>
        </w:rPr>
        <w:t>przez Zamawiającego z żądaniem,</w:t>
      </w:r>
      <w:r w:rsidRPr="00EA3A39">
        <w:rPr>
          <w:szCs w:val="18"/>
        </w:rPr>
        <w:t xml:space="preserve"> o którym mowa w zdaniu poprzednim, termin na</w:t>
      </w:r>
      <w:r w:rsidR="00C86FD0" w:rsidRPr="00EA3A39">
        <w:rPr>
          <w:szCs w:val="18"/>
        </w:rPr>
        <w:t> odstąpienie od Umowy wynosi 30</w:t>
      </w:r>
      <w:r w:rsidRPr="00EA3A39">
        <w:rPr>
          <w:szCs w:val="18"/>
        </w:rPr>
        <w:t xml:space="preserve">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405A7EDA" w:rsidR="007C2CFC" w:rsidRPr="00EA3A39" w:rsidRDefault="007C2CFC" w:rsidP="002221B4">
      <w:pPr>
        <w:pStyle w:val="Styl2"/>
        <w:widowControl/>
        <w:numPr>
          <w:ilvl w:val="0"/>
          <w:numId w:val="62"/>
        </w:numPr>
        <w:spacing w:after="0" w:line="240" w:lineRule="auto"/>
        <w:contextualSpacing w:val="0"/>
        <w:rPr>
          <w:szCs w:val="18"/>
        </w:rPr>
      </w:pPr>
      <w:r w:rsidRPr="00EA3A39">
        <w:rPr>
          <w:szCs w:val="18"/>
        </w:rPr>
        <w:t xml:space="preserve">Wykonawca </w:t>
      </w:r>
      <w:r w:rsidR="009F4BC3" w:rsidRPr="00EA3A39">
        <w:rPr>
          <w:szCs w:val="18"/>
        </w:rPr>
        <w:t>oświadcza</w:t>
      </w:r>
      <w:r w:rsidRPr="00EA3A39">
        <w:rPr>
          <w:szCs w:val="18"/>
        </w:rPr>
        <w:t>, że pochodzenie towaru, który jest przedmiotem Umowy, jest legalne i według jego wiedzy nie uczestniczy w łańcuchu transakcji mających na celu wyłudzenie z budżetu państwa podatku VAT.</w:t>
      </w:r>
    </w:p>
    <w:p w14:paraId="1F76137D" w14:textId="7CFFDBFF" w:rsidR="00D134A6" w:rsidRPr="00560505" w:rsidRDefault="00D134A6" w:rsidP="00B614E3">
      <w:pPr>
        <w:pStyle w:val="Styl3"/>
        <w:widowControl/>
        <w:spacing w:before="240" w:after="120"/>
        <w:jc w:val="center"/>
        <w:rPr>
          <w:sz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20</w:t>
      </w:r>
      <w:r w:rsidRPr="00560505">
        <w:rPr>
          <w:rFonts w:cs="Arial"/>
          <w:sz w:val="18"/>
          <w:szCs w:val="18"/>
        </w:rPr>
        <w:t>.</w:t>
      </w:r>
      <w:r w:rsidRPr="00560505">
        <w:rPr>
          <w:sz w:val="18"/>
        </w:rPr>
        <w:t xml:space="preserve"> </w:t>
      </w:r>
      <w:r w:rsidR="00322B56" w:rsidRPr="00560505">
        <w:rPr>
          <w:sz w:val="18"/>
        </w:rPr>
        <w:t>Klauzula sankcyjna</w:t>
      </w:r>
    </w:p>
    <w:p w14:paraId="7DF7B5F4" w14:textId="77777777"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Dla potrzeb wykładni niniejszego paragrafu wprowadza się następujące terminy:</w:t>
      </w:r>
    </w:p>
    <w:p w14:paraId="21DDBCE9" w14:textId="68A9EDDF" w:rsidR="00322B56" w:rsidRPr="00EA3A39" w:rsidRDefault="00322B56"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Podmiot Objęty Sankcjami </w:t>
      </w:r>
      <w:r w:rsidR="008A619B" w:rsidRPr="00EA3A39">
        <w:rPr>
          <w:rFonts w:cs="Arial"/>
          <w:color w:val="auto"/>
          <w:sz w:val="18"/>
          <w:szCs w:val="18"/>
        </w:rPr>
        <w:t>–</w:t>
      </w:r>
      <w:r w:rsidRPr="00EA3A39">
        <w:rPr>
          <w:rFonts w:cs="Arial"/>
          <w:color w:val="auto"/>
          <w:sz w:val="18"/>
          <w:szCs w:val="18"/>
        </w:rPr>
        <w:t xml:space="preserve"> oznacza podmiot należący do którejkolwiek z poniższych kategorii:</w:t>
      </w:r>
    </w:p>
    <w:p w14:paraId="4073D9B2"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a)</w:t>
      </w:r>
      <w:r w:rsidRPr="00560505">
        <w:rPr>
          <w:rFonts w:ascii="Arial" w:eastAsia="Calibri" w:hAnsi="Arial" w:cs="Arial"/>
          <w:sz w:val="18"/>
          <w:szCs w:val="18"/>
        </w:rPr>
        <w:tab/>
        <w:t>podmiot, o którym mowa w art. 5k ust. 1 Rozporządzenia 833/2014, tj.:</w:t>
      </w:r>
    </w:p>
    <w:p w14:paraId="3773664B"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w:t>
      </w:r>
      <w:r w:rsidRPr="00560505">
        <w:rPr>
          <w:rFonts w:ascii="Arial" w:eastAsia="Calibri" w:hAnsi="Arial" w:cs="Arial"/>
          <w:sz w:val="18"/>
          <w:szCs w:val="18"/>
        </w:rPr>
        <w:tab/>
        <w:t>obywatel rosyjski, osoba fizyczna, osoba prawna, podmiot lub organ z siedzibą w Rosji,</w:t>
      </w:r>
    </w:p>
    <w:p w14:paraId="612822E9"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w:t>
      </w:r>
      <w:r w:rsidRPr="00560505">
        <w:rPr>
          <w:rFonts w:ascii="Arial" w:eastAsia="Calibri" w:hAnsi="Arial" w:cs="Arial"/>
          <w:sz w:val="18"/>
          <w:szCs w:val="18"/>
        </w:rPr>
        <w:tab/>
        <w:t xml:space="preserve">osoba prawna, podmiot lub organ, do której/którego prawa własności bezpośrednio lub pośrednio w ponad 50 % należą do podmiotu lub podmiotów, o którym/których mowa w </w:t>
      </w:r>
      <w:proofErr w:type="spellStart"/>
      <w:r w:rsidRPr="00560505">
        <w:rPr>
          <w:rFonts w:ascii="Arial" w:eastAsia="Calibri" w:hAnsi="Arial" w:cs="Arial"/>
          <w:sz w:val="18"/>
          <w:szCs w:val="18"/>
        </w:rPr>
        <w:t>ppkt</w:t>
      </w:r>
      <w:proofErr w:type="spellEnd"/>
      <w:r w:rsidRPr="00560505">
        <w:rPr>
          <w:rFonts w:ascii="Arial" w:eastAsia="Calibri" w:hAnsi="Arial" w:cs="Arial"/>
          <w:sz w:val="18"/>
          <w:szCs w:val="18"/>
        </w:rPr>
        <w:t xml:space="preserve"> (i) powyżej,</w:t>
      </w:r>
    </w:p>
    <w:p w14:paraId="5BD0326A"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(iii)</w:t>
      </w:r>
      <w:r w:rsidRPr="00560505">
        <w:rPr>
          <w:rFonts w:ascii="Arial" w:eastAsia="Calibri" w:hAnsi="Arial" w:cs="Arial"/>
          <w:sz w:val="18"/>
          <w:szCs w:val="18"/>
        </w:rPr>
        <w:tab/>
        <w:t xml:space="preserve">osoba fizyczna lub prawna, podmiot lub organ działająca/y w imieniu lub pod kierunkiem podmiotu lub podmiotów, o którym/których mowa w </w:t>
      </w:r>
      <w:proofErr w:type="spellStart"/>
      <w:r w:rsidRPr="00560505">
        <w:rPr>
          <w:rFonts w:ascii="Arial" w:eastAsia="Calibri" w:hAnsi="Arial" w:cs="Arial"/>
          <w:sz w:val="18"/>
          <w:szCs w:val="18"/>
        </w:rPr>
        <w:t>ppkt</w:t>
      </w:r>
      <w:proofErr w:type="spellEnd"/>
      <w:r w:rsidRPr="00560505">
        <w:rPr>
          <w:rFonts w:ascii="Arial" w:eastAsia="Calibri" w:hAnsi="Arial" w:cs="Arial"/>
          <w:sz w:val="18"/>
          <w:szCs w:val="18"/>
        </w:rPr>
        <w:t xml:space="preserve"> (i) lub (ii) powyżej;</w:t>
      </w:r>
    </w:p>
    <w:p w14:paraId="5D2AEA51"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b)</w:t>
      </w:r>
      <w:r w:rsidRPr="00560505">
        <w:rPr>
          <w:rFonts w:ascii="Arial" w:eastAsia="Calibri" w:hAnsi="Arial" w:cs="Arial"/>
          <w:sz w:val="18"/>
          <w:szCs w:val="18"/>
        </w:rPr>
        <w:tab/>
        <w:t>podmiot wymieniony w którymkolwiek z wykazów określonych w Rozporządzeniu 765/2006;</w:t>
      </w:r>
    </w:p>
    <w:p w14:paraId="526C0F2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c)</w:t>
      </w:r>
      <w:r w:rsidRPr="00560505">
        <w:rPr>
          <w:rFonts w:ascii="Arial" w:eastAsia="Calibri" w:hAnsi="Arial" w:cs="Arial"/>
          <w:sz w:val="18"/>
          <w:szCs w:val="18"/>
        </w:rPr>
        <w:tab/>
        <w:t>podmiot wymieniony w którymkolwiek z wykazów określonych w Rozporządzeniu 269/2014;</w:t>
      </w:r>
    </w:p>
    <w:p w14:paraId="168E09F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d)</w:t>
      </w:r>
      <w:r w:rsidRPr="00560505">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7188FB80"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e)</w:t>
      </w:r>
      <w:r w:rsidRPr="00560505">
        <w:rPr>
          <w:rFonts w:ascii="Arial" w:eastAsia="Calibri" w:hAnsi="Arial" w:cs="Arial"/>
          <w:sz w:val="18"/>
          <w:szCs w:val="18"/>
        </w:rPr>
        <w:tab/>
        <w:t>podmiot, którego beneficjentem rzeczywistym w rozumieniu ustawy z dnia 1 marca 2018 r. o przeciwdziałaniu praniu pieniędzy oraz finanso</w:t>
      </w:r>
      <w:r w:rsidR="00BB0BC9">
        <w:rPr>
          <w:rFonts w:ascii="Arial" w:eastAsia="Calibri" w:hAnsi="Arial" w:cs="Arial"/>
          <w:sz w:val="18"/>
          <w:szCs w:val="18"/>
        </w:rPr>
        <w:t>waniu terroryzmu (</w:t>
      </w:r>
      <w:proofErr w:type="spellStart"/>
      <w:r w:rsidR="00BB0BC9">
        <w:rPr>
          <w:rFonts w:ascii="Arial" w:eastAsia="Calibri" w:hAnsi="Arial" w:cs="Arial"/>
          <w:sz w:val="18"/>
          <w:szCs w:val="18"/>
        </w:rPr>
        <w:t>t.j</w:t>
      </w:r>
      <w:proofErr w:type="spellEnd"/>
      <w:r w:rsidR="00BB0BC9">
        <w:rPr>
          <w:rFonts w:ascii="Arial" w:eastAsia="Calibri" w:hAnsi="Arial" w:cs="Arial"/>
          <w:sz w:val="18"/>
          <w:szCs w:val="18"/>
        </w:rPr>
        <w:t>. Dz.</w:t>
      </w:r>
      <w:r w:rsidR="006D184C">
        <w:rPr>
          <w:rFonts w:ascii="Arial" w:eastAsia="Calibri" w:hAnsi="Arial" w:cs="Arial"/>
          <w:sz w:val="18"/>
          <w:szCs w:val="18"/>
        </w:rPr>
        <w:t>U. 2023, poz. 1124,</w:t>
      </w:r>
      <w:r w:rsidRPr="00560505">
        <w:rPr>
          <w:rFonts w:ascii="Arial" w:eastAsia="Calibri" w:hAnsi="Arial" w:cs="Arial"/>
          <w:sz w:val="18"/>
          <w:szCs w:val="18"/>
        </w:rPr>
        <w:t xml:space="preserve"> z </w:t>
      </w:r>
      <w:proofErr w:type="spellStart"/>
      <w:r w:rsidRPr="00560505">
        <w:rPr>
          <w:rFonts w:ascii="Arial" w:eastAsia="Calibri" w:hAnsi="Arial" w:cs="Arial"/>
          <w:sz w:val="18"/>
          <w:szCs w:val="18"/>
        </w:rPr>
        <w:t>późn</w:t>
      </w:r>
      <w:proofErr w:type="spellEnd"/>
      <w:r w:rsidRPr="00560505">
        <w:rPr>
          <w:rFonts w:ascii="Arial" w:eastAsia="Calibri" w:hAnsi="Arial" w:cs="Arial"/>
          <w:sz w:val="18"/>
          <w:szCs w:val="18"/>
        </w:rPr>
        <w:t>. zm.) jest, lub po 23 lutego 2022 r. był, podmiot, o którym mowa w lit. a, b, c lub d powyżej;</w:t>
      </w:r>
    </w:p>
    <w:p w14:paraId="21F4C2EB" w14:textId="29D77D05"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f)</w:t>
      </w:r>
      <w:r w:rsidRPr="00560505">
        <w:rPr>
          <w:rFonts w:ascii="Arial" w:eastAsia="Calibri" w:hAnsi="Arial" w:cs="Arial"/>
          <w:sz w:val="18"/>
          <w:szCs w:val="18"/>
        </w:rPr>
        <w:tab/>
        <w:t>podmiot, którego jednostką dominującą w rozumieniu art. 3 ust. 1 pkt 37</w:t>
      </w:r>
      <w:r w:rsidR="008B1B6F">
        <w:rPr>
          <w:rFonts w:ascii="Arial" w:eastAsia="Calibri" w:hAnsi="Arial" w:cs="Arial"/>
          <w:sz w:val="18"/>
          <w:szCs w:val="18"/>
        </w:rPr>
        <w:t>)</w:t>
      </w:r>
      <w:r w:rsidRPr="00560505">
        <w:rPr>
          <w:rFonts w:ascii="Arial" w:eastAsia="Calibri" w:hAnsi="Arial" w:cs="Arial"/>
          <w:sz w:val="18"/>
          <w:szCs w:val="18"/>
        </w:rPr>
        <w:t xml:space="preserve"> ustawy z dnia 29 września 1994 r</w:t>
      </w:r>
      <w:r w:rsidR="006D184C">
        <w:rPr>
          <w:rFonts w:ascii="Arial" w:eastAsia="Calibri" w:hAnsi="Arial" w:cs="Arial"/>
          <w:sz w:val="18"/>
          <w:szCs w:val="18"/>
        </w:rPr>
        <w:t>. o rachunkowości (</w:t>
      </w:r>
      <w:proofErr w:type="spellStart"/>
      <w:r w:rsidR="006D184C">
        <w:rPr>
          <w:rFonts w:ascii="Arial" w:eastAsia="Calibri" w:hAnsi="Arial" w:cs="Arial"/>
          <w:sz w:val="18"/>
          <w:szCs w:val="18"/>
        </w:rPr>
        <w:t>t.j</w:t>
      </w:r>
      <w:proofErr w:type="spellEnd"/>
      <w:r w:rsidR="006D184C">
        <w:rPr>
          <w:rFonts w:ascii="Arial" w:eastAsia="Calibri" w:hAnsi="Arial" w:cs="Arial"/>
          <w:sz w:val="18"/>
          <w:szCs w:val="18"/>
        </w:rPr>
        <w:t xml:space="preserve">. Dz.U. </w:t>
      </w:r>
      <w:r w:rsidRPr="00560505">
        <w:rPr>
          <w:rFonts w:ascii="Arial" w:eastAsia="Calibri" w:hAnsi="Arial" w:cs="Arial"/>
          <w:sz w:val="18"/>
          <w:szCs w:val="18"/>
        </w:rPr>
        <w:t>202</w:t>
      </w:r>
      <w:r w:rsidR="005917AB">
        <w:rPr>
          <w:rFonts w:ascii="Arial" w:eastAsia="Calibri" w:hAnsi="Arial" w:cs="Arial"/>
          <w:sz w:val="18"/>
          <w:szCs w:val="18"/>
        </w:rPr>
        <w:t>3</w:t>
      </w:r>
      <w:r w:rsidR="006D184C">
        <w:rPr>
          <w:rFonts w:ascii="Arial" w:eastAsia="Calibri" w:hAnsi="Arial" w:cs="Arial"/>
          <w:sz w:val="18"/>
          <w:szCs w:val="18"/>
        </w:rPr>
        <w:t>,</w:t>
      </w:r>
      <w:r w:rsidRPr="00560505">
        <w:rPr>
          <w:rFonts w:ascii="Arial" w:eastAsia="Calibri" w:hAnsi="Arial" w:cs="Arial"/>
          <w:sz w:val="18"/>
          <w:szCs w:val="18"/>
        </w:rPr>
        <w:t xml:space="preserve"> poz. </w:t>
      </w:r>
      <w:r w:rsidR="005917AB">
        <w:rPr>
          <w:rFonts w:ascii="Arial" w:eastAsia="Calibri" w:hAnsi="Arial" w:cs="Arial"/>
          <w:sz w:val="18"/>
          <w:szCs w:val="18"/>
        </w:rPr>
        <w:t>120</w:t>
      </w:r>
      <w:r w:rsidR="006D184C">
        <w:rPr>
          <w:rFonts w:ascii="Arial" w:eastAsia="Calibri" w:hAnsi="Arial" w:cs="Arial"/>
          <w:sz w:val="18"/>
          <w:szCs w:val="18"/>
        </w:rPr>
        <w:t>,</w:t>
      </w:r>
      <w:r w:rsidR="005917AB" w:rsidRPr="00560505">
        <w:rPr>
          <w:rFonts w:ascii="Arial" w:eastAsia="Calibri" w:hAnsi="Arial" w:cs="Arial"/>
          <w:sz w:val="18"/>
          <w:szCs w:val="18"/>
        </w:rPr>
        <w:t xml:space="preserve"> </w:t>
      </w:r>
      <w:r w:rsidRPr="00560505">
        <w:rPr>
          <w:rFonts w:ascii="Arial" w:eastAsia="Calibri" w:hAnsi="Arial" w:cs="Arial"/>
          <w:sz w:val="18"/>
          <w:szCs w:val="18"/>
        </w:rPr>
        <w:t xml:space="preserve">z </w:t>
      </w:r>
      <w:proofErr w:type="spellStart"/>
      <w:r w:rsidRPr="00560505">
        <w:rPr>
          <w:rFonts w:ascii="Arial" w:eastAsia="Calibri" w:hAnsi="Arial" w:cs="Arial"/>
          <w:sz w:val="18"/>
          <w:szCs w:val="18"/>
        </w:rPr>
        <w:t>późn</w:t>
      </w:r>
      <w:proofErr w:type="spellEnd"/>
      <w:r w:rsidRPr="00560505">
        <w:rPr>
          <w:rFonts w:ascii="Arial" w:eastAsia="Calibri" w:hAnsi="Arial" w:cs="Arial"/>
          <w:sz w:val="18"/>
          <w:szCs w:val="18"/>
        </w:rPr>
        <w:t>. zm.), jest lub po 23 lutego 2022 r. był, podmiot, o którym mowa w lit. a, b, c lub d powyżej;</w:t>
      </w:r>
    </w:p>
    <w:p w14:paraId="45E66B71" w14:textId="31DDDA9C"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g)</w:t>
      </w:r>
      <w:r w:rsidRPr="00560505">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170387DF"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269/2014 – oznacza 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EA3A39">
        <w:rPr>
          <w:rFonts w:cs="Arial"/>
          <w:color w:val="auto"/>
          <w:sz w:val="18"/>
          <w:szCs w:val="18"/>
        </w:rPr>
        <w:t>późn</w:t>
      </w:r>
      <w:proofErr w:type="spellEnd"/>
      <w:r w:rsidRPr="00EA3A39">
        <w:rPr>
          <w:rFonts w:cs="Arial"/>
          <w:color w:val="auto"/>
          <w:sz w:val="18"/>
          <w:szCs w:val="18"/>
        </w:rPr>
        <w:t>. zm.);</w:t>
      </w:r>
    </w:p>
    <w:p w14:paraId="51223F07" w14:textId="288AF26A"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765/2006 – oznacza Rozporządzenie Rady (WE) nr 765/2006 z dnia 18 maja 2006 r. dotyczące środków ograniczających w związku z sytuacją na Białorusi i udziałem Białorusi w agresji Rosji wobec Ukrainy (Dz. U. UE. L. z 2006 r. Nr 134, str. 1 z </w:t>
      </w:r>
      <w:proofErr w:type="spellStart"/>
      <w:r w:rsidRPr="00EA3A39">
        <w:rPr>
          <w:rFonts w:cs="Arial"/>
          <w:color w:val="auto"/>
          <w:sz w:val="18"/>
          <w:szCs w:val="18"/>
        </w:rPr>
        <w:t>późn</w:t>
      </w:r>
      <w:proofErr w:type="spellEnd"/>
      <w:r w:rsidRPr="00EA3A39">
        <w:rPr>
          <w:rFonts w:cs="Arial"/>
          <w:color w:val="auto"/>
          <w:sz w:val="18"/>
          <w:szCs w:val="18"/>
        </w:rPr>
        <w:t>. zm.);</w:t>
      </w:r>
    </w:p>
    <w:p w14:paraId="7F67471A" w14:textId="2708D0F3"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833/2014 – oznacza Rozporządzenie Rady (UE) nr 833/2014 z dnia 31 lipca 2014 r. dotyczące środków ograniczających w związku z działaniami Rosji destabilizującymi sytuację na Ukrainie (Dz. U. UE. L. z 2014 r. Nr 229, str. 1 z </w:t>
      </w:r>
      <w:proofErr w:type="spellStart"/>
      <w:r w:rsidRPr="00EA3A39">
        <w:rPr>
          <w:rFonts w:cs="Arial"/>
          <w:color w:val="auto"/>
          <w:sz w:val="18"/>
          <w:szCs w:val="18"/>
        </w:rPr>
        <w:t>późn</w:t>
      </w:r>
      <w:proofErr w:type="spellEnd"/>
      <w:r w:rsidRPr="00EA3A39">
        <w:rPr>
          <w:rFonts w:cs="Arial"/>
          <w:color w:val="auto"/>
          <w:sz w:val="18"/>
          <w:szCs w:val="18"/>
        </w:rPr>
        <w:t xml:space="preserve">. zm.); </w:t>
      </w:r>
    </w:p>
    <w:p w14:paraId="7BA72CBE" w14:textId="0283B560"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Ustawa o przeciwdziałaniu – oznacza ustawę z dnia z dnia 13 kwietnia 2022 r. o szczególnych rozwiązaniach w zakresie przeciwdziałania wspieraniu agresji na Ukrainę oraz służących ochronie bezpieczeństwa narodowego (</w:t>
      </w:r>
      <w:proofErr w:type="spellStart"/>
      <w:r w:rsidR="005917AB" w:rsidRPr="00EA3A39">
        <w:rPr>
          <w:rFonts w:cs="Arial"/>
          <w:color w:val="auto"/>
          <w:sz w:val="18"/>
          <w:szCs w:val="18"/>
        </w:rPr>
        <w:t>t.j</w:t>
      </w:r>
      <w:proofErr w:type="spellEnd"/>
      <w:r w:rsidR="005917AB" w:rsidRPr="00EA3A39">
        <w:rPr>
          <w:rFonts w:cs="Arial"/>
          <w:color w:val="auto"/>
          <w:sz w:val="18"/>
          <w:szCs w:val="18"/>
        </w:rPr>
        <w:t xml:space="preserve">. </w:t>
      </w:r>
      <w:r w:rsidRPr="00EA3A39">
        <w:rPr>
          <w:rFonts w:cs="Arial"/>
          <w:color w:val="auto"/>
          <w:sz w:val="18"/>
          <w:szCs w:val="18"/>
        </w:rPr>
        <w:t xml:space="preserve">Dz.U. </w:t>
      </w:r>
      <w:r w:rsidR="008B1B6F" w:rsidRPr="00EA3A39">
        <w:rPr>
          <w:rFonts w:cs="Arial"/>
          <w:color w:val="auto"/>
          <w:sz w:val="18"/>
          <w:szCs w:val="18"/>
        </w:rPr>
        <w:t>2024</w:t>
      </w:r>
      <w:r w:rsidR="005917AB" w:rsidRPr="00EA3A39">
        <w:rPr>
          <w:rFonts w:cs="Arial"/>
          <w:color w:val="auto"/>
          <w:sz w:val="18"/>
          <w:szCs w:val="18"/>
        </w:rPr>
        <w:t xml:space="preserve">, </w:t>
      </w:r>
      <w:r w:rsidRPr="00EA3A39">
        <w:rPr>
          <w:rFonts w:cs="Arial"/>
          <w:color w:val="auto"/>
          <w:sz w:val="18"/>
          <w:szCs w:val="18"/>
        </w:rPr>
        <w:t xml:space="preserve">poz. </w:t>
      </w:r>
      <w:r w:rsidR="005917AB" w:rsidRPr="00EA3A39">
        <w:rPr>
          <w:rFonts w:cs="Arial"/>
          <w:color w:val="auto"/>
          <w:sz w:val="18"/>
          <w:szCs w:val="18"/>
        </w:rPr>
        <w:t> </w:t>
      </w:r>
      <w:r w:rsidR="008B1B6F" w:rsidRPr="00EA3A39">
        <w:rPr>
          <w:rFonts w:cs="Arial"/>
          <w:color w:val="auto"/>
          <w:sz w:val="18"/>
          <w:szCs w:val="18"/>
        </w:rPr>
        <w:t>507</w:t>
      </w:r>
      <w:r w:rsidR="005917AB" w:rsidRPr="00EA3A39">
        <w:rPr>
          <w:rFonts w:cs="Arial"/>
          <w:color w:val="auto"/>
          <w:sz w:val="18"/>
          <w:szCs w:val="18"/>
        </w:rPr>
        <w:t xml:space="preserve">, </w:t>
      </w:r>
      <w:r w:rsidR="00F1735C">
        <w:rPr>
          <w:rFonts w:cs="Arial"/>
          <w:color w:val="auto"/>
          <w:sz w:val="18"/>
          <w:szCs w:val="18"/>
        </w:rPr>
        <w:t xml:space="preserve">z </w:t>
      </w:r>
      <w:proofErr w:type="spellStart"/>
      <w:r w:rsidR="00F1735C">
        <w:rPr>
          <w:rFonts w:cs="Arial"/>
          <w:color w:val="auto"/>
          <w:sz w:val="18"/>
          <w:szCs w:val="18"/>
        </w:rPr>
        <w:t>późn</w:t>
      </w:r>
      <w:proofErr w:type="spellEnd"/>
      <w:r w:rsidR="00F1735C">
        <w:rPr>
          <w:rFonts w:cs="Arial"/>
          <w:color w:val="auto"/>
          <w:sz w:val="18"/>
          <w:szCs w:val="18"/>
        </w:rPr>
        <w:t>. zm.).</w:t>
      </w:r>
    </w:p>
    <w:p w14:paraId="55D843DB" w14:textId="026B4AF7" w:rsidR="00322B56" w:rsidRPr="00560505" w:rsidRDefault="00322B56" w:rsidP="002221B4">
      <w:pPr>
        <w:pStyle w:val="Styl2"/>
        <w:widowControl/>
        <w:numPr>
          <w:ilvl w:val="0"/>
          <w:numId w:val="63"/>
        </w:numPr>
        <w:spacing w:after="0" w:line="240" w:lineRule="auto"/>
        <w:contextualSpacing w:val="0"/>
        <w:rPr>
          <w:szCs w:val="18"/>
        </w:rPr>
      </w:pPr>
      <w:bookmarkStart w:id="26" w:name="_Hlk52458150"/>
      <w:r w:rsidRPr="00560505">
        <w:rPr>
          <w:szCs w:val="18"/>
        </w:rPr>
        <w:t xml:space="preserve">Celem </w:t>
      </w:r>
      <w:r w:rsidRPr="00EA3A39">
        <w:rPr>
          <w:szCs w:val="18"/>
        </w:rPr>
        <w:t xml:space="preserve">postanowień niniejszego paragrafu jest niedopuszczenie, aby w realizacji </w:t>
      </w:r>
      <w:r w:rsidR="006D184C" w:rsidRPr="00EA3A39">
        <w:rPr>
          <w:szCs w:val="18"/>
        </w:rPr>
        <w:t>U</w:t>
      </w:r>
      <w:r w:rsidRPr="00EA3A39">
        <w:rPr>
          <w:szCs w:val="18"/>
        </w:rPr>
        <w:t xml:space="preserve">mowy brały udział Podmioty </w:t>
      </w:r>
      <w:r w:rsidRPr="00560505">
        <w:rPr>
          <w:szCs w:val="18"/>
        </w:rPr>
        <w:t xml:space="preserve">Objęte Sankcjami.   </w:t>
      </w:r>
    </w:p>
    <w:p w14:paraId="64B01188" w14:textId="2EFF0632"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niniejszym oświadcza, że na dzień zawarcia </w:t>
      </w:r>
      <w:r w:rsidR="005917AB">
        <w:rPr>
          <w:szCs w:val="18"/>
        </w:rPr>
        <w:t>U</w:t>
      </w:r>
      <w:r w:rsidR="005917AB" w:rsidRPr="00560505">
        <w:rPr>
          <w:szCs w:val="18"/>
        </w:rPr>
        <w:t xml:space="preserve">mowy </w:t>
      </w:r>
      <w:r w:rsidRPr="00560505">
        <w:rPr>
          <w:szCs w:val="18"/>
        </w:rPr>
        <w:t>nie jest Podmiotem Objętym Sankcjami.</w:t>
      </w:r>
    </w:p>
    <w:p w14:paraId="519D7A9A" w14:textId="3C4079F4"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całym okresie realizacji </w:t>
      </w:r>
      <w:r w:rsidR="006D184C">
        <w:rPr>
          <w:szCs w:val="18"/>
        </w:rPr>
        <w:t>U</w:t>
      </w:r>
      <w:r w:rsidRPr="00560505">
        <w:rPr>
          <w:szCs w:val="18"/>
        </w:rPr>
        <w:t>mowy nie będzie Podmiotem Objętym Sankcjami.</w:t>
      </w:r>
    </w:p>
    <w:p w14:paraId="21754AE0" w14:textId="4641DE35"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ramach wykonywania </w:t>
      </w:r>
      <w:r w:rsidR="006D184C">
        <w:rPr>
          <w:szCs w:val="18"/>
        </w:rPr>
        <w:t>U</w:t>
      </w:r>
      <w:r w:rsidRPr="00560505">
        <w:rPr>
          <w:szCs w:val="18"/>
        </w:rPr>
        <w:t xml:space="preserve">mowy ani Wykonawca, ani żaden z jego </w:t>
      </w:r>
      <w:r w:rsidR="006D184C">
        <w:rPr>
          <w:szCs w:val="18"/>
        </w:rPr>
        <w:t>P</w:t>
      </w:r>
      <w:r w:rsidRPr="00560505">
        <w:rPr>
          <w:szCs w:val="18"/>
        </w:rPr>
        <w:t>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6D184C">
        <w:rPr>
          <w:szCs w:val="18"/>
        </w:rPr>
        <w:t>że im być nadane w przyszłości,</w:t>
      </w:r>
      <w:r w:rsidRPr="00560505">
        <w:rPr>
          <w:szCs w:val="18"/>
        </w:rPr>
        <w:t xml:space="preserve"> jak również z innych aktów prawnych, jakie mogą zostać </w:t>
      </w:r>
      <w:r w:rsidRPr="00560505">
        <w:rPr>
          <w:szCs w:val="18"/>
        </w:rPr>
        <w:lastRenderedPageBreak/>
        <w:t xml:space="preserve">wydane w przyszłości przez Komisję Unii Europejskiej lub właściwe organy krajowe, a mających wpływ na relacje umowne z Zamawiającym oraz zagwarantować przestrzeganie tych sankcji przez Wykonawcę i jego </w:t>
      </w:r>
      <w:r w:rsidR="006D184C">
        <w:rPr>
          <w:szCs w:val="18"/>
        </w:rPr>
        <w:t>P</w:t>
      </w:r>
      <w:r w:rsidRPr="00560505">
        <w:rPr>
          <w:szCs w:val="18"/>
        </w:rPr>
        <w:t>odwykonawców.</w:t>
      </w:r>
    </w:p>
    <w:bookmarkEnd w:id="26"/>
    <w:p w14:paraId="2BC6408D" w14:textId="4C10B02A"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zawiadomi Zamawiającego, w sposób określony w ust. </w:t>
      </w:r>
      <w:r w:rsidR="00EB7977" w:rsidRPr="00560505">
        <w:rPr>
          <w:szCs w:val="18"/>
        </w:rPr>
        <w:t>7</w:t>
      </w:r>
      <w:r w:rsidRPr="00560505">
        <w:rPr>
          <w:szCs w:val="18"/>
        </w:rPr>
        <w:t xml:space="preserve"> niniejszego paragrafu, o każdej zmianie stanu rzeczy</w:t>
      </w:r>
      <w:r w:rsidR="006D184C">
        <w:rPr>
          <w:szCs w:val="18"/>
        </w:rPr>
        <w:t>,</w:t>
      </w:r>
      <w:r w:rsidRPr="00560505">
        <w:rPr>
          <w:szCs w:val="18"/>
        </w:rPr>
        <w:t xml:space="preserve"> co do którego Wykonawca złożył oświadczenie, o którym mowa w ust. </w:t>
      </w:r>
      <w:r w:rsidR="00EB7977" w:rsidRPr="00560505">
        <w:rPr>
          <w:szCs w:val="18"/>
        </w:rPr>
        <w:t>4</w:t>
      </w:r>
      <w:r w:rsidRPr="00560505">
        <w:rPr>
          <w:szCs w:val="18"/>
        </w:rPr>
        <w:t xml:space="preserve"> </w:t>
      </w:r>
      <w:r w:rsidR="00EB7977" w:rsidRPr="00560505">
        <w:rPr>
          <w:szCs w:val="18"/>
        </w:rPr>
        <w:t>lub ust. 5</w:t>
      </w:r>
      <w:r w:rsidRPr="00560505">
        <w:rPr>
          <w:szCs w:val="18"/>
        </w:rPr>
        <w:t xml:space="preserve"> niniejszego paragrafu, a w szczególności, że zawiadomi Zamawiającego, jeżeli on lub jego </w:t>
      </w:r>
      <w:r w:rsidR="005917AB">
        <w:rPr>
          <w:szCs w:val="18"/>
        </w:rPr>
        <w:t>P</w:t>
      </w:r>
      <w:r w:rsidR="005917AB" w:rsidRPr="00560505">
        <w:rPr>
          <w:szCs w:val="18"/>
        </w:rPr>
        <w:t xml:space="preserve">odwykonawca </w:t>
      </w:r>
      <w:r w:rsidRPr="00560505">
        <w:rPr>
          <w:szCs w:val="18"/>
        </w:rPr>
        <w:t>stanie się Podmiotem Objętym Sankcjami lub innymi sankcjami</w:t>
      </w:r>
      <w:r w:rsidR="006D184C">
        <w:rPr>
          <w:szCs w:val="18"/>
        </w:rPr>
        <w:t>,</w:t>
      </w:r>
      <w:r w:rsidRPr="00560505">
        <w:rPr>
          <w:szCs w:val="18"/>
        </w:rPr>
        <w:t xml:space="preserve"> jakie mogą zostać w przyszłości wprowadzone przez właściwe organy z powodu konfliktu zbrojnego w Ukrainie.</w:t>
      </w:r>
    </w:p>
    <w:p w14:paraId="6FA73E81" w14:textId="46E4D088"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dokona zawiadomienia, o którym mowa w ust. </w:t>
      </w:r>
      <w:r w:rsidR="00EB7977" w:rsidRPr="00560505">
        <w:rPr>
          <w:szCs w:val="18"/>
        </w:rPr>
        <w:t>6</w:t>
      </w:r>
      <w:r w:rsidRPr="00560505">
        <w:rPr>
          <w:szCs w:val="18"/>
        </w:rPr>
        <w:t>, w formie pisemnej oraz za pośrednictwem pocz</w:t>
      </w:r>
      <w:r w:rsidR="006D184C">
        <w:rPr>
          <w:szCs w:val="18"/>
        </w:rPr>
        <w:t>ty elektronicznej, w terminie 3</w:t>
      </w:r>
      <w:r w:rsidRPr="00560505">
        <w:rPr>
          <w:szCs w:val="18"/>
        </w:rPr>
        <w:t xml:space="preserve"> dni roboczych od dnia, w którym dowiedział się lub, przy dołożeniu najwyższej staranności, powinien dowiedzieć się o zaistnieniu podstaw do dokonania zawiadomienia.</w:t>
      </w:r>
    </w:p>
    <w:p w14:paraId="7E15E088" w14:textId="180F1058"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w:t>
      </w:r>
      <w:r w:rsidRPr="00EA3A39">
        <w:rPr>
          <w:szCs w:val="18"/>
        </w:rPr>
        <w:t xml:space="preserve">ający może odstąpić od </w:t>
      </w:r>
      <w:r w:rsidR="006D184C" w:rsidRPr="00EA3A39">
        <w:rPr>
          <w:szCs w:val="18"/>
        </w:rPr>
        <w:t>U</w:t>
      </w:r>
      <w:r w:rsidRPr="00EA3A39">
        <w:rPr>
          <w:szCs w:val="18"/>
        </w:rPr>
        <w:t>mowy w każdym z następujących przypadków, tj. gdy:</w:t>
      </w:r>
    </w:p>
    <w:p w14:paraId="2853C369" w14:textId="78441EC3" w:rsidR="00322B56" w:rsidRDefault="00322B56" w:rsidP="00F1735C">
      <w:pPr>
        <w:pStyle w:val="iVliterowanie"/>
        <w:numPr>
          <w:ilvl w:val="1"/>
          <w:numId w:val="63"/>
        </w:numPr>
        <w:spacing w:before="0" w:after="0"/>
        <w:rPr>
          <w:rFonts w:cs="Arial"/>
          <w:color w:val="auto"/>
          <w:sz w:val="18"/>
          <w:szCs w:val="18"/>
        </w:rPr>
      </w:pPr>
      <w:r w:rsidRPr="00560505">
        <w:rPr>
          <w:rFonts w:cs="Arial"/>
          <w:color w:val="auto"/>
          <w:sz w:val="18"/>
          <w:szCs w:val="18"/>
        </w:rPr>
        <w:t>oświadczenia Wykonawcy</w:t>
      </w:r>
      <w:r w:rsidR="00EB7977" w:rsidRPr="00560505">
        <w:rPr>
          <w:rFonts w:cs="Arial"/>
          <w:color w:val="auto"/>
          <w:sz w:val="18"/>
          <w:szCs w:val="18"/>
        </w:rPr>
        <w:t xml:space="preserve"> zawarte w ust. 3, 4</w:t>
      </w:r>
      <w:r w:rsidRPr="00560505">
        <w:rPr>
          <w:rFonts w:cs="Arial"/>
          <w:color w:val="auto"/>
          <w:sz w:val="18"/>
          <w:szCs w:val="18"/>
        </w:rPr>
        <w:t xml:space="preserve"> </w:t>
      </w:r>
      <w:r w:rsidR="00EB7977" w:rsidRPr="00560505">
        <w:rPr>
          <w:rFonts w:cs="Arial"/>
          <w:color w:val="auto"/>
          <w:sz w:val="18"/>
          <w:szCs w:val="18"/>
        </w:rPr>
        <w:t>lub 5</w:t>
      </w:r>
      <w:r w:rsidRPr="00560505">
        <w:rPr>
          <w:rFonts w:cs="Arial"/>
          <w:color w:val="auto"/>
          <w:sz w:val="18"/>
          <w:szCs w:val="18"/>
        </w:rPr>
        <w:t xml:space="preserve"> niniejszego paragrafu lub oświadczenia jego </w:t>
      </w:r>
      <w:r w:rsidR="005917AB">
        <w:rPr>
          <w:rFonts w:cs="Arial"/>
          <w:color w:val="auto"/>
          <w:sz w:val="18"/>
          <w:szCs w:val="18"/>
        </w:rPr>
        <w:t>P</w:t>
      </w:r>
      <w:r w:rsidR="005917AB" w:rsidRPr="00560505">
        <w:rPr>
          <w:rFonts w:cs="Arial"/>
          <w:color w:val="auto"/>
          <w:sz w:val="18"/>
          <w:szCs w:val="18"/>
        </w:rPr>
        <w:t>odwykonawcy</w:t>
      </w:r>
      <w:r w:rsidRPr="00560505">
        <w:rPr>
          <w:rFonts w:cs="Arial"/>
          <w:color w:val="auto"/>
          <w:sz w:val="18"/>
          <w:szCs w:val="18"/>
        </w:rPr>
        <w:t>, okażą się nieprawdziwe,</w:t>
      </w:r>
    </w:p>
    <w:p w14:paraId="307C4C51" w14:textId="38812276" w:rsidR="00322B56"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 xml:space="preserve">Wykonawca naruszy </w:t>
      </w:r>
      <w:r w:rsidR="00EB7977" w:rsidRPr="00F1735C">
        <w:rPr>
          <w:rFonts w:cs="Arial"/>
          <w:color w:val="auto"/>
          <w:sz w:val="18"/>
          <w:szCs w:val="18"/>
        </w:rPr>
        <w:t>zobowiązanie wynikające z ust. 5</w:t>
      </w:r>
      <w:r w:rsidRPr="00F1735C">
        <w:rPr>
          <w:rFonts w:cs="Arial"/>
          <w:color w:val="auto"/>
          <w:sz w:val="18"/>
          <w:szCs w:val="18"/>
        </w:rPr>
        <w:t xml:space="preserve"> niniejszego paragrafu, lub</w:t>
      </w:r>
    </w:p>
    <w:p w14:paraId="2B88899B" w14:textId="0696AE05" w:rsidR="00322B56" w:rsidRPr="00F1735C"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Wykonawca nie złoży Zamawiającemu oświ</w:t>
      </w:r>
      <w:r w:rsidR="00EB7977" w:rsidRPr="00F1735C">
        <w:rPr>
          <w:rFonts w:cs="Arial"/>
          <w:color w:val="auto"/>
          <w:sz w:val="18"/>
          <w:szCs w:val="18"/>
        </w:rPr>
        <w:t>adczenia, o którym mowa w ust. 6</w:t>
      </w:r>
      <w:r w:rsidRPr="00F1735C">
        <w:rPr>
          <w:rFonts w:cs="Arial"/>
          <w:color w:val="auto"/>
          <w:sz w:val="18"/>
          <w:szCs w:val="18"/>
        </w:rPr>
        <w:t xml:space="preserve"> niniejszego paragrafu</w:t>
      </w:r>
      <w:r w:rsidR="006D184C" w:rsidRPr="00F1735C">
        <w:rPr>
          <w:rFonts w:cs="Arial"/>
          <w:color w:val="auto"/>
          <w:sz w:val="18"/>
          <w:szCs w:val="18"/>
        </w:rPr>
        <w:t>,</w:t>
      </w:r>
      <w:r w:rsidRPr="00F1735C">
        <w:rPr>
          <w:rFonts w:cs="Arial"/>
          <w:color w:val="auto"/>
          <w:sz w:val="18"/>
          <w:szCs w:val="18"/>
        </w:rPr>
        <w:t xml:space="preserve"> i to pomimo ponownego wezwania Wykonawcy do złożenia takiego oświadczenia i wyznaczenia na to dodatkowego terminu nie krótszego niż 3 dni robocze.</w:t>
      </w:r>
    </w:p>
    <w:p w14:paraId="3013D268" w14:textId="2ED89D49"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Zamawiający</w:t>
      </w:r>
      <w:r w:rsidRPr="00EA3A39">
        <w:rPr>
          <w:szCs w:val="18"/>
        </w:rPr>
        <w:t xml:space="preserve"> może złożyć oświadczenie o odstąpieniu od </w:t>
      </w:r>
      <w:r w:rsidR="00861E90" w:rsidRPr="00EA3A39">
        <w:rPr>
          <w:szCs w:val="18"/>
        </w:rPr>
        <w:t xml:space="preserve">Umowy </w:t>
      </w:r>
      <w:r w:rsidRPr="00EA3A39">
        <w:rPr>
          <w:szCs w:val="18"/>
        </w:rPr>
        <w:t xml:space="preserve">na tej podstawie w terminie </w:t>
      </w:r>
      <w:r w:rsidR="00EB7977" w:rsidRPr="00EA3A39">
        <w:rPr>
          <w:szCs w:val="18"/>
        </w:rPr>
        <w:t>3</w:t>
      </w:r>
      <w:r w:rsidRPr="00EA3A39">
        <w:rPr>
          <w:szCs w:val="18"/>
        </w:rPr>
        <w:t xml:space="preserve"> miesięcy od powzięcia wiadomości o okoliczności stanowiącej podstawę odstąpienia, nie później jednak niż do dnia zakończenia </w:t>
      </w:r>
      <w:r w:rsidR="00861E90" w:rsidRPr="00EA3A39">
        <w:rPr>
          <w:szCs w:val="18"/>
        </w:rPr>
        <w:t>realizacji Umowy</w:t>
      </w:r>
      <w:r w:rsidRPr="00EA3A39">
        <w:rPr>
          <w:szCs w:val="18"/>
        </w:rPr>
        <w:t>.</w:t>
      </w:r>
    </w:p>
    <w:p w14:paraId="037BA41F" w14:textId="23230815"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Odstępując</w:t>
      </w:r>
      <w:r w:rsidRPr="00EA3A39">
        <w:rPr>
          <w:szCs w:val="18"/>
        </w:rPr>
        <w:t xml:space="preserve"> od </w:t>
      </w:r>
      <w:r w:rsidR="00861E90" w:rsidRPr="00EA3A39">
        <w:rPr>
          <w:szCs w:val="18"/>
        </w:rPr>
        <w:t xml:space="preserve">Umowy </w:t>
      </w:r>
      <w:r w:rsidRPr="00EA3A39">
        <w:rPr>
          <w:szCs w:val="18"/>
        </w:rPr>
        <w:t xml:space="preserve">na podstawie ust. </w:t>
      </w:r>
      <w:r w:rsidR="00EB7977" w:rsidRPr="00EA3A39">
        <w:rPr>
          <w:szCs w:val="18"/>
        </w:rPr>
        <w:t>8</w:t>
      </w:r>
      <w:r w:rsidRPr="00EA3A39">
        <w:rPr>
          <w:szCs w:val="18"/>
        </w:rPr>
        <w:t xml:space="preserve"> niniejszego paragrafu</w:t>
      </w:r>
      <w:r w:rsidR="00861E90" w:rsidRPr="00EA3A39">
        <w:rPr>
          <w:szCs w:val="18"/>
        </w:rPr>
        <w:t>,</w:t>
      </w:r>
      <w:r w:rsidRPr="00EA3A39">
        <w:rPr>
          <w:szCs w:val="18"/>
        </w:rPr>
        <w:t xml:space="preserve"> Zamawiający może wybrać, czy odstępuje od </w:t>
      </w:r>
      <w:r w:rsidR="00861E90" w:rsidRPr="00EA3A39">
        <w:rPr>
          <w:szCs w:val="18"/>
        </w:rPr>
        <w:t xml:space="preserve">Umowy </w:t>
      </w:r>
      <w:r w:rsidRPr="00EA3A39">
        <w:rPr>
          <w:szCs w:val="18"/>
        </w:rPr>
        <w:t xml:space="preserve">ze skutkiem ex </w:t>
      </w:r>
      <w:proofErr w:type="spellStart"/>
      <w:r w:rsidRPr="00EA3A39">
        <w:rPr>
          <w:szCs w:val="18"/>
        </w:rPr>
        <w:t>tunc</w:t>
      </w:r>
      <w:proofErr w:type="spellEnd"/>
      <w:r w:rsidR="00BB0BC9" w:rsidRPr="00EA3A39">
        <w:rPr>
          <w:szCs w:val="18"/>
        </w:rPr>
        <w:t>,</w:t>
      </w:r>
      <w:r w:rsidRPr="00EA3A39">
        <w:rPr>
          <w:szCs w:val="18"/>
        </w:rPr>
        <w:t xml:space="preserve"> czy ex nunc oraz</w:t>
      </w:r>
      <w:r w:rsidR="00861E90" w:rsidRPr="00EA3A39">
        <w:rPr>
          <w:szCs w:val="18"/>
        </w:rPr>
        <w:t>,</w:t>
      </w:r>
      <w:r w:rsidRPr="00EA3A39">
        <w:rPr>
          <w:szCs w:val="18"/>
        </w:rPr>
        <w:t xml:space="preserve"> czy w przypadku odstąpienia ze skutkiem ex nunc, czy odstępuje w zakresie całej części niewykonanej </w:t>
      </w:r>
      <w:r w:rsidR="00861E90" w:rsidRPr="00EA3A39">
        <w:rPr>
          <w:szCs w:val="18"/>
        </w:rPr>
        <w:t>Umowy</w:t>
      </w:r>
      <w:r w:rsidRPr="00EA3A39">
        <w:rPr>
          <w:szCs w:val="18"/>
        </w:rPr>
        <w:t xml:space="preserve">, czy tylko w określonym zakresie części niewykonanej </w:t>
      </w:r>
      <w:r w:rsidR="00861E90" w:rsidRPr="00EA3A39">
        <w:rPr>
          <w:szCs w:val="18"/>
        </w:rPr>
        <w:t>Umowy</w:t>
      </w:r>
      <w:r w:rsidRPr="00EA3A39">
        <w:rPr>
          <w:szCs w:val="18"/>
        </w:rPr>
        <w:t xml:space="preserve">. Zamawiający oznaczy swój wybór w tym zakresie w treści oświadczenia, o </w:t>
      </w:r>
      <w:r w:rsidR="00EB7977" w:rsidRPr="00EA3A39">
        <w:rPr>
          <w:szCs w:val="18"/>
        </w:rPr>
        <w:t>którym mowa w ust. 8</w:t>
      </w:r>
      <w:r w:rsidRPr="00EA3A39">
        <w:rPr>
          <w:szCs w:val="18"/>
        </w:rPr>
        <w:t xml:space="preserve"> powyżej.</w:t>
      </w:r>
    </w:p>
    <w:p w14:paraId="3953DF8D" w14:textId="35F3C374"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Złożenie przez Zamawiającego oświadczenia o odstąpieniu od </w:t>
      </w:r>
      <w:r w:rsidR="00861E90" w:rsidRPr="00EA3A39">
        <w:rPr>
          <w:szCs w:val="18"/>
        </w:rPr>
        <w:t>Umowy</w:t>
      </w:r>
      <w:r w:rsidRPr="00EA3A39">
        <w:rPr>
          <w:szCs w:val="18"/>
        </w:rPr>
        <w:t>, na podstawie postanowień niniejszego paragrafu, stanowi odstąpienie z przyczyn leżących po stronie Wykonawcy.</w:t>
      </w:r>
    </w:p>
    <w:p w14:paraId="61B3F717" w14:textId="20F1B816"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przypadku odstąpienia od </w:t>
      </w:r>
      <w:r w:rsidR="00861E90" w:rsidRPr="00EA3A39">
        <w:rPr>
          <w:szCs w:val="18"/>
        </w:rPr>
        <w:t xml:space="preserve">Umowy </w:t>
      </w:r>
      <w:r w:rsidRPr="00EA3A39">
        <w:rPr>
          <w:szCs w:val="18"/>
        </w:rPr>
        <w:t>na podstawie postanowień niniejszego paragrafu</w:t>
      </w:r>
      <w:r w:rsidR="00861E90" w:rsidRPr="00EA3A39">
        <w:rPr>
          <w:szCs w:val="18"/>
        </w:rPr>
        <w:t>,</w:t>
      </w:r>
      <w:r w:rsidRPr="00EA3A39">
        <w:rPr>
          <w:szCs w:val="18"/>
        </w:rPr>
        <w:t xml:space="preserve"> zastosowanie znajdują postanowienia </w:t>
      </w:r>
      <w:r w:rsidR="00861E90" w:rsidRPr="00EA3A39">
        <w:rPr>
          <w:szCs w:val="18"/>
        </w:rPr>
        <w:t xml:space="preserve">Umowy </w:t>
      </w:r>
      <w:r w:rsidRPr="00EA3A39">
        <w:rPr>
          <w:szCs w:val="18"/>
        </w:rPr>
        <w:t xml:space="preserve">dotyczące skutków odstąpienia od </w:t>
      </w:r>
      <w:r w:rsidR="00861E90" w:rsidRPr="00EA3A39">
        <w:rPr>
          <w:szCs w:val="18"/>
        </w:rPr>
        <w:t xml:space="preserve">Umowy </w:t>
      </w:r>
      <w:r w:rsidRPr="00EA3A39">
        <w:rPr>
          <w:szCs w:val="18"/>
        </w:rPr>
        <w:t xml:space="preserve">i postępowania po odstąpieniu od </w:t>
      </w:r>
      <w:r w:rsidR="00861E90" w:rsidRPr="00EA3A39">
        <w:rPr>
          <w:szCs w:val="18"/>
        </w:rPr>
        <w:t>Umowy</w:t>
      </w:r>
      <w:r w:rsidRPr="00EA3A39">
        <w:rPr>
          <w:szCs w:val="18"/>
        </w:rPr>
        <w:t>.</w:t>
      </w:r>
    </w:p>
    <w:p w14:paraId="501B2983" w14:textId="5E8D556E"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celu uniknięcia wątpliwości </w:t>
      </w:r>
      <w:r w:rsidR="00861E90" w:rsidRPr="00EA3A39">
        <w:rPr>
          <w:szCs w:val="18"/>
        </w:rPr>
        <w:t xml:space="preserve">Strony </w:t>
      </w:r>
      <w:r w:rsidRPr="00EA3A39">
        <w:rPr>
          <w:szCs w:val="18"/>
        </w:rPr>
        <w:t>potwierdzają, że naruszenie zobowiązań, o których mowa w </w:t>
      </w:r>
      <w:r w:rsidR="00EB7977" w:rsidRPr="00EA3A39">
        <w:rPr>
          <w:szCs w:val="18"/>
        </w:rPr>
        <w:t>ust. 4</w:t>
      </w:r>
      <w:r w:rsidRPr="00EA3A39">
        <w:rPr>
          <w:szCs w:val="18"/>
        </w:rPr>
        <w:t xml:space="preserve"> - </w:t>
      </w:r>
      <w:r w:rsidR="00EB7977" w:rsidRPr="00EA3A39">
        <w:rPr>
          <w:szCs w:val="18"/>
        </w:rPr>
        <w:t>7</w:t>
      </w:r>
      <w:r w:rsidRPr="00EA3A39">
        <w:rPr>
          <w:szCs w:val="18"/>
        </w:rPr>
        <w:t xml:space="preserve"> niniejszego paragrafu ma charakter odpowiedzialności gwarancyjnej, Wykonawca odpowiada względem Zamawiającego za zachowania własne oraz </w:t>
      </w:r>
      <w:r w:rsidR="00861E90" w:rsidRPr="00EA3A39">
        <w:rPr>
          <w:szCs w:val="18"/>
        </w:rPr>
        <w:t>Podwykonawców</w:t>
      </w:r>
      <w:r w:rsidRPr="00EA3A39">
        <w:rPr>
          <w:szCs w:val="18"/>
        </w:rPr>
        <w:t xml:space="preserve">, a odstąpienie od </w:t>
      </w:r>
      <w:r w:rsidR="00861E90" w:rsidRPr="00EA3A39">
        <w:rPr>
          <w:szCs w:val="18"/>
        </w:rPr>
        <w:t xml:space="preserve">Umowy </w:t>
      </w:r>
      <w:r w:rsidRPr="00EA3A39">
        <w:rPr>
          <w:szCs w:val="18"/>
        </w:rPr>
        <w:t xml:space="preserve">na podstawie niniejszego paragrafu nie wyłącza prawa do dochodzenia od </w:t>
      </w:r>
      <w:r w:rsidR="00861E90" w:rsidRPr="00EA3A39">
        <w:rPr>
          <w:szCs w:val="18"/>
        </w:rPr>
        <w:t xml:space="preserve">Wykonawcy </w:t>
      </w:r>
      <w:r w:rsidRPr="00EA3A39">
        <w:rPr>
          <w:szCs w:val="18"/>
        </w:rPr>
        <w:t xml:space="preserve">zapłaty kar umownych, jak również nie ma wpływu na zobowiązania </w:t>
      </w:r>
      <w:r w:rsidR="00861E90" w:rsidRPr="00EA3A39">
        <w:rPr>
          <w:szCs w:val="18"/>
        </w:rPr>
        <w:t xml:space="preserve">Wykonawcy </w:t>
      </w:r>
      <w:r w:rsidRPr="00EA3A39">
        <w:rPr>
          <w:szCs w:val="18"/>
        </w:rPr>
        <w:t xml:space="preserve">wynikające z rękojmi za wady i gwarancji jakości, a także nie ma wpływu na dalsze obowiązywanie tej części zapisów </w:t>
      </w:r>
      <w:r w:rsidR="00861E90" w:rsidRPr="00EA3A39">
        <w:rPr>
          <w:szCs w:val="18"/>
        </w:rPr>
        <w:t>Umowy</w:t>
      </w:r>
      <w:r w:rsidRPr="00EA3A39">
        <w:rPr>
          <w:szCs w:val="18"/>
        </w:rPr>
        <w:t xml:space="preserve">, które z uwagi na swój cel obowiązują dłużej niż sama </w:t>
      </w:r>
      <w:r w:rsidR="008B1B6F" w:rsidRPr="00EA3A39">
        <w:rPr>
          <w:szCs w:val="18"/>
        </w:rPr>
        <w:t>U</w:t>
      </w:r>
      <w:r w:rsidRPr="00EA3A39">
        <w:rPr>
          <w:szCs w:val="18"/>
        </w:rPr>
        <w:t xml:space="preserve">mowa (w szczególności dotyczy przestrzegania </w:t>
      </w:r>
      <w:r w:rsidR="00C86FD0" w:rsidRPr="00EA3A39">
        <w:rPr>
          <w:szCs w:val="18"/>
        </w:rPr>
        <w:t>K</w:t>
      </w:r>
      <w:r w:rsidRPr="00EA3A39">
        <w:rPr>
          <w:szCs w:val="18"/>
        </w:rPr>
        <w:t xml:space="preserve">lauzuli </w:t>
      </w:r>
      <w:r w:rsidR="00C86FD0" w:rsidRPr="00EA3A39">
        <w:rPr>
          <w:szCs w:val="18"/>
        </w:rPr>
        <w:t>P</w:t>
      </w:r>
      <w:r w:rsidRPr="00EA3A39">
        <w:rPr>
          <w:szCs w:val="18"/>
        </w:rPr>
        <w:t xml:space="preserve">oufności, poufności danych osobowych, nabytych </w:t>
      </w:r>
      <w:r w:rsidR="00C86FD0" w:rsidRPr="00EA3A39">
        <w:rPr>
          <w:szCs w:val="18"/>
        </w:rPr>
        <w:t>autorskich</w:t>
      </w:r>
      <w:r w:rsidRPr="00EA3A39">
        <w:rPr>
          <w:szCs w:val="18"/>
        </w:rPr>
        <w:t xml:space="preserve"> praw </w:t>
      </w:r>
      <w:r w:rsidR="00C86FD0" w:rsidRPr="00EA3A39">
        <w:rPr>
          <w:szCs w:val="18"/>
        </w:rPr>
        <w:t>majątkowych</w:t>
      </w:r>
      <w:r w:rsidRPr="00EA3A39">
        <w:rPr>
          <w:szCs w:val="18"/>
        </w:rPr>
        <w:t>, uprawnień licencyjnych).</w:t>
      </w:r>
    </w:p>
    <w:p w14:paraId="185A3F0A" w14:textId="7A57FE77" w:rsidR="00322B56" w:rsidRDefault="00322B56" w:rsidP="00322B56">
      <w:pPr>
        <w:pStyle w:val="Styl3"/>
        <w:widowControl/>
        <w:spacing w:before="240" w:after="120"/>
        <w:jc w:val="center"/>
        <w:rPr>
          <w:rFonts w:cs="Arial"/>
          <w:sz w:val="18"/>
          <w:szCs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21.</w:t>
      </w:r>
      <w:r w:rsidRPr="00560505">
        <w:rPr>
          <w:rFonts w:cs="Arial"/>
          <w:sz w:val="18"/>
          <w:szCs w:val="18"/>
        </w:rPr>
        <w:t xml:space="preserve"> Postanowienia końcowe</w:t>
      </w:r>
    </w:p>
    <w:p w14:paraId="191B75E4" w14:textId="77777777" w:rsidR="00AE678D" w:rsidRDefault="00AE678D" w:rsidP="002221B4">
      <w:pPr>
        <w:widowControl/>
        <w:numPr>
          <w:ilvl w:val="0"/>
          <w:numId w:val="53"/>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D86696B" w14:textId="77777777" w:rsidR="00AE678D" w:rsidRPr="008B13F7"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Przez dni robocze Strony rozumieją dni tygodnia z wyłączeniem sobót i niedziel oraz dni ustawowo wolnych od pracy.</w:t>
      </w:r>
    </w:p>
    <w:p w14:paraId="1CCA2494" w14:textId="240BBE40" w:rsidR="00AE678D" w:rsidRPr="007D3A63"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BFC2AD6" w:rsidR="00676538" w:rsidRPr="00560505" w:rsidRDefault="00676538" w:rsidP="002221B4">
      <w:pPr>
        <w:pStyle w:val="Styl2"/>
        <w:widowControl/>
        <w:numPr>
          <w:ilvl w:val="0"/>
          <w:numId w:val="53"/>
        </w:numPr>
        <w:spacing w:after="0" w:line="240" w:lineRule="auto"/>
        <w:contextualSpacing w:val="0"/>
        <w:rPr>
          <w:szCs w:val="18"/>
        </w:rPr>
      </w:pPr>
      <w:r w:rsidRPr="00560505">
        <w:rPr>
          <w:szCs w:val="18"/>
        </w:rPr>
        <w:t>Wykonawca</w:t>
      </w:r>
      <w:r w:rsidR="00A92DA6" w:rsidRPr="00560505">
        <w:rPr>
          <w:szCs w:val="18"/>
        </w:rPr>
        <w:t xml:space="preserve"> nie </w:t>
      </w:r>
      <w:r w:rsidRPr="00560505">
        <w:rPr>
          <w:szCs w:val="18"/>
        </w:rPr>
        <w:t>może przenieść</w:t>
      </w:r>
      <w:r w:rsidR="00A92DA6" w:rsidRPr="00560505">
        <w:rPr>
          <w:szCs w:val="18"/>
        </w:rPr>
        <w:t xml:space="preserve"> na </w:t>
      </w:r>
      <w:r w:rsidRPr="00560505">
        <w:rPr>
          <w:szCs w:val="18"/>
        </w:rPr>
        <w:t>jakąkolwiek osobę trzecią,</w:t>
      </w:r>
      <w:r w:rsidR="00A92DA6" w:rsidRPr="00560505">
        <w:rPr>
          <w:szCs w:val="18"/>
        </w:rPr>
        <w:t xml:space="preserve"> w </w:t>
      </w:r>
      <w:r w:rsidRPr="00560505">
        <w:rPr>
          <w:szCs w:val="18"/>
        </w:rPr>
        <w:t xml:space="preserve">tym </w:t>
      </w:r>
      <w:r w:rsidR="00644367" w:rsidRPr="00560505">
        <w:rPr>
          <w:szCs w:val="18"/>
        </w:rPr>
        <w:t>Podwykonawcę</w:t>
      </w:r>
      <w:r w:rsidRPr="00560505">
        <w:rPr>
          <w:szCs w:val="18"/>
        </w:rPr>
        <w:t>, praw, a</w:t>
      </w:r>
      <w:r w:rsidR="00A92DA6" w:rsidRPr="00560505">
        <w:rPr>
          <w:szCs w:val="18"/>
        </w:rPr>
        <w:t xml:space="preserve"> w </w:t>
      </w:r>
      <w:r w:rsidRPr="00560505">
        <w:rPr>
          <w:szCs w:val="18"/>
        </w:rPr>
        <w:t>tym wierzytelności wynikających</w:t>
      </w:r>
      <w:r w:rsidR="00A92DA6" w:rsidRPr="00560505">
        <w:rPr>
          <w:szCs w:val="18"/>
        </w:rPr>
        <w:t xml:space="preserve"> z </w:t>
      </w:r>
      <w:r w:rsidRPr="00560505">
        <w:rPr>
          <w:szCs w:val="18"/>
        </w:rPr>
        <w:t>Umowy</w:t>
      </w:r>
      <w:r w:rsidR="008C2FBB">
        <w:rPr>
          <w:szCs w:val="18"/>
        </w:rPr>
        <w:t>,</w:t>
      </w:r>
      <w:r w:rsidRPr="00560505">
        <w:rPr>
          <w:szCs w:val="18"/>
        </w:rPr>
        <w:t xml:space="preserve"> bez uprzedniej pisemnej zgody Zamawiającego</w:t>
      </w:r>
      <w:r w:rsidR="00A92DA6" w:rsidRPr="00560505">
        <w:rPr>
          <w:szCs w:val="18"/>
        </w:rPr>
        <w:t xml:space="preserve"> pod </w:t>
      </w:r>
      <w:r w:rsidRPr="00560505">
        <w:rPr>
          <w:szCs w:val="18"/>
        </w:rPr>
        <w:t>rygorem nieważności. Faktury wystawiane</w:t>
      </w:r>
      <w:r w:rsidR="00A92DA6" w:rsidRPr="00560505">
        <w:rPr>
          <w:szCs w:val="18"/>
        </w:rPr>
        <w:t xml:space="preserve"> w </w:t>
      </w:r>
      <w:r w:rsidRPr="00560505">
        <w:rPr>
          <w:szCs w:val="18"/>
        </w:rPr>
        <w:t>toku realizacji Umowy przez Wykonawcę powinny zawierać oświadczenie, że przelew wierzytelności wynikających</w:t>
      </w:r>
      <w:r w:rsidR="006D184C">
        <w:rPr>
          <w:szCs w:val="18"/>
        </w:rPr>
        <w:t xml:space="preserve"> z</w:t>
      </w:r>
      <w:r w:rsidRPr="00560505">
        <w:rPr>
          <w:szCs w:val="18"/>
        </w:rPr>
        <w:t xml:space="preserve"> Umowy wymaga zgody Zamawiającego.</w:t>
      </w:r>
    </w:p>
    <w:p w14:paraId="7BFC7497" w14:textId="73DA92C3" w:rsidR="00644367" w:rsidRPr="00560505" w:rsidRDefault="00644367" w:rsidP="002221B4">
      <w:pPr>
        <w:pStyle w:val="Styl2"/>
        <w:widowControl/>
        <w:numPr>
          <w:ilvl w:val="0"/>
          <w:numId w:val="53"/>
        </w:numPr>
        <w:spacing w:after="0" w:line="240" w:lineRule="auto"/>
        <w:ind w:hanging="218"/>
        <w:contextualSpacing w:val="0"/>
        <w:rPr>
          <w:szCs w:val="18"/>
        </w:rPr>
      </w:pPr>
      <w:r w:rsidRPr="00560505">
        <w:rPr>
          <w:szCs w:val="18"/>
        </w:rPr>
        <w:t xml:space="preserve">Wykonawca wyraża niniejszym zgodę na przeniesienie przez Zamawiającego przysługujących Zamawiającemu praw i obowiązków (w tym praw i obowiązków przyszłych) wynikających z Umowy – w całości lub w części </w:t>
      </w:r>
      <w:r w:rsidR="008C2FBB">
        <w:rPr>
          <w:szCs w:val="18"/>
        </w:rPr>
        <w:t>–</w:t>
      </w:r>
      <w:r w:rsidRPr="00560505">
        <w:rPr>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6D184C">
        <w:rPr>
          <w:szCs w:val="18"/>
        </w:rPr>
        <w:t>–</w:t>
      </w:r>
      <w:r w:rsidRPr="00560505">
        <w:rPr>
          <w:szCs w:val="18"/>
        </w:rPr>
        <w:t xml:space="preserve"> w rozumieniu art. 519 </w:t>
      </w:r>
      <w:r w:rsidR="006D184C">
        <w:rPr>
          <w:szCs w:val="18"/>
        </w:rPr>
        <w:t>Kodeksu Cywilnego</w:t>
      </w:r>
      <w:r w:rsidRPr="00560505">
        <w:rPr>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6D184C">
        <w:rPr>
          <w:szCs w:val="18"/>
        </w:rPr>
        <w:t>awy z dnia 15 września 2000 r.</w:t>
      </w:r>
      <w:r w:rsidRPr="00560505">
        <w:rPr>
          <w:szCs w:val="18"/>
        </w:rPr>
        <w:t xml:space="preserve"> Kodeks sp</w:t>
      </w:r>
      <w:r w:rsidR="008B1B6F">
        <w:rPr>
          <w:szCs w:val="18"/>
        </w:rPr>
        <w:t>ółek handlowych (</w:t>
      </w:r>
      <w:proofErr w:type="spellStart"/>
      <w:r w:rsidR="008B1B6F">
        <w:rPr>
          <w:szCs w:val="18"/>
        </w:rPr>
        <w:t>t.j</w:t>
      </w:r>
      <w:proofErr w:type="spellEnd"/>
      <w:r w:rsidR="008B1B6F">
        <w:rPr>
          <w:szCs w:val="18"/>
        </w:rPr>
        <w:t>. Dz.U. 2024, poz. 18</w:t>
      </w:r>
      <w:r w:rsidRPr="00560505">
        <w:rPr>
          <w:szCs w:val="18"/>
        </w:rPr>
        <w:t xml:space="preserve">, z </w:t>
      </w:r>
      <w:proofErr w:type="spellStart"/>
      <w:r w:rsidRPr="00560505">
        <w:rPr>
          <w:szCs w:val="18"/>
        </w:rPr>
        <w:t>późn</w:t>
      </w:r>
      <w:proofErr w:type="spellEnd"/>
      <w:r w:rsidRPr="00560505">
        <w:rPr>
          <w:szCs w:val="18"/>
        </w:rPr>
        <w:t>. zm.).</w:t>
      </w:r>
    </w:p>
    <w:p w14:paraId="3BF5DD91" w14:textId="012587B8" w:rsidR="00676538" w:rsidRPr="00560505" w:rsidRDefault="00676538" w:rsidP="002221B4">
      <w:pPr>
        <w:pStyle w:val="Styl2"/>
        <w:widowControl/>
        <w:numPr>
          <w:ilvl w:val="0"/>
          <w:numId w:val="53"/>
        </w:numPr>
        <w:spacing w:after="0" w:line="240" w:lineRule="auto"/>
        <w:ind w:hanging="218"/>
        <w:contextualSpacing w:val="0"/>
        <w:rPr>
          <w:szCs w:val="18"/>
        </w:rPr>
      </w:pPr>
      <w:r w:rsidRPr="00560505">
        <w:rPr>
          <w:szCs w:val="18"/>
        </w:rPr>
        <w:t>W przypadku, gdy po stronie Wykonawcy występuje kilka podmiotów działających wspólnie (w tym</w:t>
      </w:r>
      <w:r w:rsidR="00A92DA6" w:rsidRPr="00560505">
        <w:rPr>
          <w:szCs w:val="18"/>
        </w:rPr>
        <w:t xml:space="preserve"> w </w:t>
      </w:r>
      <w:r w:rsidRPr="00560505">
        <w:rPr>
          <w:szCs w:val="18"/>
        </w:rPr>
        <w:t>formie konsorcjum), wówczas postanowienia Umowy dotyczące Wykonawcy stosuje się odpowiednio</w:t>
      </w:r>
      <w:r w:rsidR="00A92DA6" w:rsidRPr="00560505">
        <w:rPr>
          <w:szCs w:val="18"/>
        </w:rPr>
        <w:t xml:space="preserve"> do </w:t>
      </w:r>
      <w:r w:rsidRPr="00560505">
        <w:rPr>
          <w:szCs w:val="18"/>
        </w:rPr>
        <w:t>tych Wykonawców. Wykonawcy ci wyznaczają spośród siebie odpowiednio umocowanego pełnomocnika (Lidera), upoważnionego</w:t>
      </w:r>
      <w:r w:rsidR="00A92DA6" w:rsidRPr="00560505">
        <w:rPr>
          <w:szCs w:val="18"/>
        </w:rPr>
        <w:t xml:space="preserve"> do </w:t>
      </w:r>
      <w:r w:rsidRPr="00560505">
        <w:rPr>
          <w:szCs w:val="18"/>
        </w:rPr>
        <w:t>zaciągania zobowiązań</w:t>
      </w:r>
      <w:r w:rsidR="00A92DA6" w:rsidRPr="00560505">
        <w:rPr>
          <w:szCs w:val="18"/>
        </w:rPr>
        <w:t xml:space="preserve"> i </w:t>
      </w:r>
      <w:r w:rsidRPr="00560505">
        <w:rPr>
          <w:szCs w:val="18"/>
        </w:rPr>
        <w:t>przyjmowania oświadczeń</w:t>
      </w:r>
      <w:r w:rsidR="00A92DA6" w:rsidRPr="00560505">
        <w:rPr>
          <w:szCs w:val="18"/>
        </w:rPr>
        <w:t xml:space="preserve"> w </w:t>
      </w:r>
      <w:r w:rsidRPr="00560505">
        <w:rPr>
          <w:szCs w:val="18"/>
        </w:rPr>
        <w:t>imieniu wszystkich Wykonawców realizujących wspólnie Umowę jako Wykonawca. Lider upoważniony jest także</w:t>
      </w:r>
      <w:r w:rsidR="00A92DA6" w:rsidRPr="00560505">
        <w:rPr>
          <w:szCs w:val="18"/>
        </w:rPr>
        <w:t xml:space="preserve"> do </w:t>
      </w:r>
      <w:r w:rsidRPr="00560505">
        <w:rPr>
          <w:szCs w:val="18"/>
        </w:rPr>
        <w:t>wystawiania faktur, przyjmowania płatności</w:t>
      </w:r>
      <w:r w:rsidR="00A92DA6" w:rsidRPr="00560505">
        <w:rPr>
          <w:szCs w:val="18"/>
        </w:rPr>
        <w:t xml:space="preserve"> od </w:t>
      </w:r>
      <w:r w:rsidRPr="00560505">
        <w:rPr>
          <w:szCs w:val="18"/>
        </w:rPr>
        <w:t>Zamawiającego</w:t>
      </w:r>
      <w:r w:rsidR="00A92DA6" w:rsidRPr="00560505">
        <w:rPr>
          <w:szCs w:val="18"/>
        </w:rPr>
        <w:t xml:space="preserve"> i do </w:t>
      </w:r>
      <w:r w:rsidRPr="00560505">
        <w:rPr>
          <w:szCs w:val="18"/>
        </w:rPr>
        <w:t>przyjmowania poleceń, zawiadomień</w:t>
      </w:r>
      <w:r w:rsidR="00A92DA6" w:rsidRPr="00560505">
        <w:rPr>
          <w:szCs w:val="18"/>
        </w:rPr>
        <w:t xml:space="preserve"> i </w:t>
      </w:r>
      <w:r w:rsidRPr="00560505">
        <w:rPr>
          <w:szCs w:val="18"/>
        </w:rPr>
        <w:t>oświadczeń</w:t>
      </w:r>
      <w:r w:rsidR="00A92DA6" w:rsidRPr="00560505">
        <w:rPr>
          <w:szCs w:val="18"/>
        </w:rPr>
        <w:t xml:space="preserve"> na </w:t>
      </w:r>
      <w:r w:rsidRPr="00560505">
        <w:rPr>
          <w:szCs w:val="18"/>
        </w:rPr>
        <w:t>rzecz</w:t>
      </w:r>
      <w:r w:rsidR="00A92DA6" w:rsidRPr="00560505">
        <w:rPr>
          <w:szCs w:val="18"/>
        </w:rPr>
        <w:t xml:space="preserve"> i </w:t>
      </w:r>
      <w:r w:rsidR="00D00ACC" w:rsidRPr="00560505">
        <w:rPr>
          <w:szCs w:val="18"/>
        </w:rPr>
        <w:t>w</w:t>
      </w:r>
      <w:r w:rsidRPr="00560505">
        <w:rPr>
          <w:szCs w:val="18"/>
        </w:rPr>
        <w:t xml:space="preserve"> imieniu wszystkich podmiotów realizujących wspólnie Umowę.</w:t>
      </w:r>
    </w:p>
    <w:p w14:paraId="6241DA97" w14:textId="5743AD85" w:rsidR="00676538" w:rsidRDefault="00676538" w:rsidP="002221B4">
      <w:pPr>
        <w:pStyle w:val="Styl2"/>
        <w:widowControl/>
        <w:numPr>
          <w:ilvl w:val="0"/>
          <w:numId w:val="53"/>
        </w:numPr>
        <w:spacing w:after="0" w:line="240" w:lineRule="auto"/>
        <w:ind w:left="357" w:hanging="218"/>
        <w:contextualSpacing w:val="0"/>
        <w:rPr>
          <w:szCs w:val="18"/>
        </w:rPr>
      </w:pPr>
      <w:r w:rsidRPr="00560505">
        <w:rPr>
          <w:szCs w:val="18"/>
        </w:rPr>
        <w:t>Wykonawcy wspólnie realizujący Umowę są solidarnie odpowiedzialni względem Zamawiającego</w:t>
      </w:r>
      <w:r w:rsidR="00A92DA6" w:rsidRPr="00560505">
        <w:rPr>
          <w:szCs w:val="18"/>
        </w:rPr>
        <w:t xml:space="preserve"> za </w:t>
      </w:r>
      <w:r w:rsidRPr="00560505">
        <w:rPr>
          <w:szCs w:val="18"/>
        </w:rPr>
        <w:t>wykonanie Umowy,</w:t>
      </w:r>
      <w:r w:rsidR="00A92DA6" w:rsidRPr="00560505">
        <w:rPr>
          <w:szCs w:val="18"/>
        </w:rPr>
        <w:t xml:space="preserve"> w </w:t>
      </w:r>
      <w:r w:rsidRPr="00560505">
        <w:rPr>
          <w:szCs w:val="18"/>
        </w:rPr>
        <w:t>tym</w:t>
      </w:r>
      <w:r w:rsidR="00A92DA6" w:rsidRPr="00560505">
        <w:rPr>
          <w:szCs w:val="18"/>
        </w:rPr>
        <w:t xml:space="preserve"> za </w:t>
      </w:r>
      <w:r w:rsidRPr="00560505">
        <w:rPr>
          <w:szCs w:val="18"/>
        </w:rPr>
        <w:t>wszelkie szkody powstałe</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realizacją Umowy, m. in. szkody</w:t>
      </w:r>
      <w:r w:rsidR="00A92DA6" w:rsidRPr="00560505">
        <w:rPr>
          <w:szCs w:val="18"/>
        </w:rPr>
        <w:t xml:space="preserve"> na </w:t>
      </w:r>
      <w:r w:rsidRPr="00560505">
        <w:rPr>
          <w:szCs w:val="18"/>
        </w:rPr>
        <w:t>osobie trzeciej</w:t>
      </w:r>
      <w:r w:rsidR="00A92DA6" w:rsidRPr="00560505">
        <w:rPr>
          <w:szCs w:val="18"/>
        </w:rPr>
        <w:t xml:space="preserve"> lub w </w:t>
      </w:r>
      <w:r w:rsidRPr="00560505">
        <w:rPr>
          <w:szCs w:val="18"/>
        </w:rPr>
        <w:t>mieniu osoby trzeciej</w:t>
      </w:r>
      <w:r w:rsidR="00A92DA6" w:rsidRPr="00560505">
        <w:rPr>
          <w:szCs w:val="18"/>
        </w:rPr>
        <w:t xml:space="preserve"> i </w:t>
      </w:r>
      <w:r w:rsidRPr="00560505">
        <w:rPr>
          <w:szCs w:val="18"/>
        </w:rPr>
        <w:t>szkody</w:t>
      </w:r>
      <w:r w:rsidR="00A92DA6" w:rsidRPr="00560505">
        <w:rPr>
          <w:szCs w:val="18"/>
        </w:rPr>
        <w:t xml:space="preserve"> w </w:t>
      </w:r>
      <w:r w:rsidRPr="00560505">
        <w:rPr>
          <w:szCs w:val="18"/>
        </w:rPr>
        <w:t xml:space="preserve">środowisku naturalnym </w:t>
      </w:r>
      <w:r w:rsidR="006D184C">
        <w:rPr>
          <w:szCs w:val="18"/>
        </w:rPr>
        <w:t>–</w:t>
      </w:r>
      <w:r w:rsidRPr="00560505">
        <w:rPr>
          <w:szCs w:val="18"/>
        </w:rPr>
        <w:t xml:space="preserve"> niezależnie</w:t>
      </w:r>
      <w:r w:rsidR="00A92DA6" w:rsidRPr="00560505">
        <w:rPr>
          <w:szCs w:val="18"/>
        </w:rPr>
        <w:t xml:space="preserve"> od </w:t>
      </w:r>
      <w:r w:rsidRPr="00560505">
        <w:rPr>
          <w:szCs w:val="18"/>
        </w:rPr>
        <w:t>podstawy odpowiedzialności</w:t>
      </w:r>
      <w:r w:rsidR="00A92DA6" w:rsidRPr="00560505">
        <w:rPr>
          <w:szCs w:val="18"/>
        </w:rPr>
        <w:t xml:space="preserve"> z </w:t>
      </w:r>
      <w:r w:rsidRPr="00560505">
        <w:rPr>
          <w:szCs w:val="18"/>
        </w:rPr>
        <w:t>tego tytułu.</w:t>
      </w:r>
      <w:r w:rsidR="00A92DA6" w:rsidRPr="00560505">
        <w:rPr>
          <w:szCs w:val="18"/>
        </w:rPr>
        <w:t xml:space="preserve"> </w:t>
      </w:r>
      <w:r w:rsidR="003C51B8" w:rsidRPr="00560505">
        <w:rPr>
          <w:szCs w:val="18"/>
        </w:rPr>
        <w:t>P</w:t>
      </w:r>
      <w:r w:rsidRPr="00560505">
        <w:rPr>
          <w:szCs w:val="18"/>
        </w:rPr>
        <w:t>owyższy zakres odpowiedzialności obejmuje także następstwa działania</w:t>
      </w:r>
      <w:r w:rsidR="00A92DA6" w:rsidRPr="00560505">
        <w:rPr>
          <w:szCs w:val="18"/>
        </w:rPr>
        <w:t xml:space="preserve"> lub </w:t>
      </w:r>
      <w:r w:rsidRPr="00560505">
        <w:rPr>
          <w:szCs w:val="18"/>
        </w:rPr>
        <w:t xml:space="preserve">zaniechania </w:t>
      </w:r>
      <w:r w:rsidR="00BC6986">
        <w:rPr>
          <w:szCs w:val="18"/>
        </w:rPr>
        <w:t>P</w:t>
      </w:r>
      <w:r w:rsidR="00BC6986" w:rsidRPr="00560505">
        <w:rPr>
          <w:szCs w:val="18"/>
        </w:rPr>
        <w:t xml:space="preserve">odwykonawców </w:t>
      </w:r>
      <w:r w:rsidR="00A92DA6" w:rsidRPr="00560505">
        <w:rPr>
          <w:szCs w:val="18"/>
        </w:rPr>
        <w:t>i </w:t>
      </w:r>
      <w:r w:rsidR="007A1229">
        <w:rPr>
          <w:szCs w:val="18"/>
        </w:rPr>
        <w:t>D</w:t>
      </w:r>
      <w:r w:rsidRPr="00560505">
        <w:rPr>
          <w:szCs w:val="18"/>
        </w:rPr>
        <w:t xml:space="preserve">alszych </w:t>
      </w:r>
      <w:r w:rsidR="00BC6986">
        <w:rPr>
          <w:szCs w:val="18"/>
        </w:rPr>
        <w:t>P</w:t>
      </w:r>
      <w:r w:rsidR="00BC6986" w:rsidRPr="00560505">
        <w:rPr>
          <w:szCs w:val="18"/>
        </w:rPr>
        <w:t>odwykonawców</w:t>
      </w:r>
      <w:r w:rsidRPr="00560505">
        <w:rPr>
          <w:szCs w:val="18"/>
        </w:rPr>
        <w:t>, a także obowiązek zwolnienia Zamawiającego</w:t>
      </w:r>
      <w:r w:rsidR="00A92DA6" w:rsidRPr="00560505">
        <w:rPr>
          <w:szCs w:val="18"/>
        </w:rPr>
        <w:t xml:space="preserve"> z </w:t>
      </w:r>
      <w:r w:rsidRPr="00560505">
        <w:rPr>
          <w:szCs w:val="18"/>
        </w:rPr>
        <w:t>odpowiedzialności względem osób trzecich.</w:t>
      </w:r>
    </w:p>
    <w:p w14:paraId="18E1C561" w14:textId="77777777" w:rsidR="00BF0734" w:rsidRDefault="009A1E7D" w:rsidP="002221B4">
      <w:pPr>
        <w:pStyle w:val="Styl2"/>
        <w:widowControl/>
        <w:numPr>
          <w:ilvl w:val="0"/>
          <w:numId w:val="53"/>
        </w:numPr>
        <w:spacing w:after="0" w:line="240" w:lineRule="auto"/>
        <w:ind w:left="357" w:hanging="218"/>
        <w:contextualSpacing w:val="0"/>
        <w:rPr>
          <w:szCs w:val="18"/>
        </w:rPr>
      </w:pPr>
      <w:r w:rsidRPr="009941A5">
        <w:rPr>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66FD2783" w:rsidR="00660513" w:rsidRPr="00BF0734" w:rsidRDefault="00676538" w:rsidP="002221B4">
      <w:pPr>
        <w:pStyle w:val="Styl2"/>
        <w:widowControl/>
        <w:numPr>
          <w:ilvl w:val="0"/>
          <w:numId w:val="53"/>
        </w:numPr>
        <w:spacing w:after="0" w:line="240" w:lineRule="auto"/>
        <w:ind w:left="357" w:hanging="218"/>
        <w:contextualSpacing w:val="0"/>
        <w:rPr>
          <w:szCs w:val="18"/>
        </w:rPr>
      </w:pPr>
      <w:r w:rsidRPr="00BF0734">
        <w:rPr>
          <w:szCs w:val="18"/>
        </w:rPr>
        <w:t>Zamawiający może przekazywać oświadczenia, zawiadomienia oraz realizować płatności</w:t>
      </w:r>
      <w:r w:rsidR="00A92DA6" w:rsidRPr="00BF0734">
        <w:rPr>
          <w:szCs w:val="18"/>
        </w:rPr>
        <w:t xml:space="preserve"> na </w:t>
      </w:r>
      <w:r w:rsidRPr="00BF0734">
        <w:rPr>
          <w:szCs w:val="18"/>
        </w:rPr>
        <w:t>rzecz Lidera, co będzie uznane</w:t>
      </w:r>
      <w:r w:rsidR="00A92DA6" w:rsidRPr="00BF0734">
        <w:rPr>
          <w:szCs w:val="18"/>
        </w:rPr>
        <w:t xml:space="preserve"> za </w:t>
      </w:r>
      <w:r w:rsidRPr="00BF0734">
        <w:rPr>
          <w:szCs w:val="18"/>
        </w:rPr>
        <w:t>wystarczające</w:t>
      </w:r>
      <w:r w:rsidR="00A92DA6" w:rsidRPr="00BF0734">
        <w:rPr>
          <w:szCs w:val="18"/>
        </w:rPr>
        <w:t xml:space="preserve"> dla </w:t>
      </w:r>
      <w:r w:rsidRPr="00BF0734">
        <w:rPr>
          <w:szCs w:val="18"/>
        </w:rPr>
        <w:t>należytego wykonania Umowy przez Zamawiającego, a realizacja płatności</w:t>
      </w:r>
      <w:r w:rsidR="00A92DA6" w:rsidRPr="00BF0734">
        <w:rPr>
          <w:szCs w:val="18"/>
        </w:rPr>
        <w:t xml:space="preserve"> do </w:t>
      </w:r>
      <w:r w:rsidRPr="00BF0734">
        <w:rPr>
          <w:szCs w:val="18"/>
        </w:rPr>
        <w:t>rąk Lidera zwolni Zamawiającego</w:t>
      </w:r>
      <w:r w:rsidR="00A92DA6" w:rsidRPr="00BF0734">
        <w:rPr>
          <w:szCs w:val="18"/>
        </w:rPr>
        <w:t xml:space="preserve"> z</w:t>
      </w:r>
      <w:r w:rsidR="006D184C" w:rsidRPr="00BF0734">
        <w:rPr>
          <w:szCs w:val="18"/>
        </w:rPr>
        <w:t>e</w:t>
      </w:r>
      <w:r w:rsidR="00A92DA6" w:rsidRPr="00BF0734">
        <w:rPr>
          <w:szCs w:val="18"/>
        </w:rPr>
        <w:t> </w:t>
      </w:r>
      <w:r w:rsidRPr="00BF0734">
        <w:rPr>
          <w:szCs w:val="18"/>
        </w:rPr>
        <w:t>zobowiązań wobec pozostałych Wykonawców realizujących wraz</w:t>
      </w:r>
      <w:r w:rsidR="00A92DA6" w:rsidRPr="00BF0734">
        <w:rPr>
          <w:szCs w:val="18"/>
        </w:rPr>
        <w:t xml:space="preserve"> z </w:t>
      </w:r>
      <w:r w:rsidRPr="00BF0734">
        <w:rPr>
          <w:szCs w:val="18"/>
        </w:rPr>
        <w:t>Liderem wspólnie Umowę. Niezależnie</w:t>
      </w:r>
      <w:r w:rsidR="00A92DA6" w:rsidRPr="00BF0734">
        <w:rPr>
          <w:szCs w:val="18"/>
        </w:rPr>
        <w:t xml:space="preserve"> </w:t>
      </w:r>
      <w:r w:rsidR="00A92DA6" w:rsidRPr="00BF0734">
        <w:rPr>
          <w:szCs w:val="18"/>
        </w:rPr>
        <w:lastRenderedPageBreak/>
        <w:t>od </w:t>
      </w:r>
      <w:r w:rsidRPr="00BF0734">
        <w:rPr>
          <w:szCs w:val="18"/>
        </w:rPr>
        <w:t>powyższego</w:t>
      </w:r>
      <w:r w:rsidR="006E6B08" w:rsidRPr="00BF0734">
        <w:rPr>
          <w:szCs w:val="18"/>
        </w:rPr>
        <w:t>,</w:t>
      </w:r>
      <w:r w:rsidRPr="00BF0734">
        <w:rPr>
          <w:szCs w:val="18"/>
        </w:rPr>
        <w:t xml:space="preserve"> Zamawiający może żądać</w:t>
      </w:r>
      <w:r w:rsidR="00A92DA6" w:rsidRPr="00BF0734">
        <w:rPr>
          <w:szCs w:val="18"/>
        </w:rPr>
        <w:t xml:space="preserve"> od </w:t>
      </w:r>
      <w:r w:rsidRPr="00BF0734">
        <w:rPr>
          <w:szCs w:val="18"/>
        </w:rPr>
        <w:t>każdego</w:t>
      </w:r>
      <w:r w:rsidR="00A92DA6" w:rsidRPr="00BF0734">
        <w:rPr>
          <w:szCs w:val="18"/>
        </w:rPr>
        <w:t xml:space="preserve"> z </w:t>
      </w:r>
      <w:r w:rsidRPr="00BF0734">
        <w:rPr>
          <w:szCs w:val="18"/>
        </w:rPr>
        <w:t>Wykonawców realizujących wspólnie Umowę osobistego złożenia</w:t>
      </w:r>
      <w:r w:rsidR="00A92DA6" w:rsidRPr="00BF0734">
        <w:rPr>
          <w:szCs w:val="18"/>
        </w:rPr>
        <w:t xml:space="preserve"> lub </w:t>
      </w:r>
      <w:r w:rsidRPr="00BF0734">
        <w:rPr>
          <w:szCs w:val="18"/>
        </w:rPr>
        <w:t>powtórzenia dowolnego oświadczenia</w:t>
      </w:r>
      <w:r w:rsidR="00A92DA6" w:rsidRPr="00BF0734">
        <w:rPr>
          <w:szCs w:val="18"/>
        </w:rPr>
        <w:t xml:space="preserve"> lub </w:t>
      </w:r>
      <w:r w:rsidRPr="00BF0734">
        <w:rPr>
          <w:szCs w:val="18"/>
        </w:rPr>
        <w:t>zapewnienia przewidzianego</w:t>
      </w:r>
      <w:r w:rsidR="00A92DA6" w:rsidRPr="00BF0734">
        <w:rPr>
          <w:szCs w:val="18"/>
        </w:rPr>
        <w:t xml:space="preserve"> w </w:t>
      </w:r>
      <w:r w:rsidRPr="00BF0734">
        <w:rPr>
          <w:szCs w:val="18"/>
        </w:rPr>
        <w:t>Umowie, a także kierować wszelkie oświadczenia</w:t>
      </w:r>
      <w:r w:rsidR="00A92DA6" w:rsidRPr="00BF0734">
        <w:rPr>
          <w:szCs w:val="18"/>
        </w:rPr>
        <w:t xml:space="preserve"> i </w:t>
      </w:r>
      <w:r w:rsidRPr="00BF0734">
        <w:rPr>
          <w:szCs w:val="18"/>
        </w:rPr>
        <w:t>zawiadomienia</w:t>
      </w:r>
      <w:r w:rsidR="00A92DA6" w:rsidRPr="00BF0734">
        <w:rPr>
          <w:szCs w:val="18"/>
        </w:rPr>
        <w:t xml:space="preserve"> do </w:t>
      </w:r>
      <w:r w:rsidRPr="00BF0734">
        <w:rPr>
          <w:szCs w:val="18"/>
        </w:rPr>
        <w:t>dowolnego spośród Wykonawców realizujących wspólnie Umowę jako Wykonawca ze skutkiem złożenia ich względem wszystkich pozostałych Wykonawców. Jednocześnie Zamawiający</w:t>
      </w:r>
      <w:r w:rsidR="00A92DA6" w:rsidRPr="00BF0734">
        <w:rPr>
          <w:szCs w:val="18"/>
        </w:rPr>
        <w:t xml:space="preserve"> nie </w:t>
      </w:r>
      <w:r w:rsidRPr="00BF0734">
        <w:rPr>
          <w:szCs w:val="18"/>
        </w:rPr>
        <w:t>ma obowiązku przyjmować jakichkolwiek oświadczeń</w:t>
      </w:r>
      <w:r w:rsidR="00A92DA6" w:rsidRPr="00BF0734">
        <w:rPr>
          <w:szCs w:val="18"/>
        </w:rPr>
        <w:t xml:space="preserve"> lub </w:t>
      </w:r>
      <w:r w:rsidRPr="00BF0734">
        <w:rPr>
          <w:szCs w:val="18"/>
        </w:rPr>
        <w:t>zawiadomień Wykonawcy, które</w:t>
      </w:r>
      <w:r w:rsidR="00A92DA6" w:rsidRPr="00BF0734">
        <w:rPr>
          <w:szCs w:val="18"/>
        </w:rPr>
        <w:t xml:space="preserve"> nie </w:t>
      </w:r>
      <w:r w:rsidRPr="00BF0734">
        <w:rPr>
          <w:szCs w:val="18"/>
        </w:rPr>
        <w:t>pochodzą</w:t>
      </w:r>
      <w:r w:rsidR="00A92DA6" w:rsidRPr="00BF0734">
        <w:rPr>
          <w:szCs w:val="18"/>
        </w:rPr>
        <w:t xml:space="preserve"> od </w:t>
      </w:r>
      <w:r w:rsidRPr="00BF0734">
        <w:rPr>
          <w:szCs w:val="18"/>
        </w:rPr>
        <w:t>Lidera</w:t>
      </w:r>
      <w:r w:rsidR="00A92DA6" w:rsidRPr="00BF0734">
        <w:rPr>
          <w:szCs w:val="18"/>
        </w:rPr>
        <w:t xml:space="preserve"> lub nie </w:t>
      </w:r>
      <w:r w:rsidRPr="00BF0734">
        <w:rPr>
          <w:szCs w:val="18"/>
        </w:rPr>
        <w:t>zostały złożone</w:t>
      </w:r>
      <w:r w:rsidR="00A92DA6" w:rsidRPr="00BF0734">
        <w:rPr>
          <w:szCs w:val="18"/>
        </w:rPr>
        <w:t xml:space="preserve"> za </w:t>
      </w:r>
      <w:r w:rsidRPr="00BF0734">
        <w:rPr>
          <w:szCs w:val="18"/>
        </w:rPr>
        <w:t>jego pośrednictwem.</w:t>
      </w:r>
      <w:bookmarkEnd w:id="13"/>
    </w:p>
    <w:p w14:paraId="2559D605" w14:textId="246520BD" w:rsidR="00AE678D" w:rsidRPr="00AE678D" w:rsidRDefault="00AE678D" w:rsidP="002221B4">
      <w:pPr>
        <w:pStyle w:val="Akapitzlist"/>
        <w:numPr>
          <w:ilvl w:val="0"/>
          <w:numId w:val="53"/>
        </w:numPr>
        <w:jc w:val="both"/>
        <w:rPr>
          <w:rFonts w:ascii="Arial" w:hAnsi="Arial" w:cs="Arial"/>
          <w:sz w:val="18"/>
          <w:szCs w:val="18"/>
        </w:rPr>
      </w:pPr>
      <w:r w:rsidRPr="00CA26F7">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4409A3E7" w:rsidR="001C693B" w:rsidRPr="00EC025F" w:rsidRDefault="00ED1423" w:rsidP="002221B4">
      <w:pPr>
        <w:pStyle w:val="Akapitzlist"/>
        <w:numPr>
          <w:ilvl w:val="0"/>
          <w:numId w:val="53"/>
        </w:numPr>
        <w:jc w:val="both"/>
        <w:rPr>
          <w:szCs w:val="18"/>
        </w:rPr>
        <w:sectPr w:rsidR="001C693B" w:rsidRPr="00EC025F" w:rsidSect="009E678F">
          <w:headerReference w:type="default" r:id="rId16"/>
          <w:footerReference w:type="default" r:id="rId17"/>
          <w:pgSz w:w="11906" w:h="16838"/>
          <w:pgMar w:top="993" w:right="707" w:bottom="851" w:left="567" w:header="284" w:footer="0" w:gutter="0"/>
          <w:pgNumType w:start="1"/>
          <w:cols w:space="412"/>
          <w:docGrid w:linePitch="360"/>
        </w:sectPr>
      </w:pPr>
      <w:r w:rsidRPr="00AE678D">
        <w:rPr>
          <w:rFonts w:ascii="Arial" w:hAnsi="Arial" w:cs="Arial"/>
          <w:sz w:val="18"/>
          <w:szCs w:val="18"/>
        </w:rPr>
        <w:t xml:space="preserve">Niniejszy dokument stanowi wersję OWU wprowadzoną </w:t>
      </w:r>
      <w:r w:rsidR="00A92DA6" w:rsidRPr="00AE678D">
        <w:rPr>
          <w:rFonts w:ascii="Arial" w:hAnsi="Arial" w:cs="Arial"/>
          <w:sz w:val="18"/>
          <w:szCs w:val="18"/>
        </w:rPr>
        <w:t xml:space="preserve"> do </w:t>
      </w:r>
      <w:r w:rsidR="00660513" w:rsidRPr="00AE678D">
        <w:rPr>
          <w:rFonts w:ascii="Arial" w:hAnsi="Arial" w:cs="Arial"/>
          <w:sz w:val="18"/>
          <w:szCs w:val="18"/>
        </w:rPr>
        <w:t>stosowania</w:t>
      </w:r>
      <w:r w:rsidR="00A92DA6" w:rsidRPr="00AE678D">
        <w:rPr>
          <w:rFonts w:ascii="Arial" w:hAnsi="Arial" w:cs="Arial"/>
          <w:sz w:val="18"/>
          <w:szCs w:val="18"/>
        </w:rPr>
        <w:t xml:space="preserve"> z </w:t>
      </w:r>
      <w:r w:rsidR="00660513" w:rsidRPr="00AE678D">
        <w:rPr>
          <w:rFonts w:ascii="Arial" w:hAnsi="Arial" w:cs="Arial"/>
          <w:sz w:val="18"/>
          <w:szCs w:val="18"/>
        </w:rPr>
        <w:t xml:space="preserve">dniem </w:t>
      </w:r>
      <w:r w:rsidR="00625017" w:rsidRPr="00AE678D">
        <w:rPr>
          <w:rFonts w:ascii="Arial" w:hAnsi="Arial" w:cs="Arial"/>
          <w:sz w:val="18"/>
          <w:szCs w:val="18"/>
        </w:rPr>
        <w:t>……………</w:t>
      </w:r>
    </w:p>
    <w:p w14:paraId="31AA6C07" w14:textId="7BE7EBC4" w:rsidR="00C11041" w:rsidRPr="00DA3E53" w:rsidRDefault="00C11041" w:rsidP="00D53EEE">
      <w:pPr>
        <w:tabs>
          <w:tab w:val="center" w:pos="1985"/>
          <w:tab w:val="center" w:pos="7371"/>
        </w:tabs>
        <w:spacing w:before="360" w:line="240" w:lineRule="auto"/>
        <w:rPr>
          <w:rFonts w:ascii="Arial" w:hAnsi="Arial"/>
          <w:color w:val="FF0000"/>
          <w:sz w:val="18"/>
        </w:rPr>
      </w:pPr>
    </w:p>
    <w:sectPr w:rsidR="00C11041" w:rsidRPr="00DA3E5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5D476A" w14:textId="77777777" w:rsidR="00AA5770" w:rsidRDefault="00AA5770">
      <w:r>
        <w:separator/>
      </w:r>
    </w:p>
  </w:endnote>
  <w:endnote w:type="continuationSeparator" w:id="0">
    <w:p w14:paraId="740B7CA1" w14:textId="77777777" w:rsidR="00AA5770" w:rsidRDefault="00AA5770">
      <w:r>
        <w:continuationSeparator/>
      </w:r>
    </w:p>
  </w:endnote>
  <w:endnote w:type="continuationNotice" w:id="1">
    <w:p w14:paraId="128A7B5E" w14:textId="77777777" w:rsidR="00AA5770" w:rsidRDefault="00AA577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5045534"/>
      <w:docPartObj>
        <w:docPartGallery w:val="Page Numbers (Bottom of Page)"/>
        <w:docPartUnique/>
      </w:docPartObj>
    </w:sdtPr>
    <w:sdtContent>
      <w:p w14:paraId="0A0C8700" w14:textId="6F0B358E" w:rsidR="003E60B2" w:rsidRDefault="003E60B2" w:rsidP="009F5A4C">
        <w:pPr>
          <w:pStyle w:val="Stopka"/>
          <w:jc w:val="right"/>
        </w:pPr>
        <w:r>
          <w:fldChar w:fldCharType="begin"/>
        </w:r>
        <w:r>
          <w:instrText>PAGE   \* MERGEFORMAT</w:instrText>
        </w:r>
        <w:r>
          <w:fldChar w:fldCharType="separate"/>
        </w:r>
        <w:r w:rsidR="000A1A1F">
          <w:rPr>
            <w:noProof/>
          </w:rPr>
          <w:t>1</w:t>
        </w:r>
        <w:r>
          <w:fldChar w:fldCharType="end"/>
        </w:r>
      </w:p>
    </w:sdtContent>
  </w:sdt>
  <w:p w14:paraId="533FF8D1" w14:textId="77777777" w:rsidR="003E60B2" w:rsidRDefault="003E60B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3E60B2" w:rsidRPr="00472B1E" w:rsidRDefault="003E60B2">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3E60B2" w:rsidRDefault="003E60B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879687"/>
      <w:docPartObj>
        <w:docPartGallery w:val="Page Numbers (Bottom of Page)"/>
        <w:docPartUnique/>
      </w:docPartObj>
    </w:sdtPr>
    <w:sdtContent>
      <w:p w14:paraId="274235A7" w14:textId="547F496B" w:rsidR="003E60B2" w:rsidRDefault="003E60B2">
        <w:pPr>
          <w:pStyle w:val="Stopka"/>
          <w:jc w:val="center"/>
        </w:pPr>
        <w:r>
          <w:fldChar w:fldCharType="begin"/>
        </w:r>
        <w:r>
          <w:instrText>PAGE   \* MERGEFORMAT</w:instrText>
        </w:r>
        <w:r>
          <w:fldChar w:fldCharType="separate"/>
        </w:r>
        <w:r w:rsidR="000A1A1F">
          <w:rPr>
            <w:noProof/>
          </w:rPr>
          <w:t>15</w:t>
        </w:r>
        <w:r>
          <w:fldChar w:fldCharType="end"/>
        </w:r>
      </w:p>
    </w:sdtContent>
  </w:sdt>
  <w:p w14:paraId="2082B405" w14:textId="77777777" w:rsidR="003E60B2" w:rsidRDefault="003E60B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18CAF" w14:textId="77777777" w:rsidR="00AA5770" w:rsidRDefault="00AA5770">
      <w:r>
        <w:separator/>
      </w:r>
    </w:p>
  </w:footnote>
  <w:footnote w:type="continuationSeparator" w:id="0">
    <w:p w14:paraId="3F43D3CC" w14:textId="77777777" w:rsidR="00AA5770" w:rsidRDefault="00AA5770">
      <w:r>
        <w:continuationSeparator/>
      </w:r>
    </w:p>
  </w:footnote>
  <w:footnote w:type="continuationNotice" w:id="1">
    <w:p w14:paraId="1828A2B8" w14:textId="77777777" w:rsidR="00AA5770" w:rsidRDefault="00AA577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3453B" w14:textId="1C90240E" w:rsidR="003E60B2" w:rsidRPr="00DA3E53" w:rsidRDefault="003E60B2" w:rsidP="00DA3E53">
    <w:pPr>
      <w:pStyle w:val="Nagwek"/>
      <w:spacing w:line="240" w:lineRule="auto"/>
      <w:ind w:left="142"/>
      <w:jc w:val="right"/>
      <w:rPr>
        <w:i/>
        <w:sz w:val="16"/>
      </w:rPr>
    </w:pPr>
    <w:r>
      <w:rPr>
        <w:b/>
        <w:i/>
        <w:sz w:val="16"/>
      </w:rPr>
      <w:t xml:space="preserve">Zał. 3 do PROC 30193. </w:t>
    </w:r>
    <w:r w:rsidRPr="00DA3E53">
      <w:rPr>
        <w:i/>
        <w:sz w:val="16"/>
      </w:rPr>
      <w:t xml:space="preserve">UMOWA NA WYKONANIE PRAC KOMPLEKSOWYCH - DOKUMENTACJI PROJEKTOWEJ </w:t>
    </w:r>
  </w:p>
  <w:p w14:paraId="0274DAC5" w14:textId="39522523" w:rsidR="003E60B2" w:rsidRDefault="003E60B2" w:rsidP="00DA3E53">
    <w:pPr>
      <w:pStyle w:val="Nagwek"/>
      <w:tabs>
        <w:tab w:val="clear" w:pos="4536"/>
      </w:tabs>
      <w:spacing w:line="240" w:lineRule="auto"/>
      <w:ind w:left="142"/>
      <w:jc w:val="right"/>
      <w:rPr>
        <w:i/>
        <w:sz w:val="16"/>
      </w:rPr>
    </w:pPr>
    <w:r w:rsidRPr="00DA3E53">
      <w:rPr>
        <w:i/>
        <w:sz w:val="16"/>
      </w:rPr>
      <w:t>I ROBÓT BUDOWLANYCH</w:t>
    </w:r>
    <w:r>
      <w:rPr>
        <w:i/>
        <w:sz w:val="16"/>
      </w:rPr>
      <w:t xml:space="preserve"> ELEKTROENERGETYCZNYCH</w:t>
    </w:r>
    <w:r w:rsidRPr="00DA3E53">
      <w:rPr>
        <w:i/>
        <w:sz w:val="16"/>
      </w:rPr>
      <w:t xml:space="preserve"> </w:t>
    </w:r>
  </w:p>
  <w:p w14:paraId="7AE1FB45" w14:textId="77777777" w:rsidR="003E60B2" w:rsidRPr="00312334" w:rsidRDefault="003E60B2" w:rsidP="00DF5594">
    <w:pPr>
      <w:pStyle w:val="Nagwek"/>
      <w:tabs>
        <w:tab w:val="clear" w:pos="4536"/>
      </w:tabs>
      <w:spacing w:line="240" w:lineRule="auto"/>
      <w:ind w:left="142"/>
      <w:jc w:val="right"/>
      <w:rPr>
        <w:i/>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36DE" w14:textId="1DAA7FF9" w:rsidR="003E60B2" w:rsidRPr="00312334" w:rsidRDefault="003E60B2"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93F69" w14:textId="1FA55195" w:rsidR="003E60B2" w:rsidRPr="00DA3E53" w:rsidRDefault="003E60B2" w:rsidP="00DA3E53">
    <w:pPr>
      <w:pStyle w:val="Nagwek"/>
      <w:spacing w:line="240" w:lineRule="auto"/>
      <w:ind w:left="142"/>
      <w:jc w:val="right"/>
      <w:rPr>
        <w:i/>
        <w:sz w:val="16"/>
      </w:rPr>
    </w:pPr>
    <w:r>
      <w:rPr>
        <w:i/>
        <w:sz w:val="16"/>
      </w:rPr>
      <w:t>OWU - Załącznik nr 4a do U</w:t>
    </w:r>
    <w:r w:rsidRPr="00DA3E53">
      <w:rPr>
        <w:i/>
        <w:sz w:val="16"/>
      </w:rPr>
      <w:t>mow</w:t>
    </w:r>
    <w:r>
      <w:rPr>
        <w:i/>
        <w:sz w:val="16"/>
      </w:rPr>
      <w:t>y</w:t>
    </w:r>
    <w:r w:rsidRPr="00DA3E53">
      <w:rPr>
        <w:i/>
        <w:sz w:val="16"/>
      </w:rPr>
      <w:t xml:space="preserve"> na wykonanie prac kompleksowych - dokumentacji projektowej </w:t>
    </w:r>
  </w:p>
  <w:p w14:paraId="76FC76E5" w14:textId="546CAC40" w:rsidR="003E60B2" w:rsidRPr="00312334" w:rsidRDefault="003E60B2" w:rsidP="00DA3E53">
    <w:pPr>
      <w:pStyle w:val="Nagwek"/>
      <w:tabs>
        <w:tab w:val="clear" w:pos="4536"/>
      </w:tabs>
      <w:spacing w:line="240" w:lineRule="auto"/>
      <w:ind w:left="142"/>
      <w:jc w:val="right"/>
      <w:rPr>
        <w:i/>
        <w:sz w:val="16"/>
      </w:rPr>
    </w:pPr>
    <w:r>
      <w:rPr>
        <w:i/>
        <w:sz w:val="16"/>
      </w:rPr>
      <w:t>i</w:t>
    </w:r>
    <w:r w:rsidRPr="00DA3E53">
      <w:rPr>
        <w:i/>
        <w:sz w:val="16"/>
      </w:rPr>
      <w:t xml:space="preserve"> robót budowlanych</w:t>
    </w:r>
    <w:r>
      <w:rPr>
        <w:i/>
        <w:sz w:val="16"/>
      </w:rPr>
      <w:t xml:space="preserve"> elektroenergetycznych</w:t>
    </w:r>
    <w:r w:rsidRPr="00DA3E53">
      <w:rPr>
        <w:i/>
        <w:sz w:val="16"/>
      </w:rPr>
      <w:t xml:space="preserve"> [</w:t>
    </w:r>
    <w:r>
      <w:rPr>
        <w:i/>
        <w:sz w:val="16"/>
      </w:rPr>
      <w:t>PROCEDURA ZAKUPÓW</w:t>
    </w:r>
    <w:r w:rsidRPr="00DA3E53">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34234F"/>
    <w:multiLevelType w:val="multilevel"/>
    <w:tmpl w:val="365E20C0"/>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DCC6CD3"/>
    <w:multiLevelType w:val="multilevel"/>
    <w:tmpl w:val="48FE880A"/>
    <w:lvl w:ilvl="0">
      <w:start w:val="1"/>
      <w:numFmt w:val="decimal"/>
      <w:lvlText w:val="%1."/>
      <w:lvlJc w:val="left"/>
      <w:pPr>
        <w:ind w:left="360" w:hanging="360"/>
      </w:pPr>
      <w:rPr>
        <w:rFonts w:ascii="Arial" w:hAnsi="Arial" w:cs="Arial" w:hint="default"/>
        <w:b/>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6973B1"/>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62856"/>
    <w:multiLevelType w:val="hybridMultilevel"/>
    <w:tmpl w:val="561E2512"/>
    <w:lvl w:ilvl="0" w:tplc="89F04864">
      <w:start w:val="1"/>
      <w:numFmt w:val="upperLetter"/>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9782A9F"/>
    <w:multiLevelType w:val="hybridMultilevel"/>
    <w:tmpl w:val="4046274C"/>
    <w:lvl w:ilvl="0" w:tplc="73700E3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4" w15:restartNumberingAfterBreak="0">
    <w:nsid w:val="2E5A5F6B"/>
    <w:multiLevelType w:val="hybridMultilevel"/>
    <w:tmpl w:val="640E06F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CA34347"/>
    <w:multiLevelType w:val="hybridMultilevel"/>
    <w:tmpl w:val="84AA08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E3B6DA7"/>
    <w:multiLevelType w:val="hybridMultilevel"/>
    <w:tmpl w:val="FF3AE4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36337AA"/>
    <w:multiLevelType w:val="hybridMultilevel"/>
    <w:tmpl w:val="DACAF4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59AA1D52"/>
    <w:multiLevelType w:val="multilevel"/>
    <w:tmpl w:val="92A407DC"/>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6" w15:restartNumberingAfterBreak="0">
    <w:nsid w:val="5D183B4B"/>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25200D"/>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F67C20"/>
    <w:multiLevelType w:val="multilevel"/>
    <w:tmpl w:val="47E8FCD8"/>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01E1D0E"/>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30" w15:restartNumberingAfterBreak="0">
    <w:nsid w:val="65C61749"/>
    <w:multiLevelType w:val="hybridMultilevel"/>
    <w:tmpl w:val="14B24D40"/>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1"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2"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CB415C7"/>
    <w:multiLevelType w:val="multilevel"/>
    <w:tmpl w:val="ED64BB3C"/>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6"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37F2BCA"/>
    <w:multiLevelType w:val="hybridMultilevel"/>
    <w:tmpl w:val="13948D4A"/>
    <w:lvl w:ilvl="0" w:tplc="DBCC9BE2">
      <w:start w:val="1"/>
      <w:numFmt w:val="decimal"/>
      <w:pStyle w:val="IIIZaczniki"/>
      <w:lvlText w:val="Załącznik nr %1"/>
      <w:lvlJc w:val="center"/>
      <w:pPr>
        <w:ind w:left="928"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5367737"/>
    <w:multiLevelType w:val="hybridMultilevel"/>
    <w:tmpl w:val="6D66481E"/>
    <w:lvl w:ilvl="0" w:tplc="3678E9C4">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9"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40" w15:restartNumberingAfterBreak="0">
    <w:nsid w:val="77E02DC5"/>
    <w:multiLevelType w:val="hybridMultilevel"/>
    <w:tmpl w:val="4F5023A4"/>
    <w:lvl w:ilvl="0" w:tplc="04150017">
      <w:start w:val="1"/>
      <w:numFmt w:val="lowerLetter"/>
      <w:lvlText w:val="%1)"/>
      <w:lvlJc w:val="left"/>
      <w:pPr>
        <w:ind w:left="1069" w:hanging="360"/>
      </w:pPr>
      <w:rPr>
        <w:rFonts w:hint="default"/>
        <w:b w:val="0"/>
        <w:i w:val="0"/>
        <w:sz w:val="18"/>
        <w:szCs w:val="18"/>
      </w:rPr>
    </w:lvl>
    <w:lvl w:ilvl="1" w:tplc="03F08B78">
      <w:start w:val="1"/>
      <w:numFmt w:val="lowerLetter"/>
      <w:lvlText w:val="%2."/>
      <w:lvlJc w:val="left"/>
      <w:pPr>
        <w:ind w:left="1723"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41" w15:restartNumberingAfterBreak="0">
    <w:nsid w:val="790C2440"/>
    <w:multiLevelType w:val="hybridMultilevel"/>
    <w:tmpl w:val="E0221786"/>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A38087A"/>
    <w:multiLevelType w:val="multilevel"/>
    <w:tmpl w:val="B6B4A9B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CE6654B"/>
    <w:multiLevelType w:val="multilevel"/>
    <w:tmpl w:val="74CAC922"/>
    <w:lvl w:ilvl="0">
      <w:start w:val="19"/>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num w:numId="1" w16cid:durableId="1443762642">
    <w:abstractNumId w:val="2"/>
  </w:num>
  <w:num w:numId="2" w16cid:durableId="2006934161">
    <w:abstractNumId w:val="32"/>
    <w:lvlOverride w:ilvl="0">
      <w:startOverride w:val="1"/>
    </w:lvlOverride>
  </w:num>
  <w:num w:numId="3" w16cid:durableId="274292138">
    <w:abstractNumId w:val="12"/>
  </w:num>
  <w:num w:numId="4" w16cid:durableId="1082533697">
    <w:abstractNumId w:val="34"/>
  </w:num>
  <w:num w:numId="5" w16cid:durableId="1925799206">
    <w:abstractNumId w:val="37"/>
  </w:num>
  <w:num w:numId="6" w16cid:durableId="40400827">
    <w:abstractNumId w:val="42"/>
  </w:num>
  <w:num w:numId="7" w16cid:durableId="503790392">
    <w:abstractNumId w:val="35"/>
  </w:num>
  <w:num w:numId="8" w16cid:durableId="1482885196">
    <w:abstractNumId w:val="10"/>
  </w:num>
  <w:num w:numId="9" w16cid:durableId="783768542">
    <w:abstractNumId w:val="33"/>
  </w:num>
  <w:num w:numId="10" w16cid:durableId="1302617666">
    <w:abstractNumId w:val="1"/>
  </w:num>
  <w:num w:numId="11" w16cid:durableId="58598227">
    <w:abstractNumId w:val="31"/>
  </w:num>
  <w:num w:numId="12" w16cid:durableId="478425988">
    <w:abstractNumId w:val="13"/>
  </w:num>
  <w:num w:numId="13" w16cid:durableId="13389241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79539459">
    <w:abstractNumId w:val="25"/>
  </w:num>
  <w:num w:numId="15" w16cid:durableId="549805416">
    <w:abstractNumId w:val="4"/>
  </w:num>
  <w:num w:numId="16" w16cid:durableId="1833990149">
    <w:abstractNumId w:val="37"/>
    <w:lvlOverride w:ilvl="0">
      <w:startOverride w:val="1"/>
    </w:lvlOverride>
  </w:num>
  <w:num w:numId="17" w16cid:durableId="879048010">
    <w:abstractNumId w:val="3"/>
  </w:num>
  <w:num w:numId="18" w16cid:durableId="687293848">
    <w:abstractNumId w:val="16"/>
  </w:num>
  <w:num w:numId="19" w16cid:durableId="7088417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226117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55632052">
    <w:abstractNumId w:val="3"/>
  </w:num>
  <w:num w:numId="22" w16cid:durableId="406612988">
    <w:abstractNumId w:val="7"/>
  </w:num>
  <w:num w:numId="23" w16cid:durableId="9810776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887138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0893456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494679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664287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5239779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101811">
    <w:abstractNumId w:val="18"/>
  </w:num>
  <w:num w:numId="30" w16cid:durableId="2024699333">
    <w:abstractNumId w:val="24"/>
  </w:num>
  <w:num w:numId="31" w16cid:durableId="145244778">
    <w:abstractNumId w:val="38"/>
  </w:num>
  <w:num w:numId="32" w16cid:durableId="1983806877">
    <w:abstractNumId w:val="22"/>
  </w:num>
  <w:num w:numId="33" w16cid:durableId="125395939">
    <w:abstractNumId w:val="17"/>
  </w:num>
  <w:num w:numId="34" w16cid:durableId="157309242">
    <w:abstractNumId w:val="32"/>
  </w:num>
  <w:num w:numId="35" w16cid:durableId="2044549095">
    <w:abstractNumId w:val="21"/>
  </w:num>
  <w:num w:numId="36" w16cid:durableId="1892964104">
    <w:abstractNumId w:val="40"/>
  </w:num>
  <w:num w:numId="37" w16cid:durableId="2131120370">
    <w:abstractNumId w:val="29"/>
  </w:num>
  <w:num w:numId="38" w16cid:durableId="1376585402">
    <w:abstractNumId w:val="5"/>
  </w:num>
  <w:num w:numId="39" w16cid:durableId="627202152">
    <w:abstractNumId w:val="26"/>
  </w:num>
  <w:num w:numId="40" w16cid:durableId="565117135">
    <w:abstractNumId w:val="27"/>
  </w:num>
  <w:num w:numId="41" w16cid:durableId="1583683693">
    <w:abstractNumId w:val="14"/>
  </w:num>
  <w:num w:numId="42" w16cid:durableId="20366864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9700415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9806886">
    <w:abstractNumId w:val="8"/>
  </w:num>
  <w:num w:numId="45" w16cid:durableId="4392547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74789261">
    <w:abstractNumId w:val="9"/>
  </w:num>
  <w:num w:numId="47" w16cid:durableId="1347513153">
    <w:abstractNumId w:val="6"/>
  </w:num>
  <w:num w:numId="48" w16cid:durableId="1489125821">
    <w:abstractNumId w:val="36"/>
  </w:num>
  <w:num w:numId="49" w16cid:durableId="1006979057">
    <w:abstractNumId w:val="28"/>
  </w:num>
  <w:num w:numId="50" w16cid:durableId="267934873">
    <w:abstractNumId w:val="15"/>
  </w:num>
  <w:num w:numId="51" w16cid:durableId="1826583746">
    <w:abstractNumId w:val="23"/>
  </w:num>
  <w:num w:numId="52" w16cid:durableId="8249291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415205090">
    <w:abstractNumId w:val="39"/>
  </w:num>
  <w:num w:numId="54" w16cid:durableId="1175346252">
    <w:abstractNumId w:val="3"/>
    <w:lvlOverride w:ilvl="0">
      <w:startOverride w:val="1"/>
    </w:lvlOverride>
    <w:lvlOverride w:ilvl="1">
      <w:startOverride w:val="1"/>
    </w:lvlOverride>
  </w:num>
  <w:num w:numId="55" w16cid:durableId="18579628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1069202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3970961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8027221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8618225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4051501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1114390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5418202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7754020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990086396">
    <w:abstractNumId w:val="34"/>
    <w:lvlOverride w:ilvl="0">
      <w:startOverride w:val="1"/>
    </w:lvlOverride>
  </w:num>
  <w:num w:numId="65" w16cid:durableId="467670705">
    <w:abstractNumId w:val="41"/>
  </w:num>
  <w:num w:numId="66" w16cid:durableId="347830411">
    <w:abstractNumId w:val="19"/>
  </w:num>
  <w:num w:numId="67" w16cid:durableId="1739815837">
    <w:abstractNumId w:val="0"/>
  </w:num>
  <w:num w:numId="68" w16cid:durableId="199827308">
    <w:abstractNumId w:val="3"/>
  </w:num>
  <w:num w:numId="69" w16cid:durableId="1099527474">
    <w:abstractNumId w:val="43"/>
  </w:num>
  <w:num w:numId="70" w16cid:durableId="969630605">
    <w:abstractNumId w:val="3"/>
  </w:num>
  <w:num w:numId="71" w16cid:durableId="1717195313">
    <w:abstractNumId w:val="11"/>
  </w:num>
  <w:num w:numId="72" w16cid:durableId="1894002085">
    <w:abstractNumId w:val="30"/>
  </w:num>
  <w:num w:numId="73" w16cid:durableId="1210413889">
    <w:abstractNumId w:val="20"/>
  </w:num>
  <w:numIdMacAtCleanup w:val="6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ozyra Małgorzata [PGE S.A.]">
    <w15:presenceInfo w15:providerId="AD" w15:userId="S::Malgorzata.Kozyra@gkpge.pl::6884af5d-664e-4cc6-be24-d0813fc8453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15CD"/>
    <w:rsid w:val="000021B8"/>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74"/>
    <w:rsid w:val="00030CBB"/>
    <w:rsid w:val="00031C16"/>
    <w:rsid w:val="0003249C"/>
    <w:rsid w:val="000329BE"/>
    <w:rsid w:val="00033045"/>
    <w:rsid w:val="000338BD"/>
    <w:rsid w:val="000347B7"/>
    <w:rsid w:val="0003485A"/>
    <w:rsid w:val="0003597A"/>
    <w:rsid w:val="00035AB8"/>
    <w:rsid w:val="00035F19"/>
    <w:rsid w:val="00035F6E"/>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FB4"/>
    <w:rsid w:val="00051B94"/>
    <w:rsid w:val="00051C63"/>
    <w:rsid w:val="000521F6"/>
    <w:rsid w:val="000522E2"/>
    <w:rsid w:val="00052381"/>
    <w:rsid w:val="000529C7"/>
    <w:rsid w:val="00053C9C"/>
    <w:rsid w:val="000540A6"/>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7092F"/>
    <w:rsid w:val="00070F54"/>
    <w:rsid w:val="0007115A"/>
    <w:rsid w:val="000711CE"/>
    <w:rsid w:val="00071AC4"/>
    <w:rsid w:val="0007259A"/>
    <w:rsid w:val="00072D3F"/>
    <w:rsid w:val="000730D1"/>
    <w:rsid w:val="00074447"/>
    <w:rsid w:val="0007446D"/>
    <w:rsid w:val="00074772"/>
    <w:rsid w:val="000753ED"/>
    <w:rsid w:val="00075519"/>
    <w:rsid w:val="000763A5"/>
    <w:rsid w:val="00077288"/>
    <w:rsid w:val="00077C9D"/>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5D5A"/>
    <w:rsid w:val="00087940"/>
    <w:rsid w:val="00087AB3"/>
    <w:rsid w:val="00090B61"/>
    <w:rsid w:val="00090CA9"/>
    <w:rsid w:val="00090ED6"/>
    <w:rsid w:val="00090EDC"/>
    <w:rsid w:val="00091412"/>
    <w:rsid w:val="00091797"/>
    <w:rsid w:val="00091887"/>
    <w:rsid w:val="00091D56"/>
    <w:rsid w:val="000927A0"/>
    <w:rsid w:val="00093022"/>
    <w:rsid w:val="000930F6"/>
    <w:rsid w:val="00094D1C"/>
    <w:rsid w:val="00096AB4"/>
    <w:rsid w:val="000A0244"/>
    <w:rsid w:val="000A0402"/>
    <w:rsid w:val="000A0595"/>
    <w:rsid w:val="000A0F81"/>
    <w:rsid w:val="000A18E9"/>
    <w:rsid w:val="000A1A1F"/>
    <w:rsid w:val="000A202D"/>
    <w:rsid w:val="000A2476"/>
    <w:rsid w:val="000A30C7"/>
    <w:rsid w:val="000A3369"/>
    <w:rsid w:val="000A350D"/>
    <w:rsid w:val="000A3975"/>
    <w:rsid w:val="000A4765"/>
    <w:rsid w:val="000A54AB"/>
    <w:rsid w:val="000A5E9F"/>
    <w:rsid w:val="000A600C"/>
    <w:rsid w:val="000A629B"/>
    <w:rsid w:val="000A6865"/>
    <w:rsid w:val="000A6A41"/>
    <w:rsid w:val="000A7CA4"/>
    <w:rsid w:val="000B00FD"/>
    <w:rsid w:val="000B0C39"/>
    <w:rsid w:val="000B0F69"/>
    <w:rsid w:val="000B1439"/>
    <w:rsid w:val="000B1E64"/>
    <w:rsid w:val="000B230F"/>
    <w:rsid w:val="000B32D6"/>
    <w:rsid w:val="000B3821"/>
    <w:rsid w:val="000B4382"/>
    <w:rsid w:val="000B4EDC"/>
    <w:rsid w:val="000B7652"/>
    <w:rsid w:val="000C0140"/>
    <w:rsid w:val="000C0474"/>
    <w:rsid w:val="000C0678"/>
    <w:rsid w:val="000C23EA"/>
    <w:rsid w:val="000C2B3F"/>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08B"/>
    <w:rsid w:val="000E02A4"/>
    <w:rsid w:val="000E1AF8"/>
    <w:rsid w:val="000E1D34"/>
    <w:rsid w:val="000E2862"/>
    <w:rsid w:val="000E28E4"/>
    <w:rsid w:val="000E37E8"/>
    <w:rsid w:val="000E3B72"/>
    <w:rsid w:val="000E4393"/>
    <w:rsid w:val="000E45F9"/>
    <w:rsid w:val="000E4E7B"/>
    <w:rsid w:val="000E54A6"/>
    <w:rsid w:val="000E5742"/>
    <w:rsid w:val="000E588B"/>
    <w:rsid w:val="000E5E62"/>
    <w:rsid w:val="000E68FD"/>
    <w:rsid w:val="000E726B"/>
    <w:rsid w:val="000E7A13"/>
    <w:rsid w:val="000F0C94"/>
    <w:rsid w:val="000F197D"/>
    <w:rsid w:val="000F2C7A"/>
    <w:rsid w:val="000F2C94"/>
    <w:rsid w:val="000F3315"/>
    <w:rsid w:val="000F348A"/>
    <w:rsid w:val="000F3DE4"/>
    <w:rsid w:val="000F3FFA"/>
    <w:rsid w:val="000F6717"/>
    <w:rsid w:val="000F6ED4"/>
    <w:rsid w:val="000F7061"/>
    <w:rsid w:val="000F7701"/>
    <w:rsid w:val="000F797A"/>
    <w:rsid w:val="000F79AA"/>
    <w:rsid w:val="001002B2"/>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F3F"/>
    <w:rsid w:val="001172F7"/>
    <w:rsid w:val="0011759D"/>
    <w:rsid w:val="00117855"/>
    <w:rsid w:val="00117C86"/>
    <w:rsid w:val="00117DD5"/>
    <w:rsid w:val="00117F65"/>
    <w:rsid w:val="0012147B"/>
    <w:rsid w:val="00121B76"/>
    <w:rsid w:val="00122AFF"/>
    <w:rsid w:val="00122B98"/>
    <w:rsid w:val="00122C37"/>
    <w:rsid w:val="001235EA"/>
    <w:rsid w:val="001238C0"/>
    <w:rsid w:val="0012452F"/>
    <w:rsid w:val="00125CC6"/>
    <w:rsid w:val="00125EC1"/>
    <w:rsid w:val="001260DB"/>
    <w:rsid w:val="00126105"/>
    <w:rsid w:val="00126499"/>
    <w:rsid w:val="0012687E"/>
    <w:rsid w:val="00126F5A"/>
    <w:rsid w:val="0012706A"/>
    <w:rsid w:val="0012719E"/>
    <w:rsid w:val="001272E2"/>
    <w:rsid w:val="00127481"/>
    <w:rsid w:val="001274BA"/>
    <w:rsid w:val="00127522"/>
    <w:rsid w:val="001278CD"/>
    <w:rsid w:val="00127CF9"/>
    <w:rsid w:val="00127D28"/>
    <w:rsid w:val="00127EA1"/>
    <w:rsid w:val="0013011F"/>
    <w:rsid w:val="00130837"/>
    <w:rsid w:val="00130871"/>
    <w:rsid w:val="00130CC4"/>
    <w:rsid w:val="00130FED"/>
    <w:rsid w:val="00132B9D"/>
    <w:rsid w:val="00133EEF"/>
    <w:rsid w:val="00134801"/>
    <w:rsid w:val="00135145"/>
    <w:rsid w:val="00135C46"/>
    <w:rsid w:val="00135FDD"/>
    <w:rsid w:val="00137258"/>
    <w:rsid w:val="00137885"/>
    <w:rsid w:val="001379AF"/>
    <w:rsid w:val="0014051C"/>
    <w:rsid w:val="00140DDC"/>
    <w:rsid w:val="001414CA"/>
    <w:rsid w:val="00141AB8"/>
    <w:rsid w:val="00141F0A"/>
    <w:rsid w:val="00142D6B"/>
    <w:rsid w:val="00142F08"/>
    <w:rsid w:val="00142FBD"/>
    <w:rsid w:val="001435DF"/>
    <w:rsid w:val="00143FFB"/>
    <w:rsid w:val="001442C5"/>
    <w:rsid w:val="0014447B"/>
    <w:rsid w:val="0014511C"/>
    <w:rsid w:val="00145400"/>
    <w:rsid w:val="00145658"/>
    <w:rsid w:val="0014673E"/>
    <w:rsid w:val="0014683A"/>
    <w:rsid w:val="00146E0D"/>
    <w:rsid w:val="001472BE"/>
    <w:rsid w:val="001476F9"/>
    <w:rsid w:val="00151AB3"/>
    <w:rsid w:val="00151AE2"/>
    <w:rsid w:val="001529D2"/>
    <w:rsid w:val="0015357E"/>
    <w:rsid w:val="00153D2C"/>
    <w:rsid w:val="00153EB0"/>
    <w:rsid w:val="001541DB"/>
    <w:rsid w:val="001542F0"/>
    <w:rsid w:val="00154823"/>
    <w:rsid w:val="001548CC"/>
    <w:rsid w:val="0015496A"/>
    <w:rsid w:val="00154FEE"/>
    <w:rsid w:val="00155A99"/>
    <w:rsid w:val="001568E5"/>
    <w:rsid w:val="00156B2D"/>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820"/>
    <w:rsid w:val="001679CF"/>
    <w:rsid w:val="0017039B"/>
    <w:rsid w:val="00170463"/>
    <w:rsid w:val="001721A8"/>
    <w:rsid w:val="001728D8"/>
    <w:rsid w:val="00172A86"/>
    <w:rsid w:val="00172B23"/>
    <w:rsid w:val="00172F1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3AD8"/>
    <w:rsid w:val="00184008"/>
    <w:rsid w:val="00184053"/>
    <w:rsid w:val="00184288"/>
    <w:rsid w:val="00185109"/>
    <w:rsid w:val="0018550D"/>
    <w:rsid w:val="00186001"/>
    <w:rsid w:val="00186AD3"/>
    <w:rsid w:val="00187661"/>
    <w:rsid w:val="00187689"/>
    <w:rsid w:val="00187EB9"/>
    <w:rsid w:val="00190286"/>
    <w:rsid w:val="00190345"/>
    <w:rsid w:val="0019080B"/>
    <w:rsid w:val="00190B84"/>
    <w:rsid w:val="00191227"/>
    <w:rsid w:val="001914CB"/>
    <w:rsid w:val="001916B8"/>
    <w:rsid w:val="00192987"/>
    <w:rsid w:val="00192A64"/>
    <w:rsid w:val="00192E93"/>
    <w:rsid w:val="00193777"/>
    <w:rsid w:val="00194427"/>
    <w:rsid w:val="00194703"/>
    <w:rsid w:val="001949D9"/>
    <w:rsid w:val="001965AA"/>
    <w:rsid w:val="0019754E"/>
    <w:rsid w:val="001A1C35"/>
    <w:rsid w:val="001A2BB4"/>
    <w:rsid w:val="001A35BB"/>
    <w:rsid w:val="001A4260"/>
    <w:rsid w:val="001A4E19"/>
    <w:rsid w:val="001A4E83"/>
    <w:rsid w:val="001A5B72"/>
    <w:rsid w:val="001A6427"/>
    <w:rsid w:val="001A7F9C"/>
    <w:rsid w:val="001B09D0"/>
    <w:rsid w:val="001B0F7C"/>
    <w:rsid w:val="001B1541"/>
    <w:rsid w:val="001B1643"/>
    <w:rsid w:val="001B18BB"/>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4CAF"/>
    <w:rsid w:val="001C51F8"/>
    <w:rsid w:val="001C53EC"/>
    <w:rsid w:val="001C6045"/>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D6B07"/>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4FC"/>
    <w:rsid w:val="00203C6B"/>
    <w:rsid w:val="0020422C"/>
    <w:rsid w:val="00205910"/>
    <w:rsid w:val="002066E4"/>
    <w:rsid w:val="00207986"/>
    <w:rsid w:val="00210608"/>
    <w:rsid w:val="002118CC"/>
    <w:rsid w:val="00211989"/>
    <w:rsid w:val="00211A06"/>
    <w:rsid w:val="00211B53"/>
    <w:rsid w:val="00211C9D"/>
    <w:rsid w:val="0021212C"/>
    <w:rsid w:val="00214151"/>
    <w:rsid w:val="00214881"/>
    <w:rsid w:val="00215411"/>
    <w:rsid w:val="002154C5"/>
    <w:rsid w:val="002168CA"/>
    <w:rsid w:val="00216B3E"/>
    <w:rsid w:val="0021724A"/>
    <w:rsid w:val="002172D3"/>
    <w:rsid w:val="00217B6D"/>
    <w:rsid w:val="0022008D"/>
    <w:rsid w:val="00220313"/>
    <w:rsid w:val="0022044F"/>
    <w:rsid w:val="002212E7"/>
    <w:rsid w:val="0022150A"/>
    <w:rsid w:val="00221ED6"/>
    <w:rsid w:val="002221B4"/>
    <w:rsid w:val="002223B0"/>
    <w:rsid w:val="00223200"/>
    <w:rsid w:val="00223428"/>
    <w:rsid w:val="002235D1"/>
    <w:rsid w:val="00223EEC"/>
    <w:rsid w:val="00224CCE"/>
    <w:rsid w:val="00225576"/>
    <w:rsid w:val="00225AFC"/>
    <w:rsid w:val="00226AD6"/>
    <w:rsid w:val="00226C38"/>
    <w:rsid w:val="002271AE"/>
    <w:rsid w:val="002273B7"/>
    <w:rsid w:val="002278A4"/>
    <w:rsid w:val="002309E3"/>
    <w:rsid w:val="002314D6"/>
    <w:rsid w:val="00231B65"/>
    <w:rsid w:val="0023225C"/>
    <w:rsid w:val="00232465"/>
    <w:rsid w:val="0023251F"/>
    <w:rsid w:val="002326D2"/>
    <w:rsid w:val="00232A32"/>
    <w:rsid w:val="00232D38"/>
    <w:rsid w:val="00233052"/>
    <w:rsid w:val="002337D5"/>
    <w:rsid w:val="002338AA"/>
    <w:rsid w:val="00233E08"/>
    <w:rsid w:val="00234F02"/>
    <w:rsid w:val="002354CC"/>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AD7"/>
    <w:rsid w:val="00255A2C"/>
    <w:rsid w:val="00255D7D"/>
    <w:rsid w:val="00256BC1"/>
    <w:rsid w:val="0025722F"/>
    <w:rsid w:val="00257945"/>
    <w:rsid w:val="00257FA9"/>
    <w:rsid w:val="0026072B"/>
    <w:rsid w:val="002608A5"/>
    <w:rsid w:val="00260FF3"/>
    <w:rsid w:val="002617A0"/>
    <w:rsid w:val="00261C22"/>
    <w:rsid w:val="00261D31"/>
    <w:rsid w:val="002625B7"/>
    <w:rsid w:val="00262894"/>
    <w:rsid w:val="0026315D"/>
    <w:rsid w:val="00264322"/>
    <w:rsid w:val="00264905"/>
    <w:rsid w:val="00264AC2"/>
    <w:rsid w:val="00264B27"/>
    <w:rsid w:val="00266AA1"/>
    <w:rsid w:val="002676DB"/>
    <w:rsid w:val="00270701"/>
    <w:rsid w:val="0027093D"/>
    <w:rsid w:val="00271402"/>
    <w:rsid w:val="00271420"/>
    <w:rsid w:val="00271984"/>
    <w:rsid w:val="002725C2"/>
    <w:rsid w:val="00272FDD"/>
    <w:rsid w:val="00275559"/>
    <w:rsid w:val="00275E47"/>
    <w:rsid w:val="0027673B"/>
    <w:rsid w:val="0027735E"/>
    <w:rsid w:val="00280AE5"/>
    <w:rsid w:val="002811F0"/>
    <w:rsid w:val="00281534"/>
    <w:rsid w:val="00281EB6"/>
    <w:rsid w:val="00282B61"/>
    <w:rsid w:val="00283578"/>
    <w:rsid w:val="00283BD8"/>
    <w:rsid w:val="00283CF1"/>
    <w:rsid w:val="00283E93"/>
    <w:rsid w:val="00284066"/>
    <w:rsid w:val="00284143"/>
    <w:rsid w:val="0028486C"/>
    <w:rsid w:val="00285B11"/>
    <w:rsid w:val="002860E8"/>
    <w:rsid w:val="0028651B"/>
    <w:rsid w:val="00287C18"/>
    <w:rsid w:val="00287F37"/>
    <w:rsid w:val="00290A48"/>
    <w:rsid w:val="00290CDF"/>
    <w:rsid w:val="00290E1C"/>
    <w:rsid w:val="00291600"/>
    <w:rsid w:val="00291C62"/>
    <w:rsid w:val="00292D6C"/>
    <w:rsid w:val="00292E1C"/>
    <w:rsid w:val="00293CC0"/>
    <w:rsid w:val="00294355"/>
    <w:rsid w:val="00294849"/>
    <w:rsid w:val="002950D9"/>
    <w:rsid w:val="00296148"/>
    <w:rsid w:val="00296601"/>
    <w:rsid w:val="002A02F0"/>
    <w:rsid w:val="002A07DB"/>
    <w:rsid w:val="002A1E4B"/>
    <w:rsid w:val="002A3377"/>
    <w:rsid w:val="002A3633"/>
    <w:rsid w:val="002A4C36"/>
    <w:rsid w:val="002A5123"/>
    <w:rsid w:val="002A5692"/>
    <w:rsid w:val="002A60BB"/>
    <w:rsid w:val="002A6226"/>
    <w:rsid w:val="002A63C4"/>
    <w:rsid w:val="002A6A82"/>
    <w:rsid w:val="002A6D00"/>
    <w:rsid w:val="002A779E"/>
    <w:rsid w:val="002A7A3E"/>
    <w:rsid w:val="002A7D32"/>
    <w:rsid w:val="002B074A"/>
    <w:rsid w:val="002B0A9E"/>
    <w:rsid w:val="002B0E63"/>
    <w:rsid w:val="002B2B19"/>
    <w:rsid w:val="002B33D6"/>
    <w:rsid w:val="002B4079"/>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02A"/>
    <w:rsid w:val="002C4228"/>
    <w:rsid w:val="002C5618"/>
    <w:rsid w:val="002C5D8E"/>
    <w:rsid w:val="002C70BE"/>
    <w:rsid w:val="002C7206"/>
    <w:rsid w:val="002C7595"/>
    <w:rsid w:val="002C7852"/>
    <w:rsid w:val="002C7F38"/>
    <w:rsid w:val="002C7FCE"/>
    <w:rsid w:val="002D0121"/>
    <w:rsid w:val="002D0732"/>
    <w:rsid w:val="002D0A8E"/>
    <w:rsid w:val="002D19BC"/>
    <w:rsid w:val="002D255C"/>
    <w:rsid w:val="002D26C7"/>
    <w:rsid w:val="002D618C"/>
    <w:rsid w:val="002D6D1D"/>
    <w:rsid w:val="002D7907"/>
    <w:rsid w:val="002D7FA4"/>
    <w:rsid w:val="002E0C0C"/>
    <w:rsid w:val="002E22C6"/>
    <w:rsid w:val="002E2498"/>
    <w:rsid w:val="002E2944"/>
    <w:rsid w:val="002E359E"/>
    <w:rsid w:val="002E3B05"/>
    <w:rsid w:val="002E5785"/>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A56"/>
    <w:rsid w:val="002F3C9B"/>
    <w:rsid w:val="002F4003"/>
    <w:rsid w:val="002F401C"/>
    <w:rsid w:val="002F4663"/>
    <w:rsid w:val="002F6262"/>
    <w:rsid w:val="002F6340"/>
    <w:rsid w:val="002F635C"/>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D8B"/>
    <w:rsid w:val="00311E4A"/>
    <w:rsid w:val="00312036"/>
    <w:rsid w:val="00312334"/>
    <w:rsid w:val="003138E5"/>
    <w:rsid w:val="00313963"/>
    <w:rsid w:val="003146B2"/>
    <w:rsid w:val="0031551C"/>
    <w:rsid w:val="00316B71"/>
    <w:rsid w:val="003179A6"/>
    <w:rsid w:val="003212FC"/>
    <w:rsid w:val="003217D0"/>
    <w:rsid w:val="00321896"/>
    <w:rsid w:val="003219FA"/>
    <w:rsid w:val="00322B56"/>
    <w:rsid w:val="003234FF"/>
    <w:rsid w:val="003254C7"/>
    <w:rsid w:val="00325B80"/>
    <w:rsid w:val="00325D55"/>
    <w:rsid w:val="0032603A"/>
    <w:rsid w:val="00326331"/>
    <w:rsid w:val="003270FB"/>
    <w:rsid w:val="00327582"/>
    <w:rsid w:val="0032776D"/>
    <w:rsid w:val="00327C12"/>
    <w:rsid w:val="00327D24"/>
    <w:rsid w:val="00331812"/>
    <w:rsid w:val="00331C48"/>
    <w:rsid w:val="00332D3D"/>
    <w:rsid w:val="00333716"/>
    <w:rsid w:val="0033381C"/>
    <w:rsid w:val="00334CF1"/>
    <w:rsid w:val="00334D91"/>
    <w:rsid w:val="003357A1"/>
    <w:rsid w:val="00335A8E"/>
    <w:rsid w:val="00335D8D"/>
    <w:rsid w:val="00336DAD"/>
    <w:rsid w:val="00337196"/>
    <w:rsid w:val="003401CB"/>
    <w:rsid w:val="003413A4"/>
    <w:rsid w:val="00341495"/>
    <w:rsid w:val="00342415"/>
    <w:rsid w:val="00342E61"/>
    <w:rsid w:val="003442CC"/>
    <w:rsid w:val="00345950"/>
    <w:rsid w:val="00345FDE"/>
    <w:rsid w:val="0034649C"/>
    <w:rsid w:val="003469B2"/>
    <w:rsid w:val="0034726B"/>
    <w:rsid w:val="00350566"/>
    <w:rsid w:val="003509B9"/>
    <w:rsid w:val="00351FB5"/>
    <w:rsid w:val="003527CA"/>
    <w:rsid w:val="00352F25"/>
    <w:rsid w:val="003532B7"/>
    <w:rsid w:val="003537FA"/>
    <w:rsid w:val="003554C2"/>
    <w:rsid w:val="00355616"/>
    <w:rsid w:val="003575CB"/>
    <w:rsid w:val="00357BAF"/>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563C"/>
    <w:rsid w:val="00375CFD"/>
    <w:rsid w:val="003766F5"/>
    <w:rsid w:val="00377296"/>
    <w:rsid w:val="003774B3"/>
    <w:rsid w:val="00377FDA"/>
    <w:rsid w:val="003800E8"/>
    <w:rsid w:val="003807FD"/>
    <w:rsid w:val="00381581"/>
    <w:rsid w:val="003816CD"/>
    <w:rsid w:val="00382DF1"/>
    <w:rsid w:val="00382E61"/>
    <w:rsid w:val="003834C7"/>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4FB0"/>
    <w:rsid w:val="00395508"/>
    <w:rsid w:val="00395768"/>
    <w:rsid w:val="003958EC"/>
    <w:rsid w:val="00396315"/>
    <w:rsid w:val="003965F1"/>
    <w:rsid w:val="003A0B54"/>
    <w:rsid w:val="003A15A0"/>
    <w:rsid w:val="003A18BF"/>
    <w:rsid w:val="003A2749"/>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1511"/>
    <w:rsid w:val="003D1644"/>
    <w:rsid w:val="003D1FB5"/>
    <w:rsid w:val="003D4105"/>
    <w:rsid w:val="003D4D5E"/>
    <w:rsid w:val="003D4DCD"/>
    <w:rsid w:val="003D5021"/>
    <w:rsid w:val="003D57E7"/>
    <w:rsid w:val="003D638E"/>
    <w:rsid w:val="003D6BEB"/>
    <w:rsid w:val="003D6EC3"/>
    <w:rsid w:val="003E01C3"/>
    <w:rsid w:val="003E0389"/>
    <w:rsid w:val="003E0C3A"/>
    <w:rsid w:val="003E0FE3"/>
    <w:rsid w:val="003E1AF2"/>
    <w:rsid w:val="003E234C"/>
    <w:rsid w:val="003E2374"/>
    <w:rsid w:val="003E2EC1"/>
    <w:rsid w:val="003E311E"/>
    <w:rsid w:val="003E32B1"/>
    <w:rsid w:val="003E3DEB"/>
    <w:rsid w:val="003E4412"/>
    <w:rsid w:val="003E5D68"/>
    <w:rsid w:val="003E5E71"/>
    <w:rsid w:val="003E60B2"/>
    <w:rsid w:val="003E68A4"/>
    <w:rsid w:val="003E79DE"/>
    <w:rsid w:val="003E7BEE"/>
    <w:rsid w:val="003E7C02"/>
    <w:rsid w:val="003F117B"/>
    <w:rsid w:val="003F252A"/>
    <w:rsid w:val="003F315A"/>
    <w:rsid w:val="003F3348"/>
    <w:rsid w:val="003F3F5E"/>
    <w:rsid w:val="003F49AC"/>
    <w:rsid w:val="003F4A38"/>
    <w:rsid w:val="003F5319"/>
    <w:rsid w:val="003F5453"/>
    <w:rsid w:val="003F5E54"/>
    <w:rsid w:val="003F613F"/>
    <w:rsid w:val="003F6923"/>
    <w:rsid w:val="003F6C3F"/>
    <w:rsid w:val="003F6DC8"/>
    <w:rsid w:val="003F7EDE"/>
    <w:rsid w:val="00402254"/>
    <w:rsid w:val="00402288"/>
    <w:rsid w:val="004034A2"/>
    <w:rsid w:val="00403D53"/>
    <w:rsid w:val="00403F64"/>
    <w:rsid w:val="00404B2A"/>
    <w:rsid w:val="00404DDA"/>
    <w:rsid w:val="0040561C"/>
    <w:rsid w:val="00405650"/>
    <w:rsid w:val="004057FC"/>
    <w:rsid w:val="004059F3"/>
    <w:rsid w:val="00405FE3"/>
    <w:rsid w:val="00406479"/>
    <w:rsid w:val="00406E1A"/>
    <w:rsid w:val="00407952"/>
    <w:rsid w:val="00407F33"/>
    <w:rsid w:val="0041089E"/>
    <w:rsid w:val="00410C80"/>
    <w:rsid w:val="00411EAC"/>
    <w:rsid w:val="00413AB5"/>
    <w:rsid w:val="00413B72"/>
    <w:rsid w:val="00414956"/>
    <w:rsid w:val="00414F3D"/>
    <w:rsid w:val="00415C1E"/>
    <w:rsid w:val="00417404"/>
    <w:rsid w:val="00417D6A"/>
    <w:rsid w:val="00421B78"/>
    <w:rsid w:val="00421CD7"/>
    <w:rsid w:val="00422094"/>
    <w:rsid w:val="00422127"/>
    <w:rsid w:val="0042229E"/>
    <w:rsid w:val="00422575"/>
    <w:rsid w:val="0042327E"/>
    <w:rsid w:val="004237E9"/>
    <w:rsid w:val="00423913"/>
    <w:rsid w:val="00423A8D"/>
    <w:rsid w:val="00424672"/>
    <w:rsid w:val="00424A7F"/>
    <w:rsid w:val="00424EB6"/>
    <w:rsid w:val="00425B07"/>
    <w:rsid w:val="00425B7C"/>
    <w:rsid w:val="00425EDF"/>
    <w:rsid w:val="0042603B"/>
    <w:rsid w:val="0042627C"/>
    <w:rsid w:val="00427088"/>
    <w:rsid w:val="004277D4"/>
    <w:rsid w:val="00427883"/>
    <w:rsid w:val="004278D2"/>
    <w:rsid w:val="004279DA"/>
    <w:rsid w:val="00431430"/>
    <w:rsid w:val="004319FB"/>
    <w:rsid w:val="00432DEB"/>
    <w:rsid w:val="00433002"/>
    <w:rsid w:val="00433791"/>
    <w:rsid w:val="00434CBA"/>
    <w:rsid w:val="004352C5"/>
    <w:rsid w:val="00435F06"/>
    <w:rsid w:val="0043672B"/>
    <w:rsid w:val="00436994"/>
    <w:rsid w:val="004371FA"/>
    <w:rsid w:val="004404A7"/>
    <w:rsid w:val="004404F5"/>
    <w:rsid w:val="00441A07"/>
    <w:rsid w:val="00441C3C"/>
    <w:rsid w:val="004423F3"/>
    <w:rsid w:val="00442759"/>
    <w:rsid w:val="00442D03"/>
    <w:rsid w:val="00443347"/>
    <w:rsid w:val="004433B7"/>
    <w:rsid w:val="004448C8"/>
    <w:rsid w:val="004458B6"/>
    <w:rsid w:val="00445C89"/>
    <w:rsid w:val="004476DF"/>
    <w:rsid w:val="0045015D"/>
    <w:rsid w:val="00450B32"/>
    <w:rsid w:val="00451309"/>
    <w:rsid w:val="00451C4C"/>
    <w:rsid w:val="00452134"/>
    <w:rsid w:val="00452327"/>
    <w:rsid w:val="00452E3A"/>
    <w:rsid w:val="004546F6"/>
    <w:rsid w:val="00454F05"/>
    <w:rsid w:val="00455AF2"/>
    <w:rsid w:val="00455BC7"/>
    <w:rsid w:val="00455E4D"/>
    <w:rsid w:val="0045735E"/>
    <w:rsid w:val="004576D9"/>
    <w:rsid w:val="00457B06"/>
    <w:rsid w:val="00457FA7"/>
    <w:rsid w:val="00460370"/>
    <w:rsid w:val="00460936"/>
    <w:rsid w:val="004623EC"/>
    <w:rsid w:val="00462822"/>
    <w:rsid w:val="004634F5"/>
    <w:rsid w:val="004642FC"/>
    <w:rsid w:val="0046497A"/>
    <w:rsid w:val="00464A3F"/>
    <w:rsid w:val="0046515F"/>
    <w:rsid w:val="0046672A"/>
    <w:rsid w:val="00466D1F"/>
    <w:rsid w:val="00466FFB"/>
    <w:rsid w:val="00467DF2"/>
    <w:rsid w:val="00470934"/>
    <w:rsid w:val="00470E77"/>
    <w:rsid w:val="004715E5"/>
    <w:rsid w:val="004717DF"/>
    <w:rsid w:val="004719DF"/>
    <w:rsid w:val="004723D6"/>
    <w:rsid w:val="0047247D"/>
    <w:rsid w:val="00472759"/>
    <w:rsid w:val="00472B1E"/>
    <w:rsid w:val="00472C94"/>
    <w:rsid w:val="004737DF"/>
    <w:rsid w:val="004747DE"/>
    <w:rsid w:val="0047499A"/>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2125"/>
    <w:rsid w:val="00483A44"/>
    <w:rsid w:val="00484AB3"/>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8BC"/>
    <w:rsid w:val="00495EB3"/>
    <w:rsid w:val="004966B9"/>
    <w:rsid w:val="00497F5D"/>
    <w:rsid w:val="004A03F3"/>
    <w:rsid w:val="004A0413"/>
    <w:rsid w:val="004A0DE0"/>
    <w:rsid w:val="004A0FE9"/>
    <w:rsid w:val="004A1088"/>
    <w:rsid w:val="004A1348"/>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46D1"/>
    <w:rsid w:val="004B5927"/>
    <w:rsid w:val="004B64BA"/>
    <w:rsid w:val="004B6A51"/>
    <w:rsid w:val="004B7273"/>
    <w:rsid w:val="004B7FC0"/>
    <w:rsid w:val="004C159F"/>
    <w:rsid w:val="004C1845"/>
    <w:rsid w:val="004C1C00"/>
    <w:rsid w:val="004C222B"/>
    <w:rsid w:val="004C23DB"/>
    <w:rsid w:val="004C2646"/>
    <w:rsid w:val="004C2C34"/>
    <w:rsid w:val="004C32BF"/>
    <w:rsid w:val="004C3440"/>
    <w:rsid w:val="004C3708"/>
    <w:rsid w:val="004C45F4"/>
    <w:rsid w:val="004C6102"/>
    <w:rsid w:val="004C6A7E"/>
    <w:rsid w:val="004C7039"/>
    <w:rsid w:val="004D1FA6"/>
    <w:rsid w:val="004D1FDE"/>
    <w:rsid w:val="004D2B8F"/>
    <w:rsid w:val="004D3895"/>
    <w:rsid w:val="004D42CF"/>
    <w:rsid w:val="004D4C65"/>
    <w:rsid w:val="004D5BD6"/>
    <w:rsid w:val="004D5DEB"/>
    <w:rsid w:val="004D68C1"/>
    <w:rsid w:val="004D69F7"/>
    <w:rsid w:val="004D729C"/>
    <w:rsid w:val="004D74CE"/>
    <w:rsid w:val="004D75C1"/>
    <w:rsid w:val="004D7C0E"/>
    <w:rsid w:val="004D7CC2"/>
    <w:rsid w:val="004D7CD0"/>
    <w:rsid w:val="004E0213"/>
    <w:rsid w:val="004E0538"/>
    <w:rsid w:val="004E0899"/>
    <w:rsid w:val="004E12BB"/>
    <w:rsid w:val="004E1D1A"/>
    <w:rsid w:val="004E2046"/>
    <w:rsid w:val="004E3B1E"/>
    <w:rsid w:val="004E3D01"/>
    <w:rsid w:val="004E3F33"/>
    <w:rsid w:val="004E3FE1"/>
    <w:rsid w:val="004E4179"/>
    <w:rsid w:val="004E43D0"/>
    <w:rsid w:val="004E5D60"/>
    <w:rsid w:val="004E5E3B"/>
    <w:rsid w:val="004E5F81"/>
    <w:rsid w:val="004E68ED"/>
    <w:rsid w:val="004E6F93"/>
    <w:rsid w:val="004E7AFD"/>
    <w:rsid w:val="004E7C12"/>
    <w:rsid w:val="004E7F8D"/>
    <w:rsid w:val="004F03ED"/>
    <w:rsid w:val="004F1675"/>
    <w:rsid w:val="004F1AEA"/>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0930"/>
    <w:rsid w:val="0051357F"/>
    <w:rsid w:val="005148B8"/>
    <w:rsid w:val="0051494F"/>
    <w:rsid w:val="00515561"/>
    <w:rsid w:val="00515ABF"/>
    <w:rsid w:val="0051643B"/>
    <w:rsid w:val="005164F3"/>
    <w:rsid w:val="005165C6"/>
    <w:rsid w:val="00517217"/>
    <w:rsid w:val="00520176"/>
    <w:rsid w:val="00520880"/>
    <w:rsid w:val="005208A5"/>
    <w:rsid w:val="00520A11"/>
    <w:rsid w:val="0052140D"/>
    <w:rsid w:val="00521A58"/>
    <w:rsid w:val="00521FF3"/>
    <w:rsid w:val="0052252B"/>
    <w:rsid w:val="00523FE3"/>
    <w:rsid w:val="00524779"/>
    <w:rsid w:val="00524FD8"/>
    <w:rsid w:val="005253C1"/>
    <w:rsid w:val="0052580D"/>
    <w:rsid w:val="00525FBD"/>
    <w:rsid w:val="00526C18"/>
    <w:rsid w:val="00526E14"/>
    <w:rsid w:val="0052727B"/>
    <w:rsid w:val="00530CE3"/>
    <w:rsid w:val="00530E0E"/>
    <w:rsid w:val="00530FA7"/>
    <w:rsid w:val="00531F46"/>
    <w:rsid w:val="00533385"/>
    <w:rsid w:val="005346FB"/>
    <w:rsid w:val="0053471A"/>
    <w:rsid w:val="00536A97"/>
    <w:rsid w:val="00537687"/>
    <w:rsid w:val="00540E62"/>
    <w:rsid w:val="005419EF"/>
    <w:rsid w:val="00544485"/>
    <w:rsid w:val="005446CF"/>
    <w:rsid w:val="005448FC"/>
    <w:rsid w:val="00544EEE"/>
    <w:rsid w:val="00546C80"/>
    <w:rsid w:val="00547BEC"/>
    <w:rsid w:val="00547CC3"/>
    <w:rsid w:val="00547CF6"/>
    <w:rsid w:val="00547D58"/>
    <w:rsid w:val="00552494"/>
    <w:rsid w:val="00552BF6"/>
    <w:rsid w:val="00552E7C"/>
    <w:rsid w:val="00552EA0"/>
    <w:rsid w:val="0055330F"/>
    <w:rsid w:val="00553548"/>
    <w:rsid w:val="00554527"/>
    <w:rsid w:val="0055502F"/>
    <w:rsid w:val="00555E7F"/>
    <w:rsid w:val="00556147"/>
    <w:rsid w:val="00556883"/>
    <w:rsid w:val="00556F30"/>
    <w:rsid w:val="0055729E"/>
    <w:rsid w:val="005578D2"/>
    <w:rsid w:val="005602B5"/>
    <w:rsid w:val="00560505"/>
    <w:rsid w:val="00561444"/>
    <w:rsid w:val="00561A8A"/>
    <w:rsid w:val="005624F4"/>
    <w:rsid w:val="005628A5"/>
    <w:rsid w:val="005635E1"/>
    <w:rsid w:val="00563AEE"/>
    <w:rsid w:val="00564594"/>
    <w:rsid w:val="005650C0"/>
    <w:rsid w:val="005653CE"/>
    <w:rsid w:val="005655F6"/>
    <w:rsid w:val="00566C50"/>
    <w:rsid w:val="00567258"/>
    <w:rsid w:val="00567591"/>
    <w:rsid w:val="00570747"/>
    <w:rsid w:val="00571036"/>
    <w:rsid w:val="00571163"/>
    <w:rsid w:val="00571828"/>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6BB"/>
    <w:rsid w:val="005820BD"/>
    <w:rsid w:val="005822AF"/>
    <w:rsid w:val="0058291D"/>
    <w:rsid w:val="00583B0A"/>
    <w:rsid w:val="00584250"/>
    <w:rsid w:val="00584D2A"/>
    <w:rsid w:val="00585865"/>
    <w:rsid w:val="005858F1"/>
    <w:rsid w:val="00585F36"/>
    <w:rsid w:val="00586A45"/>
    <w:rsid w:val="00590E4C"/>
    <w:rsid w:val="005917AB"/>
    <w:rsid w:val="00592A8F"/>
    <w:rsid w:val="00593754"/>
    <w:rsid w:val="005937F5"/>
    <w:rsid w:val="0059486B"/>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33D"/>
    <w:rsid w:val="005B174A"/>
    <w:rsid w:val="005B252B"/>
    <w:rsid w:val="005B2654"/>
    <w:rsid w:val="005B2723"/>
    <w:rsid w:val="005B2AF9"/>
    <w:rsid w:val="005B2D00"/>
    <w:rsid w:val="005B2EEA"/>
    <w:rsid w:val="005B2FD7"/>
    <w:rsid w:val="005B4A82"/>
    <w:rsid w:val="005B61E3"/>
    <w:rsid w:val="005B6971"/>
    <w:rsid w:val="005B6C91"/>
    <w:rsid w:val="005B7ADF"/>
    <w:rsid w:val="005C0881"/>
    <w:rsid w:val="005C18C6"/>
    <w:rsid w:val="005C3ACF"/>
    <w:rsid w:val="005C3C95"/>
    <w:rsid w:val="005C4BD5"/>
    <w:rsid w:val="005C4CD2"/>
    <w:rsid w:val="005C4E71"/>
    <w:rsid w:val="005C5756"/>
    <w:rsid w:val="005C613E"/>
    <w:rsid w:val="005C6714"/>
    <w:rsid w:val="005C6ABF"/>
    <w:rsid w:val="005C707D"/>
    <w:rsid w:val="005C7192"/>
    <w:rsid w:val="005C7317"/>
    <w:rsid w:val="005D0056"/>
    <w:rsid w:val="005D0ECF"/>
    <w:rsid w:val="005D10D5"/>
    <w:rsid w:val="005D12FC"/>
    <w:rsid w:val="005D1686"/>
    <w:rsid w:val="005D1D8D"/>
    <w:rsid w:val="005D25B8"/>
    <w:rsid w:val="005D2A76"/>
    <w:rsid w:val="005D4900"/>
    <w:rsid w:val="005D4904"/>
    <w:rsid w:val="005D4DB0"/>
    <w:rsid w:val="005D5523"/>
    <w:rsid w:val="005D552B"/>
    <w:rsid w:val="005D596D"/>
    <w:rsid w:val="005D64C0"/>
    <w:rsid w:val="005D68CB"/>
    <w:rsid w:val="005D6991"/>
    <w:rsid w:val="005D70E7"/>
    <w:rsid w:val="005D751A"/>
    <w:rsid w:val="005E07D7"/>
    <w:rsid w:val="005E0C8D"/>
    <w:rsid w:val="005E0F8B"/>
    <w:rsid w:val="005E1A9B"/>
    <w:rsid w:val="005E23C8"/>
    <w:rsid w:val="005E2D62"/>
    <w:rsid w:val="005E4535"/>
    <w:rsid w:val="005E4BAB"/>
    <w:rsid w:val="005E4EDA"/>
    <w:rsid w:val="005E5C01"/>
    <w:rsid w:val="005E7405"/>
    <w:rsid w:val="005E7C5E"/>
    <w:rsid w:val="005F06BD"/>
    <w:rsid w:val="005F114D"/>
    <w:rsid w:val="005F14A1"/>
    <w:rsid w:val="005F207B"/>
    <w:rsid w:val="005F2122"/>
    <w:rsid w:val="005F2947"/>
    <w:rsid w:val="005F2A5D"/>
    <w:rsid w:val="005F3324"/>
    <w:rsid w:val="005F3A5C"/>
    <w:rsid w:val="005F3FC1"/>
    <w:rsid w:val="005F4548"/>
    <w:rsid w:val="005F4B41"/>
    <w:rsid w:val="005F5178"/>
    <w:rsid w:val="005F6199"/>
    <w:rsid w:val="005F6344"/>
    <w:rsid w:val="005F649C"/>
    <w:rsid w:val="005F6B01"/>
    <w:rsid w:val="005F7BB3"/>
    <w:rsid w:val="006007C4"/>
    <w:rsid w:val="00600B2D"/>
    <w:rsid w:val="00600D77"/>
    <w:rsid w:val="00600ECB"/>
    <w:rsid w:val="00601434"/>
    <w:rsid w:val="006014AB"/>
    <w:rsid w:val="0060162B"/>
    <w:rsid w:val="006018A6"/>
    <w:rsid w:val="00601C45"/>
    <w:rsid w:val="00601E22"/>
    <w:rsid w:val="00602AB1"/>
    <w:rsid w:val="00602C19"/>
    <w:rsid w:val="0060362A"/>
    <w:rsid w:val="00603A3D"/>
    <w:rsid w:val="00604555"/>
    <w:rsid w:val="006049EC"/>
    <w:rsid w:val="0060526D"/>
    <w:rsid w:val="0060634D"/>
    <w:rsid w:val="006079CD"/>
    <w:rsid w:val="00610508"/>
    <w:rsid w:val="00610D50"/>
    <w:rsid w:val="006111B4"/>
    <w:rsid w:val="00611D5C"/>
    <w:rsid w:val="00611EF2"/>
    <w:rsid w:val="00611F11"/>
    <w:rsid w:val="0061248C"/>
    <w:rsid w:val="00612931"/>
    <w:rsid w:val="00613639"/>
    <w:rsid w:val="00613E24"/>
    <w:rsid w:val="0061446C"/>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532B"/>
    <w:rsid w:val="00635504"/>
    <w:rsid w:val="006359E9"/>
    <w:rsid w:val="006373BF"/>
    <w:rsid w:val="0063782F"/>
    <w:rsid w:val="00642733"/>
    <w:rsid w:val="006429ED"/>
    <w:rsid w:val="006430AF"/>
    <w:rsid w:val="00643ED9"/>
    <w:rsid w:val="00644367"/>
    <w:rsid w:val="00645077"/>
    <w:rsid w:val="00646B45"/>
    <w:rsid w:val="00646F31"/>
    <w:rsid w:val="0064731F"/>
    <w:rsid w:val="00650076"/>
    <w:rsid w:val="006511D1"/>
    <w:rsid w:val="00651BE5"/>
    <w:rsid w:val="00651C9F"/>
    <w:rsid w:val="00651EFA"/>
    <w:rsid w:val="0065254F"/>
    <w:rsid w:val="006529F2"/>
    <w:rsid w:val="00653829"/>
    <w:rsid w:val="006539A1"/>
    <w:rsid w:val="00654C79"/>
    <w:rsid w:val="00654CF6"/>
    <w:rsid w:val="00654CF8"/>
    <w:rsid w:val="006551CD"/>
    <w:rsid w:val="0065530E"/>
    <w:rsid w:val="00656588"/>
    <w:rsid w:val="00657B09"/>
    <w:rsid w:val="00660513"/>
    <w:rsid w:val="00661863"/>
    <w:rsid w:val="006622E7"/>
    <w:rsid w:val="00665081"/>
    <w:rsid w:val="006656BB"/>
    <w:rsid w:val="0066599D"/>
    <w:rsid w:val="0066689A"/>
    <w:rsid w:val="0066738F"/>
    <w:rsid w:val="006674F7"/>
    <w:rsid w:val="00671524"/>
    <w:rsid w:val="00671A80"/>
    <w:rsid w:val="00671D7E"/>
    <w:rsid w:val="0067203A"/>
    <w:rsid w:val="00672C34"/>
    <w:rsid w:val="006730C9"/>
    <w:rsid w:val="0067385F"/>
    <w:rsid w:val="00674442"/>
    <w:rsid w:val="00674906"/>
    <w:rsid w:val="006751EC"/>
    <w:rsid w:val="0067610E"/>
    <w:rsid w:val="00676527"/>
    <w:rsid w:val="00676538"/>
    <w:rsid w:val="00676985"/>
    <w:rsid w:val="00676ED9"/>
    <w:rsid w:val="00680E6F"/>
    <w:rsid w:val="006824B7"/>
    <w:rsid w:val="0068360E"/>
    <w:rsid w:val="00684566"/>
    <w:rsid w:val="00684D7C"/>
    <w:rsid w:val="0068512B"/>
    <w:rsid w:val="0068620C"/>
    <w:rsid w:val="00686F6A"/>
    <w:rsid w:val="00690299"/>
    <w:rsid w:val="00691ADB"/>
    <w:rsid w:val="00691D3B"/>
    <w:rsid w:val="00691FB1"/>
    <w:rsid w:val="00692270"/>
    <w:rsid w:val="006927FD"/>
    <w:rsid w:val="00692E29"/>
    <w:rsid w:val="006933AF"/>
    <w:rsid w:val="00693532"/>
    <w:rsid w:val="0069382A"/>
    <w:rsid w:val="00693A17"/>
    <w:rsid w:val="00695000"/>
    <w:rsid w:val="006A02A2"/>
    <w:rsid w:val="006A05AE"/>
    <w:rsid w:val="006A0837"/>
    <w:rsid w:val="006A0A33"/>
    <w:rsid w:val="006A1D2C"/>
    <w:rsid w:val="006A2E72"/>
    <w:rsid w:val="006A3B39"/>
    <w:rsid w:val="006A400C"/>
    <w:rsid w:val="006A46B5"/>
    <w:rsid w:val="006A5354"/>
    <w:rsid w:val="006A60E5"/>
    <w:rsid w:val="006A72F8"/>
    <w:rsid w:val="006B07E8"/>
    <w:rsid w:val="006B081C"/>
    <w:rsid w:val="006B1974"/>
    <w:rsid w:val="006B1FBB"/>
    <w:rsid w:val="006B2084"/>
    <w:rsid w:val="006B2667"/>
    <w:rsid w:val="006B2CCF"/>
    <w:rsid w:val="006B5835"/>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180"/>
    <w:rsid w:val="006C75B3"/>
    <w:rsid w:val="006D00EA"/>
    <w:rsid w:val="006D0497"/>
    <w:rsid w:val="006D0EB1"/>
    <w:rsid w:val="006D184C"/>
    <w:rsid w:val="006D19A3"/>
    <w:rsid w:val="006D1E0E"/>
    <w:rsid w:val="006D2021"/>
    <w:rsid w:val="006D262B"/>
    <w:rsid w:val="006D46B1"/>
    <w:rsid w:val="006D46F5"/>
    <w:rsid w:val="006D47DE"/>
    <w:rsid w:val="006D480C"/>
    <w:rsid w:val="006D53C0"/>
    <w:rsid w:val="006D5562"/>
    <w:rsid w:val="006D5D31"/>
    <w:rsid w:val="006D5EE7"/>
    <w:rsid w:val="006D635E"/>
    <w:rsid w:val="006D662A"/>
    <w:rsid w:val="006D68D7"/>
    <w:rsid w:val="006D739D"/>
    <w:rsid w:val="006D78D1"/>
    <w:rsid w:val="006E0FDF"/>
    <w:rsid w:val="006E1ECE"/>
    <w:rsid w:val="006E222A"/>
    <w:rsid w:val="006E2573"/>
    <w:rsid w:val="006E287E"/>
    <w:rsid w:val="006E3223"/>
    <w:rsid w:val="006E3595"/>
    <w:rsid w:val="006E45D9"/>
    <w:rsid w:val="006E62C3"/>
    <w:rsid w:val="006E6466"/>
    <w:rsid w:val="006E6B08"/>
    <w:rsid w:val="006E6C82"/>
    <w:rsid w:val="006E742A"/>
    <w:rsid w:val="006E76BC"/>
    <w:rsid w:val="006F0490"/>
    <w:rsid w:val="006F063F"/>
    <w:rsid w:val="006F0740"/>
    <w:rsid w:val="006F0BA4"/>
    <w:rsid w:val="006F1093"/>
    <w:rsid w:val="006F4842"/>
    <w:rsid w:val="006F525E"/>
    <w:rsid w:val="006F547A"/>
    <w:rsid w:val="006F57BA"/>
    <w:rsid w:val="006F6042"/>
    <w:rsid w:val="006F6185"/>
    <w:rsid w:val="006F6925"/>
    <w:rsid w:val="006F750D"/>
    <w:rsid w:val="006F79A7"/>
    <w:rsid w:val="006F7AD3"/>
    <w:rsid w:val="00700210"/>
    <w:rsid w:val="0070025D"/>
    <w:rsid w:val="007013A0"/>
    <w:rsid w:val="007014AB"/>
    <w:rsid w:val="00702D58"/>
    <w:rsid w:val="00702DEE"/>
    <w:rsid w:val="00703501"/>
    <w:rsid w:val="007038CB"/>
    <w:rsid w:val="00704217"/>
    <w:rsid w:val="007043D1"/>
    <w:rsid w:val="007044C4"/>
    <w:rsid w:val="00704D8F"/>
    <w:rsid w:val="0070536F"/>
    <w:rsid w:val="0070574F"/>
    <w:rsid w:val="007059F4"/>
    <w:rsid w:val="00705F8E"/>
    <w:rsid w:val="00706769"/>
    <w:rsid w:val="007069A3"/>
    <w:rsid w:val="00707205"/>
    <w:rsid w:val="00707A58"/>
    <w:rsid w:val="007103E0"/>
    <w:rsid w:val="0071050B"/>
    <w:rsid w:val="00710C1A"/>
    <w:rsid w:val="00711975"/>
    <w:rsid w:val="007139F1"/>
    <w:rsid w:val="00713DC1"/>
    <w:rsid w:val="00713E63"/>
    <w:rsid w:val="00713FE8"/>
    <w:rsid w:val="00715CFB"/>
    <w:rsid w:val="007162F0"/>
    <w:rsid w:val="00716C9B"/>
    <w:rsid w:val="00716D9C"/>
    <w:rsid w:val="00717608"/>
    <w:rsid w:val="00720AB4"/>
    <w:rsid w:val="00721018"/>
    <w:rsid w:val="007214E6"/>
    <w:rsid w:val="00721525"/>
    <w:rsid w:val="00721A25"/>
    <w:rsid w:val="00721EEE"/>
    <w:rsid w:val="0072241B"/>
    <w:rsid w:val="0072247E"/>
    <w:rsid w:val="00722E95"/>
    <w:rsid w:val="0072305D"/>
    <w:rsid w:val="00723FA0"/>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7D5"/>
    <w:rsid w:val="00735594"/>
    <w:rsid w:val="00735AAC"/>
    <w:rsid w:val="00735E03"/>
    <w:rsid w:val="00736BAF"/>
    <w:rsid w:val="00736E7C"/>
    <w:rsid w:val="0073719E"/>
    <w:rsid w:val="00737859"/>
    <w:rsid w:val="00737E04"/>
    <w:rsid w:val="00737F33"/>
    <w:rsid w:val="0074065F"/>
    <w:rsid w:val="0074094D"/>
    <w:rsid w:val="00740DC0"/>
    <w:rsid w:val="00740DC8"/>
    <w:rsid w:val="00742443"/>
    <w:rsid w:val="00743412"/>
    <w:rsid w:val="00745DF3"/>
    <w:rsid w:val="007476B8"/>
    <w:rsid w:val="00750141"/>
    <w:rsid w:val="00750FD3"/>
    <w:rsid w:val="007510E8"/>
    <w:rsid w:val="00751875"/>
    <w:rsid w:val="00751F51"/>
    <w:rsid w:val="0075224F"/>
    <w:rsid w:val="007528AB"/>
    <w:rsid w:val="00752E71"/>
    <w:rsid w:val="00753418"/>
    <w:rsid w:val="00754965"/>
    <w:rsid w:val="007550D6"/>
    <w:rsid w:val="00756710"/>
    <w:rsid w:val="00756B76"/>
    <w:rsid w:val="0075793B"/>
    <w:rsid w:val="007600AD"/>
    <w:rsid w:val="007604AF"/>
    <w:rsid w:val="0076057E"/>
    <w:rsid w:val="00760762"/>
    <w:rsid w:val="00760FD8"/>
    <w:rsid w:val="007616B1"/>
    <w:rsid w:val="007617EF"/>
    <w:rsid w:val="00761A13"/>
    <w:rsid w:val="00761A95"/>
    <w:rsid w:val="00761FEA"/>
    <w:rsid w:val="007633A7"/>
    <w:rsid w:val="0076357A"/>
    <w:rsid w:val="0076375D"/>
    <w:rsid w:val="007650B0"/>
    <w:rsid w:val="007658E9"/>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5C2B"/>
    <w:rsid w:val="007766A4"/>
    <w:rsid w:val="00776DFD"/>
    <w:rsid w:val="00776F4F"/>
    <w:rsid w:val="00777DBD"/>
    <w:rsid w:val="00780106"/>
    <w:rsid w:val="00780347"/>
    <w:rsid w:val="0078126B"/>
    <w:rsid w:val="00781969"/>
    <w:rsid w:val="00781A14"/>
    <w:rsid w:val="00781AE9"/>
    <w:rsid w:val="00781C17"/>
    <w:rsid w:val="00782094"/>
    <w:rsid w:val="0078216E"/>
    <w:rsid w:val="007823DF"/>
    <w:rsid w:val="007824B9"/>
    <w:rsid w:val="0078441E"/>
    <w:rsid w:val="0078553D"/>
    <w:rsid w:val="0078580E"/>
    <w:rsid w:val="00785E39"/>
    <w:rsid w:val="0078630C"/>
    <w:rsid w:val="007875C2"/>
    <w:rsid w:val="007877BE"/>
    <w:rsid w:val="00787C6F"/>
    <w:rsid w:val="00787F56"/>
    <w:rsid w:val="00792DB5"/>
    <w:rsid w:val="00792EF2"/>
    <w:rsid w:val="007933FB"/>
    <w:rsid w:val="00793580"/>
    <w:rsid w:val="00793AA4"/>
    <w:rsid w:val="00793CFD"/>
    <w:rsid w:val="00794C4A"/>
    <w:rsid w:val="00795B26"/>
    <w:rsid w:val="00795CB4"/>
    <w:rsid w:val="00797076"/>
    <w:rsid w:val="00797147"/>
    <w:rsid w:val="007A06AF"/>
    <w:rsid w:val="007A0CF8"/>
    <w:rsid w:val="007A1229"/>
    <w:rsid w:val="007A154B"/>
    <w:rsid w:val="007A183F"/>
    <w:rsid w:val="007A1856"/>
    <w:rsid w:val="007A2AD9"/>
    <w:rsid w:val="007A3898"/>
    <w:rsid w:val="007A3C42"/>
    <w:rsid w:val="007A4882"/>
    <w:rsid w:val="007A48E7"/>
    <w:rsid w:val="007A4B51"/>
    <w:rsid w:val="007A5DE2"/>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2D4B"/>
    <w:rsid w:val="007D31DC"/>
    <w:rsid w:val="007D3522"/>
    <w:rsid w:val="007D3A63"/>
    <w:rsid w:val="007D5BA5"/>
    <w:rsid w:val="007D6066"/>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825"/>
    <w:rsid w:val="007F2C27"/>
    <w:rsid w:val="007F3540"/>
    <w:rsid w:val="007F49DE"/>
    <w:rsid w:val="007F50D3"/>
    <w:rsid w:val="007F5956"/>
    <w:rsid w:val="007F5B36"/>
    <w:rsid w:val="007F6759"/>
    <w:rsid w:val="007F677A"/>
    <w:rsid w:val="007F6D43"/>
    <w:rsid w:val="007F7D3A"/>
    <w:rsid w:val="00800AFC"/>
    <w:rsid w:val="008022B4"/>
    <w:rsid w:val="0080241C"/>
    <w:rsid w:val="00802A12"/>
    <w:rsid w:val="008039F5"/>
    <w:rsid w:val="00803C9C"/>
    <w:rsid w:val="0080491A"/>
    <w:rsid w:val="008059EA"/>
    <w:rsid w:val="00805BE7"/>
    <w:rsid w:val="0080604E"/>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CB4"/>
    <w:rsid w:val="00815F10"/>
    <w:rsid w:val="00817251"/>
    <w:rsid w:val="00817E27"/>
    <w:rsid w:val="0082090F"/>
    <w:rsid w:val="00821EEB"/>
    <w:rsid w:val="00822BEE"/>
    <w:rsid w:val="008230B0"/>
    <w:rsid w:val="00824E6C"/>
    <w:rsid w:val="008278AD"/>
    <w:rsid w:val="00831688"/>
    <w:rsid w:val="00832519"/>
    <w:rsid w:val="00832AB6"/>
    <w:rsid w:val="0083374A"/>
    <w:rsid w:val="00833A20"/>
    <w:rsid w:val="008343CA"/>
    <w:rsid w:val="00835332"/>
    <w:rsid w:val="00835A97"/>
    <w:rsid w:val="00835AE0"/>
    <w:rsid w:val="00836519"/>
    <w:rsid w:val="00836C42"/>
    <w:rsid w:val="00840589"/>
    <w:rsid w:val="00841572"/>
    <w:rsid w:val="00841B8B"/>
    <w:rsid w:val="00842214"/>
    <w:rsid w:val="00842A5F"/>
    <w:rsid w:val="00842ACB"/>
    <w:rsid w:val="00842D13"/>
    <w:rsid w:val="00843469"/>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1E90"/>
    <w:rsid w:val="00862453"/>
    <w:rsid w:val="008624E7"/>
    <w:rsid w:val="00862FFE"/>
    <w:rsid w:val="00864437"/>
    <w:rsid w:val="008644B2"/>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1EED"/>
    <w:rsid w:val="00872186"/>
    <w:rsid w:val="008727FA"/>
    <w:rsid w:val="00872A1C"/>
    <w:rsid w:val="008735EF"/>
    <w:rsid w:val="00873BD5"/>
    <w:rsid w:val="008740EF"/>
    <w:rsid w:val="0087485F"/>
    <w:rsid w:val="00874A63"/>
    <w:rsid w:val="0087694A"/>
    <w:rsid w:val="00876F76"/>
    <w:rsid w:val="00877544"/>
    <w:rsid w:val="00877BB6"/>
    <w:rsid w:val="00880A89"/>
    <w:rsid w:val="00881326"/>
    <w:rsid w:val="00882BC8"/>
    <w:rsid w:val="00882DAF"/>
    <w:rsid w:val="00882DEC"/>
    <w:rsid w:val="00883C20"/>
    <w:rsid w:val="00883F8A"/>
    <w:rsid w:val="00884084"/>
    <w:rsid w:val="00884675"/>
    <w:rsid w:val="00885860"/>
    <w:rsid w:val="008865D1"/>
    <w:rsid w:val="00886AFA"/>
    <w:rsid w:val="00886B57"/>
    <w:rsid w:val="00887296"/>
    <w:rsid w:val="00890639"/>
    <w:rsid w:val="008906FC"/>
    <w:rsid w:val="00890DEA"/>
    <w:rsid w:val="008911F6"/>
    <w:rsid w:val="00891768"/>
    <w:rsid w:val="00891DB2"/>
    <w:rsid w:val="00892E29"/>
    <w:rsid w:val="00894401"/>
    <w:rsid w:val="0089618D"/>
    <w:rsid w:val="00896CD0"/>
    <w:rsid w:val="0089731F"/>
    <w:rsid w:val="00897BF7"/>
    <w:rsid w:val="008A06EA"/>
    <w:rsid w:val="008A070B"/>
    <w:rsid w:val="008A07B7"/>
    <w:rsid w:val="008A0804"/>
    <w:rsid w:val="008A0BDC"/>
    <w:rsid w:val="008A1B7C"/>
    <w:rsid w:val="008A1B88"/>
    <w:rsid w:val="008A23D3"/>
    <w:rsid w:val="008A2807"/>
    <w:rsid w:val="008A29D7"/>
    <w:rsid w:val="008A3F8D"/>
    <w:rsid w:val="008A4300"/>
    <w:rsid w:val="008A4AA8"/>
    <w:rsid w:val="008A4C7E"/>
    <w:rsid w:val="008A573F"/>
    <w:rsid w:val="008A619B"/>
    <w:rsid w:val="008A7C0D"/>
    <w:rsid w:val="008A7D79"/>
    <w:rsid w:val="008A7F69"/>
    <w:rsid w:val="008A7FA8"/>
    <w:rsid w:val="008B08E2"/>
    <w:rsid w:val="008B0983"/>
    <w:rsid w:val="008B0AC7"/>
    <w:rsid w:val="008B0DEF"/>
    <w:rsid w:val="008B1379"/>
    <w:rsid w:val="008B14AE"/>
    <w:rsid w:val="008B1B6F"/>
    <w:rsid w:val="008B1D32"/>
    <w:rsid w:val="008B28E2"/>
    <w:rsid w:val="008B2FEB"/>
    <w:rsid w:val="008B36BF"/>
    <w:rsid w:val="008B3CEE"/>
    <w:rsid w:val="008B61BC"/>
    <w:rsid w:val="008B6AC0"/>
    <w:rsid w:val="008B7255"/>
    <w:rsid w:val="008B7398"/>
    <w:rsid w:val="008C0A8C"/>
    <w:rsid w:val="008C0D32"/>
    <w:rsid w:val="008C11E2"/>
    <w:rsid w:val="008C1876"/>
    <w:rsid w:val="008C249D"/>
    <w:rsid w:val="008C2877"/>
    <w:rsid w:val="008C2FBB"/>
    <w:rsid w:val="008C370B"/>
    <w:rsid w:val="008C49D8"/>
    <w:rsid w:val="008C7509"/>
    <w:rsid w:val="008C76BD"/>
    <w:rsid w:val="008D1966"/>
    <w:rsid w:val="008D1F04"/>
    <w:rsid w:val="008D27C9"/>
    <w:rsid w:val="008D2E64"/>
    <w:rsid w:val="008D391A"/>
    <w:rsid w:val="008D3C35"/>
    <w:rsid w:val="008D6444"/>
    <w:rsid w:val="008D6CA5"/>
    <w:rsid w:val="008E0023"/>
    <w:rsid w:val="008E0816"/>
    <w:rsid w:val="008E1930"/>
    <w:rsid w:val="008E231E"/>
    <w:rsid w:val="008E59C1"/>
    <w:rsid w:val="008E5E49"/>
    <w:rsid w:val="008E629E"/>
    <w:rsid w:val="008E77E7"/>
    <w:rsid w:val="008E7CD4"/>
    <w:rsid w:val="008F10FC"/>
    <w:rsid w:val="008F2E00"/>
    <w:rsid w:val="008F2E8E"/>
    <w:rsid w:val="008F31C0"/>
    <w:rsid w:val="008F3660"/>
    <w:rsid w:val="008F3826"/>
    <w:rsid w:val="008F3A7A"/>
    <w:rsid w:val="008F435A"/>
    <w:rsid w:val="008F4442"/>
    <w:rsid w:val="008F45BA"/>
    <w:rsid w:val="008F4651"/>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A30"/>
    <w:rsid w:val="009102D5"/>
    <w:rsid w:val="00910EFE"/>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796"/>
    <w:rsid w:val="00922DAF"/>
    <w:rsid w:val="009240CB"/>
    <w:rsid w:val="00926356"/>
    <w:rsid w:val="00927970"/>
    <w:rsid w:val="009300E3"/>
    <w:rsid w:val="0093043D"/>
    <w:rsid w:val="009304B1"/>
    <w:rsid w:val="00930F52"/>
    <w:rsid w:val="00931649"/>
    <w:rsid w:val="00931896"/>
    <w:rsid w:val="00932EAD"/>
    <w:rsid w:val="00934C97"/>
    <w:rsid w:val="009355D3"/>
    <w:rsid w:val="00936B73"/>
    <w:rsid w:val="00936DD7"/>
    <w:rsid w:val="00936F53"/>
    <w:rsid w:val="009374B0"/>
    <w:rsid w:val="00937D3D"/>
    <w:rsid w:val="00937F2F"/>
    <w:rsid w:val="00940043"/>
    <w:rsid w:val="00941426"/>
    <w:rsid w:val="00941497"/>
    <w:rsid w:val="0094202C"/>
    <w:rsid w:val="00942A59"/>
    <w:rsid w:val="009433FD"/>
    <w:rsid w:val="00943A68"/>
    <w:rsid w:val="00943AD1"/>
    <w:rsid w:val="00944019"/>
    <w:rsid w:val="00944D17"/>
    <w:rsid w:val="0094508D"/>
    <w:rsid w:val="00946F2C"/>
    <w:rsid w:val="009478FD"/>
    <w:rsid w:val="00947BEF"/>
    <w:rsid w:val="00947CFA"/>
    <w:rsid w:val="009520A8"/>
    <w:rsid w:val="009520FA"/>
    <w:rsid w:val="0095263B"/>
    <w:rsid w:val="0095285B"/>
    <w:rsid w:val="00952DB0"/>
    <w:rsid w:val="00953029"/>
    <w:rsid w:val="00953C3A"/>
    <w:rsid w:val="00955EAA"/>
    <w:rsid w:val="00956F0C"/>
    <w:rsid w:val="0095768D"/>
    <w:rsid w:val="00957EB9"/>
    <w:rsid w:val="0096014B"/>
    <w:rsid w:val="009603AD"/>
    <w:rsid w:val="00960BCE"/>
    <w:rsid w:val="00960DBF"/>
    <w:rsid w:val="00961218"/>
    <w:rsid w:val="00961998"/>
    <w:rsid w:val="00961D20"/>
    <w:rsid w:val="00961F8B"/>
    <w:rsid w:val="00962310"/>
    <w:rsid w:val="009623B8"/>
    <w:rsid w:val="009623C2"/>
    <w:rsid w:val="00963F43"/>
    <w:rsid w:val="009642C1"/>
    <w:rsid w:val="0096460E"/>
    <w:rsid w:val="009665B5"/>
    <w:rsid w:val="009665F1"/>
    <w:rsid w:val="00966932"/>
    <w:rsid w:val="00967C89"/>
    <w:rsid w:val="009704CB"/>
    <w:rsid w:val="00970BE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697"/>
    <w:rsid w:val="0097779A"/>
    <w:rsid w:val="00977AC5"/>
    <w:rsid w:val="00977FF8"/>
    <w:rsid w:val="0098157E"/>
    <w:rsid w:val="00981A5D"/>
    <w:rsid w:val="00981EC7"/>
    <w:rsid w:val="00981F46"/>
    <w:rsid w:val="009824F6"/>
    <w:rsid w:val="009830A3"/>
    <w:rsid w:val="00984431"/>
    <w:rsid w:val="0098488E"/>
    <w:rsid w:val="00985489"/>
    <w:rsid w:val="0098642C"/>
    <w:rsid w:val="009867DE"/>
    <w:rsid w:val="00986C42"/>
    <w:rsid w:val="00987300"/>
    <w:rsid w:val="009873CD"/>
    <w:rsid w:val="00990504"/>
    <w:rsid w:val="009921ED"/>
    <w:rsid w:val="00992494"/>
    <w:rsid w:val="00992698"/>
    <w:rsid w:val="00992BFA"/>
    <w:rsid w:val="00993A82"/>
    <w:rsid w:val="00993C40"/>
    <w:rsid w:val="00994EA2"/>
    <w:rsid w:val="0099561C"/>
    <w:rsid w:val="00997109"/>
    <w:rsid w:val="009976CE"/>
    <w:rsid w:val="009A024A"/>
    <w:rsid w:val="009A0712"/>
    <w:rsid w:val="009A0C08"/>
    <w:rsid w:val="009A149E"/>
    <w:rsid w:val="009A1E7D"/>
    <w:rsid w:val="009A241B"/>
    <w:rsid w:val="009A2D52"/>
    <w:rsid w:val="009A33D4"/>
    <w:rsid w:val="009A36E0"/>
    <w:rsid w:val="009A3D5E"/>
    <w:rsid w:val="009A4340"/>
    <w:rsid w:val="009A4F0E"/>
    <w:rsid w:val="009A51F2"/>
    <w:rsid w:val="009A5F7F"/>
    <w:rsid w:val="009A7472"/>
    <w:rsid w:val="009A78AA"/>
    <w:rsid w:val="009A7F29"/>
    <w:rsid w:val="009B0064"/>
    <w:rsid w:val="009B0BF8"/>
    <w:rsid w:val="009B0C47"/>
    <w:rsid w:val="009B0D73"/>
    <w:rsid w:val="009B1035"/>
    <w:rsid w:val="009B15C4"/>
    <w:rsid w:val="009B1757"/>
    <w:rsid w:val="009B21CF"/>
    <w:rsid w:val="009B27AB"/>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8AC"/>
    <w:rsid w:val="009C48F4"/>
    <w:rsid w:val="009C4B73"/>
    <w:rsid w:val="009C4FC1"/>
    <w:rsid w:val="009C5635"/>
    <w:rsid w:val="009C589A"/>
    <w:rsid w:val="009C5E28"/>
    <w:rsid w:val="009C6050"/>
    <w:rsid w:val="009C60E5"/>
    <w:rsid w:val="009C6273"/>
    <w:rsid w:val="009C7355"/>
    <w:rsid w:val="009C7739"/>
    <w:rsid w:val="009C7F6B"/>
    <w:rsid w:val="009D18EF"/>
    <w:rsid w:val="009D1E0E"/>
    <w:rsid w:val="009D245F"/>
    <w:rsid w:val="009D2923"/>
    <w:rsid w:val="009D3028"/>
    <w:rsid w:val="009D4183"/>
    <w:rsid w:val="009D4B7C"/>
    <w:rsid w:val="009D4C21"/>
    <w:rsid w:val="009D4D09"/>
    <w:rsid w:val="009D5AA4"/>
    <w:rsid w:val="009D5D45"/>
    <w:rsid w:val="009D7A51"/>
    <w:rsid w:val="009D7F1A"/>
    <w:rsid w:val="009D7FF5"/>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6FAF"/>
    <w:rsid w:val="009F7A31"/>
    <w:rsid w:val="009F7A81"/>
    <w:rsid w:val="009F7BDD"/>
    <w:rsid w:val="009F7CC7"/>
    <w:rsid w:val="009F7E25"/>
    <w:rsid w:val="00A001D1"/>
    <w:rsid w:val="00A00D73"/>
    <w:rsid w:val="00A0250B"/>
    <w:rsid w:val="00A02A58"/>
    <w:rsid w:val="00A02FD0"/>
    <w:rsid w:val="00A03100"/>
    <w:rsid w:val="00A0327C"/>
    <w:rsid w:val="00A04090"/>
    <w:rsid w:val="00A04744"/>
    <w:rsid w:val="00A050ED"/>
    <w:rsid w:val="00A0564F"/>
    <w:rsid w:val="00A0755B"/>
    <w:rsid w:val="00A0764C"/>
    <w:rsid w:val="00A0781A"/>
    <w:rsid w:val="00A1004D"/>
    <w:rsid w:val="00A11C15"/>
    <w:rsid w:val="00A11D8B"/>
    <w:rsid w:val="00A12D5B"/>
    <w:rsid w:val="00A13301"/>
    <w:rsid w:val="00A14931"/>
    <w:rsid w:val="00A14EB7"/>
    <w:rsid w:val="00A152AF"/>
    <w:rsid w:val="00A15D57"/>
    <w:rsid w:val="00A16326"/>
    <w:rsid w:val="00A2103C"/>
    <w:rsid w:val="00A211EC"/>
    <w:rsid w:val="00A21240"/>
    <w:rsid w:val="00A217A8"/>
    <w:rsid w:val="00A23672"/>
    <w:rsid w:val="00A23E7A"/>
    <w:rsid w:val="00A2502E"/>
    <w:rsid w:val="00A2530C"/>
    <w:rsid w:val="00A262A2"/>
    <w:rsid w:val="00A2688B"/>
    <w:rsid w:val="00A26C80"/>
    <w:rsid w:val="00A27745"/>
    <w:rsid w:val="00A2785B"/>
    <w:rsid w:val="00A31FB8"/>
    <w:rsid w:val="00A322AA"/>
    <w:rsid w:val="00A3258C"/>
    <w:rsid w:val="00A326E0"/>
    <w:rsid w:val="00A3283E"/>
    <w:rsid w:val="00A33692"/>
    <w:rsid w:val="00A34427"/>
    <w:rsid w:val="00A34589"/>
    <w:rsid w:val="00A34686"/>
    <w:rsid w:val="00A35DCB"/>
    <w:rsid w:val="00A37768"/>
    <w:rsid w:val="00A37786"/>
    <w:rsid w:val="00A37B23"/>
    <w:rsid w:val="00A40FFB"/>
    <w:rsid w:val="00A41407"/>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1632"/>
    <w:rsid w:val="00A517A8"/>
    <w:rsid w:val="00A5247C"/>
    <w:rsid w:val="00A5296C"/>
    <w:rsid w:val="00A53104"/>
    <w:rsid w:val="00A5348D"/>
    <w:rsid w:val="00A5358C"/>
    <w:rsid w:val="00A53CE9"/>
    <w:rsid w:val="00A5584E"/>
    <w:rsid w:val="00A56224"/>
    <w:rsid w:val="00A5636F"/>
    <w:rsid w:val="00A57050"/>
    <w:rsid w:val="00A57BAF"/>
    <w:rsid w:val="00A6013A"/>
    <w:rsid w:val="00A60320"/>
    <w:rsid w:val="00A61163"/>
    <w:rsid w:val="00A611D0"/>
    <w:rsid w:val="00A61DBE"/>
    <w:rsid w:val="00A62185"/>
    <w:rsid w:val="00A62564"/>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C45"/>
    <w:rsid w:val="00A72D26"/>
    <w:rsid w:val="00A72D4F"/>
    <w:rsid w:val="00A72E70"/>
    <w:rsid w:val="00A738ED"/>
    <w:rsid w:val="00A739D2"/>
    <w:rsid w:val="00A73BCF"/>
    <w:rsid w:val="00A73BE7"/>
    <w:rsid w:val="00A75200"/>
    <w:rsid w:val="00A763BE"/>
    <w:rsid w:val="00A77DD1"/>
    <w:rsid w:val="00A804AD"/>
    <w:rsid w:val="00A80605"/>
    <w:rsid w:val="00A80C66"/>
    <w:rsid w:val="00A81C70"/>
    <w:rsid w:val="00A82D57"/>
    <w:rsid w:val="00A8318B"/>
    <w:rsid w:val="00A83707"/>
    <w:rsid w:val="00A83C7B"/>
    <w:rsid w:val="00A83E90"/>
    <w:rsid w:val="00A84B8E"/>
    <w:rsid w:val="00A8545B"/>
    <w:rsid w:val="00A8646C"/>
    <w:rsid w:val="00A90EB3"/>
    <w:rsid w:val="00A91380"/>
    <w:rsid w:val="00A916BB"/>
    <w:rsid w:val="00A91779"/>
    <w:rsid w:val="00A91853"/>
    <w:rsid w:val="00A91932"/>
    <w:rsid w:val="00A91F56"/>
    <w:rsid w:val="00A91FB1"/>
    <w:rsid w:val="00A9208D"/>
    <w:rsid w:val="00A926C7"/>
    <w:rsid w:val="00A928D8"/>
    <w:rsid w:val="00A92DA6"/>
    <w:rsid w:val="00A93636"/>
    <w:rsid w:val="00A938F4"/>
    <w:rsid w:val="00A93910"/>
    <w:rsid w:val="00A93BAB"/>
    <w:rsid w:val="00A945EA"/>
    <w:rsid w:val="00A9522B"/>
    <w:rsid w:val="00A95535"/>
    <w:rsid w:val="00A95779"/>
    <w:rsid w:val="00A95A5B"/>
    <w:rsid w:val="00A95B1D"/>
    <w:rsid w:val="00A966EF"/>
    <w:rsid w:val="00A967F9"/>
    <w:rsid w:val="00A96AC8"/>
    <w:rsid w:val="00A96EE4"/>
    <w:rsid w:val="00A96F9E"/>
    <w:rsid w:val="00A972CF"/>
    <w:rsid w:val="00A97B09"/>
    <w:rsid w:val="00AA08CC"/>
    <w:rsid w:val="00AA0934"/>
    <w:rsid w:val="00AA1531"/>
    <w:rsid w:val="00AA1E24"/>
    <w:rsid w:val="00AA2765"/>
    <w:rsid w:val="00AA3672"/>
    <w:rsid w:val="00AA447B"/>
    <w:rsid w:val="00AA4E25"/>
    <w:rsid w:val="00AA543A"/>
    <w:rsid w:val="00AA5770"/>
    <w:rsid w:val="00AA5902"/>
    <w:rsid w:val="00AA5A17"/>
    <w:rsid w:val="00AA6545"/>
    <w:rsid w:val="00AA6A40"/>
    <w:rsid w:val="00AA6A54"/>
    <w:rsid w:val="00AA729C"/>
    <w:rsid w:val="00AA7997"/>
    <w:rsid w:val="00AB1340"/>
    <w:rsid w:val="00AB1B09"/>
    <w:rsid w:val="00AB29F8"/>
    <w:rsid w:val="00AB2F6E"/>
    <w:rsid w:val="00AB2FBB"/>
    <w:rsid w:val="00AB3341"/>
    <w:rsid w:val="00AB3548"/>
    <w:rsid w:val="00AB3A47"/>
    <w:rsid w:val="00AB41FD"/>
    <w:rsid w:val="00AB4A80"/>
    <w:rsid w:val="00AB562D"/>
    <w:rsid w:val="00AB77F5"/>
    <w:rsid w:val="00AC0DA8"/>
    <w:rsid w:val="00AC100D"/>
    <w:rsid w:val="00AC1325"/>
    <w:rsid w:val="00AC2509"/>
    <w:rsid w:val="00AC2B29"/>
    <w:rsid w:val="00AC3271"/>
    <w:rsid w:val="00AC4015"/>
    <w:rsid w:val="00AC42B2"/>
    <w:rsid w:val="00AC4FDF"/>
    <w:rsid w:val="00AC5189"/>
    <w:rsid w:val="00AC539C"/>
    <w:rsid w:val="00AC5F4B"/>
    <w:rsid w:val="00AC6123"/>
    <w:rsid w:val="00AC627B"/>
    <w:rsid w:val="00AC6527"/>
    <w:rsid w:val="00AC688A"/>
    <w:rsid w:val="00AD05EF"/>
    <w:rsid w:val="00AD06EC"/>
    <w:rsid w:val="00AD0EA0"/>
    <w:rsid w:val="00AD1843"/>
    <w:rsid w:val="00AD1A7C"/>
    <w:rsid w:val="00AD1D3A"/>
    <w:rsid w:val="00AD29ED"/>
    <w:rsid w:val="00AD3C02"/>
    <w:rsid w:val="00AD3C67"/>
    <w:rsid w:val="00AD428C"/>
    <w:rsid w:val="00AD5AB9"/>
    <w:rsid w:val="00AD62A0"/>
    <w:rsid w:val="00AD7684"/>
    <w:rsid w:val="00AD7B07"/>
    <w:rsid w:val="00AD7C7C"/>
    <w:rsid w:val="00AD7DF5"/>
    <w:rsid w:val="00AE034A"/>
    <w:rsid w:val="00AE1760"/>
    <w:rsid w:val="00AE2E73"/>
    <w:rsid w:val="00AE31B9"/>
    <w:rsid w:val="00AE3719"/>
    <w:rsid w:val="00AE3C1A"/>
    <w:rsid w:val="00AE55D4"/>
    <w:rsid w:val="00AE5D06"/>
    <w:rsid w:val="00AE678D"/>
    <w:rsid w:val="00AE6CC8"/>
    <w:rsid w:val="00AF1557"/>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4CD"/>
    <w:rsid w:val="00B1779E"/>
    <w:rsid w:val="00B2030C"/>
    <w:rsid w:val="00B20619"/>
    <w:rsid w:val="00B21AD9"/>
    <w:rsid w:val="00B21FDF"/>
    <w:rsid w:val="00B22267"/>
    <w:rsid w:val="00B2378F"/>
    <w:rsid w:val="00B242A4"/>
    <w:rsid w:val="00B2660C"/>
    <w:rsid w:val="00B268E6"/>
    <w:rsid w:val="00B26AD6"/>
    <w:rsid w:val="00B30054"/>
    <w:rsid w:val="00B30A73"/>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AF0"/>
    <w:rsid w:val="00B37EB6"/>
    <w:rsid w:val="00B40430"/>
    <w:rsid w:val="00B4089A"/>
    <w:rsid w:val="00B41237"/>
    <w:rsid w:val="00B41465"/>
    <w:rsid w:val="00B4150C"/>
    <w:rsid w:val="00B417A3"/>
    <w:rsid w:val="00B41EBB"/>
    <w:rsid w:val="00B41FF6"/>
    <w:rsid w:val="00B42B0A"/>
    <w:rsid w:val="00B4316D"/>
    <w:rsid w:val="00B44187"/>
    <w:rsid w:val="00B44922"/>
    <w:rsid w:val="00B45E98"/>
    <w:rsid w:val="00B46559"/>
    <w:rsid w:val="00B475E4"/>
    <w:rsid w:val="00B50303"/>
    <w:rsid w:val="00B503C0"/>
    <w:rsid w:val="00B50AE1"/>
    <w:rsid w:val="00B50BC2"/>
    <w:rsid w:val="00B51418"/>
    <w:rsid w:val="00B515F9"/>
    <w:rsid w:val="00B52113"/>
    <w:rsid w:val="00B52C67"/>
    <w:rsid w:val="00B5304B"/>
    <w:rsid w:val="00B53DEC"/>
    <w:rsid w:val="00B545CB"/>
    <w:rsid w:val="00B54D4E"/>
    <w:rsid w:val="00B55D96"/>
    <w:rsid w:val="00B55EDF"/>
    <w:rsid w:val="00B56EED"/>
    <w:rsid w:val="00B57C37"/>
    <w:rsid w:val="00B60360"/>
    <w:rsid w:val="00B6048B"/>
    <w:rsid w:val="00B60850"/>
    <w:rsid w:val="00B60947"/>
    <w:rsid w:val="00B614E3"/>
    <w:rsid w:val="00B6319A"/>
    <w:rsid w:val="00B665AA"/>
    <w:rsid w:val="00B66CC6"/>
    <w:rsid w:val="00B670D7"/>
    <w:rsid w:val="00B675CD"/>
    <w:rsid w:val="00B67A30"/>
    <w:rsid w:val="00B70C52"/>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5E6"/>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20B6"/>
    <w:rsid w:val="00B92C4A"/>
    <w:rsid w:val="00B9533D"/>
    <w:rsid w:val="00B95CD9"/>
    <w:rsid w:val="00B962D7"/>
    <w:rsid w:val="00B963D1"/>
    <w:rsid w:val="00B9655D"/>
    <w:rsid w:val="00B96D58"/>
    <w:rsid w:val="00B96F3A"/>
    <w:rsid w:val="00B97173"/>
    <w:rsid w:val="00B9748C"/>
    <w:rsid w:val="00B97688"/>
    <w:rsid w:val="00BA0147"/>
    <w:rsid w:val="00BA04FC"/>
    <w:rsid w:val="00BA073C"/>
    <w:rsid w:val="00BA29F3"/>
    <w:rsid w:val="00BA2E99"/>
    <w:rsid w:val="00BA34CB"/>
    <w:rsid w:val="00BA3C75"/>
    <w:rsid w:val="00BA4113"/>
    <w:rsid w:val="00BA4512"/>
    <w:rsid w:val="00BA4D83"/>
    <w:rsid w:val="00BA5128"/>
    <w:rsid w:val="00BA57AD"/>
    <w:rsid w:val="00BA59CC"/>
    <w:rsid w:val="00BA61DD"/>
    <w:rsid w:val="00BA6A5D"/>
    <w:rsid w:val="00BA7FF5"/>
    <w:rsid w:val="00BB0256"/>
    <w:rsid w:val="00BB0448"/>
    <w:rsid w:val="00BB06B6"/>
    <w:rsid w:val="00BB08E7"/>
    <w:rsid w:val="00BB0A62"/>
    <w:rsid w:val="00BB0BC9"/>
    <w:rsid w:val="00BB1BBC"/>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6986"/>
    <w:rsid w:val="00BC74AA"/>
    <w:rsid w:val="00BC7DCC"/>
    <w:rsid w:val="00BD1A74"/>
    <w:rsid w:val="00BD309D"/>
    <w:rsid w:val="00BD30B5"/>
    <w:rsid w:val="00BD3F08"/>
    <w:rsid w:val="00BD483D"/>
    <w:rsid w:val="00BD4F05"/>
    <w:rsid w:val="00BD5015"/>
    <w:rsid w:val="00BD5265"/>
    <w:rsid w:val="00BD574E"/>
    <w:rsid w:val="00BD5758"/>
    <w:rsid w:val="00BD5D0B"/>
    <w:rsid w:val="00BD633A"/>
    <w:rsid w:val="00BD7558"/>
    <w:rsid w:val="00BE134F"/>
    <w:rsid w:val="00BE191C"/>
    <w:rsid w:val="00BE2136"/>
    <w:rsid w:val="00BE24EC"/>
    <w:rsid w:val="00BE312B"/>
    <w:rsid w:val="00BE340D"/>
    <w:rsid w:val="00BE4687"/>
    <w:rsid w:val="00BE4D1B"/>
    <w:rsid w:val="00BE50A7"/>
    <w:rsid w:val="00BE58AB"/>
    <w:rsid w:val="00BE5F07"/>
    <w:rsid w:val="00BE6695"/>
    <w:rsid w:val="00BE7480"/>
    <w:rsid w:val="00BE7592"/>
    <w:rsid w:val="00BE77AE"/>
    <w:rsid w:val="00BE77C4"/>
    <w:rsid w:val="00BE78A3"/>
    <w:rsid w:val="00BE7B4F"/>
    <w:rsid w:val="00BF0284"/>
    <w:rsid w:val="00BF0734"/>
    <w:rsid w:val="00BF0A21"/>
    <w:rsid w:val="00BF14E2"/>
    <w:rsid w:val="00BF151A"/>
    <w:rsid w:val="00BF18E0"/>
    <w:rsid w:val="00BF2B04"/>
    <w:rsid w:val="00BF2DFE"/>
    <w:rsid w:val="00BF3D70"/>
    <w:rsid w:val="00BF3DF8"/>
    <w:rsid w:val="00BF47C4"/>
    <w:rsid w:val="00BF4EF2"/>
    <w:rsid w:val="00BF5580"/>
    <w:rsid w:val="00BF627E"/>
    <w:rsid w:val="00BF7A04"/>
    <w:rsid w:val="00BF7D3D"/>
    <w:rsid w:val="00C00204"/>
    <w:rsid w:val="00C00210"/>
    <w:rsid w:val="00C00993"/>
    <w:rsid w:val="00C020D4"/>
    <w:rsid w:val="00C034D0"/>
    <w:rsid w:val="00C03DC0"/>
    <w:rsid w:val="00C049D4"/>
    <w:rsid w:val="00C0507E"/>
    <w:rsid w:val="00C05522"/>
    <w:rsid w:val="00C05B74"/>
    <w:rsid w:val="00C05C48"/>
    <w:rsid w:val="00C05ED6"/>
    <w:rsid w:val="00C06549"/>
    <w:rsid w:val="00C065F6"/>
    <w:rsid w:val="00C06681"/>
    <w:rsid w:val="00C06FCD"/>
    <w:rsid w:val="00C10215"/>
    <w:rsid w:val="00C1064A"/>
    <w:rsid w:val="00C11041"/>
    <w:rsid w:val="00C11167"/>
    <w:rsid w:val="00C11616"/>
    <w:rsid w:val="00C11774"/>
    <w:rsid w:val="00C12509"/>
    <w:rsid w:val="00C13274"/>
    <w:rsid w:val="00C13A57"/>
    <w:rsid w:val="00C14E54"/>
    <w:rsid w:val="00C152E9"/>
    <w:rsid w:val="00C153B9"/>
    <w:rsid w:val="00C1573D"/>
    <w:rsid w:val="00C1607B"/>
    <w:rsid w:val="00C165DB"/>
    <w:rsid w:val="00C16ECB"/>
    <w:rsid w:val="00C17F5D"/>
    <w:rsid w:val="00C204AB"/>
    <w:rsid w:val="00C20A4D"/>
    <w:rsid w:val="00C20F4C"/>
    <w:rsid w:val="00C21070"/>
    <w:rsid w:val="00C21113"/>
    <w:rsid w:val="00C21F8A"/>
    <w:rsid w:val="00C22F95"/>
    <w:rsid w:val="00C23637"/>
    <w:rsid w:val="00C23E43"/>
    <w:rsid w:val="00C247FD"/>
    <w:rsid w:val="00C25B07"/>
    <w:rsid w:val="00C25E53"/>
    <w:rsid w:val="00C25E82"/>
    <w:rsid w:val="00C26080"/>
    <w:rsid w:val="00C26907"/>
    <w:rsid w:val="00C27081"/>
    <w:rsid w:val="00C278EC"/>
    <w:rsid w:val="00C27EEE"/>
    <w:rsid w:val="00C30505"/>
    <w:rsid w:val="00C30C12"/>
    <w:rsid w:val="00C315B0"/>
    <w:rsid w:val="00C31DFC"/>
    <w:rsid w:val="00C3226E"/>
    <w:rsid w:val="00C32C90"/>
    <w:rsid w:val="00C348E1"/>
    <w:rsid w:val="00C34FAC"/>
    <w:rsid w:val="00C369FA"/>
    <w:rsid w:val="00C372EE"/>
    <w:rsid w:val="00C37394"/>
    <w:rsid w:val="00C37B72"/>
    <w:rsid w:val="00C37F93"/>
    <w:rsid w:val="00C40E74"/>
    <w:rsid w:val="00C410F9"/>
    <w:rsid w:val="00C41E10"/>
    <w:rsid w:val="00C42661"/>
    <w:rsid w:val="00C42681"/>
    <w:rsid w:val="00C42AF4"/>
    <w:rsid w:val="00C435B1"/>
    <w:rsid w:val="00C44B39"/>
    <w:rsid w:val="00C46259"/>
    <w:rsid w:val="00C46AF5"/>
    <w:rsid w:val="00C47352"/>
    <w:rsid w:val="00C47465"/>
    <w:rsid w:val="00C474FB"/>
    <w:rsid w:val="00C47892"/>
    <w:rsid w:val="00C47C4A"/>
    <w:rsid w:val="00C51556"/>
    <w:rsid w:val="00C518EC"/>
    <w:rsid w:val="00C51E3A"/>
    <w:rsid w:val="00C52BDB"/>
    <w:rsid w:val="00C52C85"/>
    <w:rsid w:val="00C53127"/>
    <w:rsid w:val="00C53405"/>
    <w:rsid w:val="00C5461E"/>
    <w:rsid w:val="00C54D85"/>
    <w:rsid w:val="00C55165"/>
    <w:rsid w:val="00C5672B"/>
    <w:rsid w:val="00C5707D"/>
    <w:rsid w:val="00C578BC"/>
    <w:rsid w:val="00C60036"/>
    <w:rsid w:val="00C60688"/>
    <w:rsid w:val="00C60E68"/>
    <w:rsid w:val="00C61127"/>
    <w:rsid w:val="00C624E6"/>
    <w:rsid w:val="00C62C65"/>
    <w:rsid w:val="00C63C83"/>
    <w:rsid w:val="00C64E93"/>
    <w:rsid w:val="00C65918"/>
    <w:rsid w:val="00C66555"/>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913"/>
    <w:rsid w:val="00C74A52"/>
    <w:rsid w:val="00C74B4F"/>
    <w:rsid w:val="00C74D27"/>
    <w:rsid w:val="00C74E58"/>
    <w:rsid w:val="00C74FFE"/>
    <w:rsid w:val="00C756BA"/>
    <w:rsid w:val="00C75C8A"/>
    <w:rsid w:val="00C75F99"/>
    <w:rsid w:val="00C76F65"/>
    <w:rsid w:val="00C801E7"/>
    <w:rsid w:val="00C80BD4"/>
    <w:rsid w:val="00C8147F"/>
    <w:rsid w:val="00C817A1"/>
    <w:rsid w:val="00C831E4"/>
    <w:rsid w:val="00C836EF"/>
    <w:rsid w:val="00C83FA2"/>
    <w:rsid w:val="00C83FD1"/>
    <w:rsid w:val="00C850EC"/>
    <w:rsid w:val="00C86669"/>
    <w:rsid w:val="00C86C30"/>
    <w:rsid w:val="00C86EEF"/>
    <w:rsid w:val="00C86FD0"/>
    <w:rsid w:val="00C87684"/>
    <w:rsid w:val="00C87F7D"/>
    <w:rsid w:val="00C87FF5"/>
    <w:rsid w:val="00C9023C"/>
    <w:rsid w:val="00C9057D"/>
    <w:rsid w:val="00C911D8"/>
    <w:rsid w:val="00C92C12"/>
    <w:rsid w:val="00C93531"/>
    <w:rsid w:val="00C936C2"/>
    <w:rsid w:val="00C93AE6"/>
    <w:rsid w:val="00C94976"/>
    <w:rsid w:val="00C95210"/>
    <w:rsid w:val="00C95341"/>
    <w:rsid w:val="00C9599C"/>
    <w:rsid w:val="00C959AD"/>
    <w:rsid w:val="00C960D0"/>
    <w:rsid w:val="00C96A65"/>
    <w:rsid w:val="00C96AD8"/>
    <w:rsid w:val="00C97769"/>
    <w:rsid w:val="00CA0047"/>
    <w:rsid w:val="00CA1581"/>
    <w:rsid w:val="00CA2701"/>
    <w:rsid w:val="00CA2971"/>
    <w:rsid w:val="00CA2FF6"/>
    <w:rsid w:val="00CA38F4"/>
    <w:rsid w:val="00CA43FD"/>
    <w:rsid w:val="00CA478A"/>
    <w:rsid w:val="00CA4876"/>
    <w:rsid w:val="00CA4E2B"/>
    <w:rsid w:val="00CA51F6"/>
    <w:rsid w:val="00CA5E37"/>
    <w:rsid w:val="00CA6F95"/>
    <w:rsid w:val="00CA74A1"/>
    <w:rsid w:val="00CB00BC"/>
    <w:rsid w:val="00CB022C"/>
    <w:rsid w:val="00CB0523"/>
    <w:rsid w:val="00CB0C6A"/>
    <w:rsid w:val="00CB0E53"/>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39B"/>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619"/>
    <w:rsid w:val="00CD643E"/>
    <w:rsid w:val="00CD757D"/>
    <w:rsid w:val="00CD775F"/>
    <w:rsid w:val="00CD79E5"/>
    <w:rsid w:val="00CE0266"/>
    <w:rsid w:val="00CE038D"/>
    <w:rsid w:val="00CE0727"/>
    <w:rsid w:val="00CE09CF"/>
    <w:rsid w:val="00CE106D"/>
    <w:rsid w:val="00CE2191"/>
    <w:rsid w:val="00CE2ADE"/>
    <w:rsid w:val="00CE3216"/>
    <w:rsid w:val="00CE3992"/>
    <w:rsid w:val="00CE44A5"/>
    <w:rsid w:val="00CE44C4"/>
    <w:rsid w:val="00CE4FA1"/>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621"/>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3777"/>
    <w:rsid w:val="00D14AB7"/>
    <w:rsid w:val="00D16F29"/>
    <w:rsid w:val="00D177EA"/>
    <w:rsid w:val="00D17FCD"/>
    <w:rsid w:val="00D2027C"/>
    <w:rsid w:val="00D218AB"/>
    <w:rsid w:val="00D21AD0"/>
    <w:rsid w:val="00D221F0"/>
    <w:rsid w:val="00D2220B"/>
    <w:rsid w:val="00D2265E"/>
    <w:rsid w:val="00D23146"/>
    <w:rsid w:val="00D24F63"/>
    <w:rsid w:val="00D25313"/>
    <w:rsid w:val="00D25AA3"/>
    <w:rsid w:val="00D25C5C"/>
    <w:rsid w:val="00D26914"/>
    <w:rsid w:val="00D27AD7"/>
    <w:rsid w:val="00D31A41"/>
    <w:rsid w:val="00D32C3F"/>
    <w:rsid w:val="00D32E12"/>
    <w:rsid w:val="00D340CF"/>
    <w:rsid w:val="00D3451B"/>
    <w:rsid w:val="00D34890"/>
    <w:rsid w:val="00D3522D"/>
    <w:rsid w:val="00D35C89"/>
    <w:rsid w:val="00D35E92"/>
    <w:rsid w:val="00D37A13"/>
    <w:rsid w:val="00D37C45"/>
    <w:rsid w:val="00D411E5"/>
    <w:rsid w:val="00D4209E"/>
    <w:rsid w:val="00D420A9"/>
    <w:rsid w:val="00D434CA"/>
    <w:rsid w:val="00D4386A"/>
    <w:rsid w:val="00D4402B"/>
    <w:rsid w:val="00D4479D"/>
    <w:rsid w:val="00D4493A"/>
    <w:rsid w:val="00D452A3"/>
    <w:rsid w:val="00D453AC"/>
    <w:rsid w:val="00D457F0"/>
    <w:rsid w:val="00D458B1"/>
    <w:rsid w:val="00D462C5"/>
    <w:rsid w:val="00D46CA5"/>
    <w:rsid w:val="00D47B25"/>
    <w:rsid w:val="00D47CD0"/>
    <w:rsid w:val="00D5022C"/>
    <w:rsid w:val="00D5072B"/>
    <w:rsid w:val="00D521A3"/>
    <w:rsid w:val="00D527F7"/>
    <w:rsid w:val="00D529E7"/>
    <w:rsid w:val="00D52F6C"/>
    <w:rsid w:val="00D530B7"/>
    <w:rsid w:val="00D53740"/>
    <w:rsid w:val="00D539F0"/>
    <w:rsid w:val="00D53EEE"/>
    <w:rsid w:val="00D540E3"/>
    <w:rsid w:val="00D5518E"/>
    <w:rsid w:val="00D554EA"/>
    <w:rsid w:val="00D55B1D"/>
    <w:rsid w:val="00D55BED"/>
    <w:rsid w:val="00D562A2"/>
    <w:rsid w:val="00D563B6"/>
    <w:rsid w:val="00D56A9B"/>
    <w:rsid w:val="00D57229"/>
    <w:rsid w:val="00D57DFF"/>
    <w:rsid w:val="00D6015E"/>
    <w:rsid w:val="00D60387"/>
    <w:rsid w:val="00D61ECE"/>
    <w:rsid w:val="00D6423C"/>
    <w:rsid w:val="00D64F8A"/>
    <w:rsid w:val="00D6530B"/>
    <w:rsid w:val="00D6592B"/>
    <w:rsid w:val="00D65B6A"/>
    <w:rsid w:val="00D65CAF"/>
    <w:rsid w:val="00D66CD9"/>
    <w:rsid w:val="00D66F5F"/>
    <w:rsid w:val="00D6716D"/>
    <w:rsid w:val="00D679D3"/>
    <w:rsid w:val="00D701D9"/>
    <w:rsid w:val="00D70204"/>
    <w:rsid w:val="00D702CA"/>
    <w:rsid w:val="00D70797"/>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5D86"/>
    <w:rsid w:val="00D8683C"/>
    <w:rsid w:val="00D87AE9"/>
    <w:rsid w:val="00D90BB5"/>
    <w:rsid w:val="00D90BCC"/>
    <w:rsid w:val="00D922D2"/>
    <w:rsid w:val="00D923E4"/>
    <w:rsid w:val="00D93771"/>
    <w:rsid w:val="00D9377F"/>
    <w:rsid w:val="00D93E5A"/>
    <w:rsid w:val="00D94B42"/>
    <w:rsid w:val="00D95178"/>
    <w:rsid w:val="00D95413"/>
    <w:rsid w:val="00D95605"/>
    <w:rsid w:val="00D9636A"/>
    <w:rsid w:val="00D96E63"/>
    <w:rsid w:val="00D972CF"/>
    <w:rsid w:val="00D97453"/>
    <w:rsid w:val="00DA0450"/>
    <w:rsid w:val="00DA0D8C"/>
    <w:rsid w:val="00DA1A1A"/>
    <w:rsid w:val="00DA2438"/>
    <w:rsid w:val="00DA2C91"/>
    <w:rsid w:val="00DA2D8D"/>
    <w:rsid w:val="00DA3E53"/>
    <w:rsid w:val="00DA42E0"/>
    <w:rsid w:val="00DA441B"/>
    <w:rsid w:val="00DA457D"/>
    <w:rsid w:val="00DA46D7"/>
    <w:rsid w:val="00DA4A3A"/>
    <w:rsid w:val="00DA5134"/>
    <w:rsid w:val="00DA5197"/>
    <w:rsid w:val="00DA5272"/>
    <w:rsid w:val="00DA6270"/>
    <w:rsid w:val="00DA69B4"/>
    <w:rsid w:val="00DA6DD9"/>
    <w:rsid w:val="00DA7319"/>
    <w:rsid w:val="00DB0CF2"/>
    <w:rsid w:val="00DB0FF9"/>
    <w:rsid w:val="00DB2404"/>
    <w:rsid w:val="00DB26C4"/>
    <w:rsid w:val="00DB325B"/>
    <w:rsid w:val="00DB42A7"/>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5066"/>
    <w:rsid w:val="00DC549F"/>
    <w:rsid w:val="00DC5C83"/>
    <w:rsid w:val="00DC5DF9"/>
    <w:rsid w:val="00DC6101"/>
    <w:rsid w:val="00DC68E3"/>
    <w:rsid w:val="00DD0569"/>
    <w:rsid w:val="00DD0B53"/>
    <w:rsid w:val="00DD127E"/>
    <w:rsid w:val="00DD1BA9"/>
    <w:rsid w:val="00DD1D59"/>
    <w:rsid w:val="00DD2C61"/>
    <w:rsid w:val="00DD391A"/>
    <w:rsid w:val="00DD4F6C"/>
    <w:rsid w:val="00DD58DA"/>
    <w:rsid w:val="00DD6B08"/>
    <w:rsid w:val="00DD6C4B"/>
    <w:rsid w:val="00DD6DB2"/>
    <w:rsid w:val="00DD716C"/>
    <w:rsid w:val="00DD72E4"/>
    <w:rsid w:val="00DD7844"/>
    <w:rsid w:val="00DE11A6"/>
    <w:rsid w:val="00DE1705"/>
    <w:rsid w:val="00DE1B53"/>
    <w:rsid w:val="00DE22BF"/>
    <w:rsid w:val="00DE25B5"/>
    <w:rsid w:val="00DE27E7"/>
    <w:rsid w:val="00DE2A4B"/>
    <w:rsid w:val="00DE2AFC"/>
    <w:rsid w:val="00DE2CA9"/>
    <w:rsid w:val="00DE2CF9"/>
    <w:rsid w:val="00DE2D67"/>
    <w:rsid w:val="00DE2F01"/>
    <w:rsid w:val="00DE3756"/>
    <w:rsid w:val="00DE3FAD"/>
    <w:rsid w:val="00DE5E11"/>
    <w:rsid w:val="00DE6782"/>
    <w:rsid w:val="00DE6C6A"/>
    <w:rsid w:val="00DF0A68"/>
    <w:rsid w:val="00DF14F8"/>
    <w:rsid w:val="00DF19E3"/>
    <w:rsid w:val="00DF1FC7"/>
    <w:rsid w:val="00DF2DC3"/>
    <w:rsid w:val="00DF32E9"/>
    <w:rsid w:val="00DF33C3"/>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5B4"/>
    <w:rsid w:val="00E04995"/>
    <w:rsid w:val="00E04D85"/>
    <w:rsid w:val="00E05C86"/>
    <w:rsid w:val="00E05E66"/>
    <w:rsid w:val="00E07777"/>
    <w:rsid w:val="00E10122"/>
    <w:rsid w:val="00E103C5"/>
    <w:rsid w:val="00E105D3"/>
    <w:rsid w:val="00E1076C"/>
    <w:rsid w:val="00E108F1"/>
    <w:rsid w:val="00E10C23"/>
    <w:rsid w:val="00E10E63"/>
    <w:rsid w:val="00E11093"/>
    <w:rsid w:val="00E112AC"/>
    <w:rsid w:val="00E11E61"/>
    <w:rsid w:val="00E1224B"/>
    <w:rsid w:val="00E129F5"/>
    <w:rsid w:val="00E131C0"/>
    <w:rsid w:val="00E13FE3"/>
    <w:rsid w:val="00E14D90"/>
    <w:rsid w:val="00E15311"/>
    <w:rsid w:val="00E15F03"/>
    <w:rsid w:val="00E1673D"/>
    <w:rsid w:val="00E17A31"/>
    <w:rsid w:val="00E17C97"/>
    <w:rsid w:val="00E20984"/>
    <w:rsid w:val="00E21335"/>
    <w:rsid w:val="00E2153A"/>
    <w:rsid w:val="00E21981"/>
    <w:rsid w:val="00E2241E"/>
    <w:rsid w:val="00E22689"/>
    <w:rsid w:val="00E2273C"/>
    <w:rsid w:val="00E22864"/>
    <w:rsid w:val="00E22A72"/>
    <w:rsid w:val="00E2328D"/>
    <w:rsid w:val="00E2353D"/>
    <w:rsid w:val="00E235E9"/>
    <w:rsid w:val="00E236CD"/>
    <w:rsid w:val="00E23F1E"/>
    <w:rsid w:val="00E240BC"/>
    <w:rsid w:val="00E248DB"/>
    <w:rsid w:val="00E24DFF"/>
    <w:rsid w:val="00E25C4E"/>
    <w:rsid w:val="00E2652C"/>
    <w:rsid w:val="00E26786"/>
    <w:rsid w:val="00E31070"/>
    <w:rsid w:val="00E3220F"/>
    <w:rsid w:val="00E33E8B"/>
    <w:rsid w:val="00E35130"/>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57372"/>
    <w:rsid w:val="00E575F4"/>
    <w:rsid w:val="00E608A5"/>
    <w:rsid w:val="00E6097D"/>
    <w:rsid w:val="00E610A9"/>
    <w:rsid w:val="00E61386"/>
    <w:rsid w:val="00E6246F"/>
    <w:rsid w:val="00E625D2"/>
    <w:rsid w:val="00E6266D"/>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E44"/>
    <w:rsid w:val="00E80781"/>
    <w:rsid w:val="00E80AF1"/>
    <w:rsid w:val="00E82582"/>
    <w:rsid w:val="00E82ED2"/>
    <w:rsid w:val="00E8377C"/>
    <w:rsid w:val="00E84B23"/>
    <w:rsid w:val="00E84D4E"/>
    <w:rsid w:val="00E85091"/>
    <w:rsid w:val="00E85B02"/>
    <w:rsid w:val="00E8678E"/>
    <w:rsid w:val="00E86B61"/>
    <w:rsid w:val="00E86FAC"/>
    <w:rsid w:val="00E87526"/>
    <w:rsid w:val="00E87558"/>
    <w:rsid w:val="00E87A6F"/>
    <w:rsid w:val="00E92B8D"/>
    <w:rsid w:val="00E9355D"/>
    <w:rsid w:val="00E946FF"/>
    <w:rsid w:val="00E9495B"/>
    <w:rsid w:val="00E951AE"/>
    <w:rsid w:val="00E95629"/>
    <w:rsid w:val="00E9573A"/>
    <w:rsid w:val="00E961B9"/>
    <w:rsid w:val="00E961E6"/>
    <w:rsid w:val="00E9646C"/>
    <w:rsid w:val="00E96941"/>
    <w:rsid w:val="00E975C9"/>
    <w:rsid w:val="00E9779A"/>
    <w:rsid w:val="00E977FD"/>
    <w:rsid w:val="00E97CD7"/>
    <w:rsid w:val="00EA04DE"/>
    <w:rsid w:val="00EA0DFC"/>
    <w:rsid w:val="00EA18B6"/>
    <w:rsid w:val="00EA2B53"/>
    <w:rsid w:val="00EA335F"/>
    <w:rsid w:val="00EA35E0"/>
    <w:rsid w:val="00EA3A39"/>
    <w:rsid w:val="00EA3D14"/>
    <w:rsid w:val="00EA3D89"/>
    <w:rsid w:val="00EA58EA"/>
    <w:rsid w:val="00EA63B9"/>
    <w:rsid w:val="00EA783B"/>
    <w:rsid w:val="00EA7E9F"/>
    <w:rsid w:val="00EB0135"/>
    <w:rsid w:val="00EB0394"/>
    <w:rsid w:val="00EB07DE"/>
    <w:rsid w:val="00EB0872"/>
    <w:rsid w:val="00EB1271"/>
    <w:rsid w:val="00EB202E"/>
    <w:rsid w:val="00EB2832"/>
    <w:rsid w:val="00EB29B0"/>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5F"/>
    <w:rsid w:val="00EC02B9"/>
    <w:rsid w:val="00EC09A8"/>
    <w:rsid w:val="00EC18F0"/>
    <w:rsid w:val="00EC2012"/>
    <w:rsid w:val="00EC24B2"/>
    <w:rsid w:val="00EC293B"/>
    <w:rsid w:val="00EC3089"/>
    <w:rsid w:val="00EC3124"/>
    <w:rsid w:val="00EC3E40"/>
    <w:rsid w:val="00EC4A6A"/>
    <w:rsid w:val="00EC5082"/>
    <w:rsid w:val="00EC653D"/>
    <w:rsid w:val="00EC65E4"/>
    <w:rsid w:val="00EC7C69"/>
    <w:rsid w:val="00ED078E"/>
    <w:rsid w:val="00ED11F8"/>
    <w:rsid w:val="00ED1423"/>
    <w:rsid w:val="00ED154D"/>
    <w:rsid w:val="00ED1DE7"/>
    <w:rsid w:val="00ED1EAD"/>
    <w:rsid w:val="00ED2A79"/>
    <w:rsid w:val="00ED2C86"/>
    <w:rsid w:val="00ED398F"/>
    <w:rsid w:val="00ED41FD"/>
    <w:rsid w:val="00ED4FC9"/>
    <w:rsid w:val="00ED6AFC"/>
    <w:rsid w:val="00ED7160"/>
    <w:rsid w:val="00EE0B4E"/>
    <w:rsid w:val="00EE2449"/>
    <w:rsid w:val="00EE2865"/>
    <w:rsid w:val="00EE2B5D"/>
    <w:rsid w:val="00EE2D7C"/>
    <w:rsid w:val="00EE3160"/>
    <w:rsid w:val="00EE33CA"/>
    <w:rsid w:val="00EE441C"/>
    <w:rsid w:val="00EE570D"/>
    <w:rsid w:val="00EE5EE4"/>
    <w:rsid w:val="00EE62C1"/>
    <w:rsid w:val="00EE6B28"/>
    <w:rsid w:val="00EE7807"/>
    <w:rsid w:val="00EE7FBB"/>
    <w:rsid w:val="00EF1163"/>
    <w:rsid w:val="00EF3557"/>
    <w:rsid w:val="00EF4640"/>
    <w:rsid w:val="00EF49CF"/>
    <w:rsid w:val="00EF5119"/>
    <w:rsid w:val="00EF576B"/>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90A"/>
    <w:rsid w:val="00F04A47"/>
    <w:rsid w:val="00F055FE"/>
    <w:rsid w:val="00F05924"/>
    <w:rsid w:val="00F06873"/>
    <w:rsid w:val="00F06B3D"/>
    <w:rsid w:val="00F10254"/>
    <w:rsid w:val="00F11CB3"/>
    <w:rsid w:val="00F12CC1"/>
    <w:rsid w:val="00F12E44"/>
    <w:rsid w:val="00F13628"/>
    <w:rsid w:val="00F14353"/>
    <w:rsid w:val="00F14C3D"/>
    <w:rsid w:val="00F14E13"/>
    <w:rsid w:val="00F15964"/>
    <w:rsid w:val="00F1700F"/>
    <w:rsid w:val="00F1721A"/>
    <w:rsid w:val="00F1735C"/>
    <w:rsid w:val="00F17DCC"/>
    <w:rsid w:val="00F20E9D"/>
    <w:rsid w:val="00F22AFA"/>
    <w:rsid w:val="00F22F3B"/>
    <w:rsid w:val="00F232AE"/>
    <w:rsid w:val="00F23552"/>
    <w:rsid w:val="00F23AAB"/>
    <w:rsid w:val="00F247AA"/>
    <w:rsid w:val="00F24B99"/>
    <w:rsid w:val="00F250FD"/>
    <w:rsid w:val="00F25314"/>
    <w:rsid w:val="00F256E4"/>
    <w:rsid w:val="00F26792"/>
    <w:rsid w:val="00F27275"/>
    <w:rsid w:val="00F27336"/>
    <w:rsid w:val="00F304D4"/>
    <w:rsid w:val="00F304E1"/>
    <w:rsid w:val="00F30A7A"/>
    <w:rsid w:val="00F30F0C"/>
    <w:rsid w:val="00F31127"/>
    <w:rsid w:val="00F321E7"/>
    <w:rsid w:val="00F32390"/>
    <w:rsid w:val="00F32B76"/>
    <w:rsid w:val="00F32D12"/>
    <w:rsid w:val="00F32DF4"/>
    <w:rsid w:val="00F33061"/>
    <w:rsid w:val="00F336FC"/>
    <w:rsid w:val="00F3467D"/>
    <w:rsid w:val="00F34919"/>
    <w:rsid w:val="00F366F0"/>
    <w:rsid w:val="00F37659"/>
    <w:rsid w:val="00F40E21"/>
    <w:rsid w:val="00F40F18"/>
    <w:rsid w:val="00F41D42"/>
    <w:rsid w:val="00F424D7"/>
    <w:rsid w:val="00F4262A"/>
    <w:rsid w:val="00F426DE"/>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51EC"/>
    <w:rsid w:val="00F554CF"/>
    <w:rsid w:val="00F56271"/>
    <w:rsid w:val="00F5667D"/>
    <w:rsid w:val="00F56C24"/>
    <w:rsid w:val="00F57968"/>
    <w:rsid w:val="00F57C6C"/>
    <w:rsid w:val="00F57FA6"/>
    <w:rsid w:val="00F61391"/>
    <w:rsid w:val="00F61539"/>
    <w:rsid w:val="00F62532"/>
    <w:rsid w:val="00F63AC1"/>
    <w:rsid w:val="00F63C12"/>
    <w:rsid w:val="00F656B9"/>
    <w:rsid w:val="00F65993"/>
    <w:rsid w:val="00F66262"/>
    <w:rsid w:val="00F66E7C"/>
    <w:rsid w:val="00F66F0F"/>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2504"/>
    <w:rsid w:val="00F83165"/>
    <w:rsid w:val="00F8333C"/>
    <w:rsid w:val="00F83C09"/>
    <w:rsid w:val="00F84775"/>
    <w:rsid w:val="00F84B55"/>
    <w:rsid w:val="00F86319"/>
    <w:rsid w:val="00F8755B"/>
    <w:rsid w:val="00F879DC"/>
    <w:rsid w:val="00F87B6A"/>
    <w:rsid w:val="00F9060D"/>
    <w:rsid w:val="00F9100F"/>
    <w:rsid w:val="00F91488"/>
    <w:rsid w:val="00F915A4"/>
    <w:rsid w:val="00F92718"/>
    <w:rsid w:val="00F929EE"/>
    <w:rsid w:val="00F92E50"/>
    <w:rsid w:val="00F9359B"/>
    <w:rsid w:val="00F937FD"/>
    <w:rsid w:val="00F94A63"/>
    <w:rsid w:val="00F95123"/>
    <w:rsid w:val="00F95435"/>
    <w:rsid w:val="00F95F3A"/>
    <w:rsid w:val="00F95FED"/>
    <w:rsid w:val="00F9712A"/>
    <w:rsid w:val="00FA01CB"/>
    <w:rsid w:val="00FA0D36"/>
    <w:rsid w:val="00FA18C9"/>
    <w:rsid w:val="00FA1DB9"/>
    <w:rsid w:val="00FA2196"/>
    <w:rsid w:val="00FA2704"/>
    <w:rsid w:val="00FA2CCB"/>
    <w:rsid w:val="00FA3355"/>
    <w:rsid w:val="00FA34AC"/>
    <w:rsid w:val="00FA369F"/>
    <w:rsid w:val="00FA4531"/>
    <w:rsid w:val="00FA45F2"/>
    <w:rsid w:val="00FA4C48"/>
    <w:rsid w:val="00FA583C"/>
    <w:rsid w:val="00FA58A7"/>
    <w:rsid w:val="00FA6005"/>
    <w:rsid w:val="00FA6BCB"/>
    <w:rsid w:val="00FA6FAC"/>
    <w:rsid w:val="00FB032B"/>
    <w:rsid w:val="00FB0C70"/>
    <w:rsid w:val="00FB0EFB"/>
    <w:rsid w:val="00FB0F8C"/>
    <w:rsid w:val="00FB0FD2"/>
    <w:rsid w:val="00FB10DC"/>
    <w:rsid w:val="00FB1A4B"/>
    <w:rsid w:val="00FB1F0A"/>
    <w:rsid w:val="00FB2394"/>
    <w:rsid w:val="00FB2BD6"/>
    <w:rsid w:val="00FB2C69"/>
    <w:rsid w:val="00FB2F15"/>
    <w:rsid w:val="00FB3BD4"/>
    <w:rsid w:val="00FB437D"/>
    <w:rsid w:val="00FB4782"/>
    <w:rsid w:val="00FB6B00"/>
    <w:rsid w:val="00FB6EA9"/>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5529"/>
    <w:rsid w:val="00FD6A76"/>
    <w:rsid w:val="00FD6E3D"/>
    <w:rsid w:val="00FD7745"/>
    <w:rsid w:val="00FD7C75"/>
    <w:rsid w:val="00FE0C2B"/>
    <w:rsid w:val="00FE0F05"/>
    <w:rsid w:val="00FE260F"/>
    <w:rsid w:val="00FE3A04"/>
    <w:rsid w:val="00FE3F01"/>
    <w:rsid w:val="00FE4F11"/>
    <w:rsid w:val="00FE5052"/>
    <w:rsid w:val="00FE518C"/>
    <w:rsid w:val="00FE63AD"/>
    <w:rsid w:val="00FE6800"/>
    <w:rsid w:val="00FE7C02"/>
    <w:rsid w:val="00FE7F63"/>
    <w:rsid w:val="00FF0779"/>
    <w:rsid w:val="00FF2475"/>
    <w:rsid w:val="00FF28D0"/>
    <w:rsid w:val="00FF2B35"/>
    <w:rsid w:val="00FF3B3D"/>
    <w:rsid w:val="00FF3BED"/>
    <w:rsid w:val="00FF3FDC"/>
    <w:rsid w:val="00FF420A"/>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786596"/>
  <w15:docId w15:val="{317F71CD-5592-4F2E-8FDD-0B6220292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8"/>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ind w:left="720"/>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7"/>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uiPriority w:val="99"/>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4"/>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2"/>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 w:type="character" w:styleId="Tekstzastpczy">
    <w:name w:val="Placeholder Text"/>
    <w:basedOn w:val="Domylnaczcionkaakapitu"/>
    <w:uiPriority w:val="99"/>
    <w:semiHidden/>
    <w:rsid w:val="0064731F"/>
    <w:rPr>
      <w:color w:val="808080"/>
    </w:rPr>
  </w:style>
  <w:style w:type="character" w:customStyle="1" w:styleId="CharStyle16">
    <w:name w:val="Char Style 16"/>
    <w:basedOn w:val="Domylnaczcionkaakapitu"/>
    <w:link w:val="Style15"/>
    <w:rsid w:val="00797147"/>
    <w:rPr>
      <w:rFonts w:ascii="Arial" w:eastAsia="Arial" w:hAnsi="Arial" w:cs="Arial"/>
      <w:sz w:val="17"/>
      <w:szCs w:val="17"/>
    </w:rPr>
  </w:style>
  <w:style w:type="paragraph" w:customStyle="1" w:styleId="Style15">
    <w:name w:val="Style 15"/>
    <w:basedOn w:val="Normalny"/>
    <w:link w:val="CharStyle16"/>
    <w:rsid w:val="00797147"/>
    <w:pPr>
      <w:adjustRightInd/>
      <w:spacing w:after="100" w:line="295" w:lineRule="auto"/>
      <w:jc w:val="left"/>
      <w:textAlignment w:val="auto"/>
    </w:pPr>
    <w:rPr>
      <w:rFonts w:ascii="Arial" w:eastAsia="Arial" w:hAnsi="Arial" w:cs="Arial"/>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5.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efaktura.pge-dystrybucja@archidoc.pl"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wzór umowy na RB+DP i OWU – z modyfikacją par. 6 ust. 4 - część 1.docx</dmsv2BaseFileName>
    <dmsv2BaseDisplayName xmlns="http://schemas.microsoft.com/sharepoint/v3">Załącznik nr 5 do SWZ - wzór umowy na RB+DP i OWU – z modyfikacją par. 6 ust. 4 - część 1</dmsv2BaseDisplayName>
    <dmsv2SWPP2ObjectNumber xmlns="http://schemas.microsoft.com/sharepoint/v3">POST/DYS/OLD/GZ/04647/2025                        </dmsv2SWPP2ObjectNumber>
    <dmsv2SWPP2SumMD5 xmlns="http://schemas.microsoft.com/sharepoint/v3">a558e8e014ad2cf3cba7b8f68300cf28</dmsv2SWPP2SumMD5>
    <dmsv2BaseMoved xmlns="http://schemas.microsoft.com/sharepoint/v3">false</dmsv2BaseMoved>
    <dmsv2BaseIsSensitive xmlns="http://schemas.microsoft.com/sharepoint/v3">true</dmsv2BaseIsSensitive>
    <dmsv2SWPP2IDSWPP2 xmlns="http://schemas.microsoft.com/sharepoint/v3">702533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24108234</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JEUP5JKVCYQC-922955212-20985</_dlc_DocId>
    <_dlc_DocIdUrl xmlns="a19cb1c7-c5c7-46d4-85ae-d83685407bba">
      <Url>https://swpp2.dms.gkpge.pl/sites/41/_layouts/15/DocIdRedir.aspx?ID=JEUP5JKVCYQC-922955212-20985</Url>
      <Description>JEUP5JKVCYQC-922955212-20985</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B5E5E32-49A0-47DF-ABFF-A9BDC9414DDD}">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2.xml><?xml version="1.0" encoding="utf-8"?>
<ds:datastoreItem xmlns:ds="http://schemas.openxmlformats.org/officeDocument/2006/customXml" ds:itemID="{85E6C01F-76E2-41BA-A35E-09BB987F110D}"/>
</file>

<file path=customXml/itemProps3.xml><?xml version="1.0" encoding="utf-8"?>
<ds:datastoreItem xmlns:ds="http://schemas.openxmlformats.org/officeDocument/2006/customXml" ds:itemID="{D326BC2D-910F-43D6-B653-3CA14807F201}">
  <ds:schemaRefs>
    <ds:schemaRef ds:uri="http://schemas.openxmlformats.org/officeDocument/2006/bibliography"/>
  </ds:schemaRefs>
</ds:datastoreItem>
</file>

<file path=customXml/itemProps4.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5.xml><?xml version="1.0" encoding="utf-8"?>
<ds:datastoreItem xmlns:ds="http://schemas.openxmlformats.org/officeDocument/2006/customXml" ds:itemID="{95F1BB29-1685-4B06-87B5-89BB0DBD2C0C}"/>
</file>

<file path=docProps/app.xml><?xml version="1.0" encoding="utf-8"?>
<Properties xmlns="http://schemas.openxmlformats.org/officeDocument/2006/extended-properties" xmlns:vt="http://schemas.openxmlformats.org/officeDocument/2006/docPropsVTypes">
  <Template>Normal</Template>
  <TotalTime>1</TotalTime>
  <Pages>27</Pages>
  <Words>22209</Words>
  <Characters>133260</Characters>
  <Application>Microsoft Office Word</Application>
  <DocSecurity>0</DocSecurity>
  <Lines>1110</Lines>
  <Paragraphs>310</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155159</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Kozyra Małgorzata [PGE S.A.]</cp:lastModifiedBy>
  <cp:revision>2</cp:revision>
  <cp:lastPrinted>2024-09-05T12:02:00Z</cp:lastPrinted>
  <dcterms:created xsi:type="dcterms:W3CDTF">2025-05-07T08:43:00Z</dcterms:created>
  <dcterms:modified xsi:type="dcterms:W3CDTF">2025-05-07T08:43:00Z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_docset_NoMedatataSyncRequired">
    <vt:lpwstr>False</vt:lpwstr>
  </property>
  <property fmtid="{D5CDD505-2E9C-101B-9397-08002B2CF9AE}" pid="4" name="_dlc_DocIdItemGuid">
    <vt:lpwstr>f3e5267b-796e-42a6-9554-8fab091cc4ff</vt:lpwstr>
  </property>
</Properties>
</file>